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42DEB8" w14:textId="77777777" w:rsidR="003F4757" w:rsidRPr="00F92C80" w:rsidRDefault="00E729A3">
      <w:pPr>
        <w:rPr>
          <w:rFonts w:ascii="Arial" w:hAnsi="Arial"/>
          <w:i/>
          <w:iCs/>
        </w:rPr>
      </w:pPr>
      <w:bookmarkStart w:id="0" w:name="_GoBack"/>
      <w:bookmarkEnd w:id="0"/>
      <w:r>
        <w:rPr>
          <w:noProof/>
          <w:lang w:val="en-IE" w:eastAsia="en-IE"/>
        </w:rPr>
        <mc:AlternateContent>
          <mc:Choice Requires="wps">
            <w:drawing>
              <wp:anchor distT="0" distB="0" distL="114297" distR="114297" simplePos="0" relativeHeight="251657728" behindDoc="0" locked="0" layoutInCell="1" allowOverlap="1" wp14:anchorId="5B6EBE15" wp14:editId="427F21CA">
                <wp:simplePos x="0" y="0"/>
                <wp:positionH relativeFrom="column">
                  <wp:posOffset>-36831</wp:posOffset>
                </wp:positionH>
                <wp:positionV relativeFrom="paragraph">
                  <wp:posOffset>-206375</wp:posOffset>
                </wp:positionV>
                <wp:extent cx="0" cy="8503920"/>
                <wp:effectExtent l="0" t="0" r="19050" b="11430"/>
                <wp:wrapNone/>
                <wp:docPr id="1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503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DD06C7" id="Line 9" o:spid="_x0000_s1026" style="position:absolute;flip:y;z-index:25165772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9pt,-16.25pt" to="-2.9pt,65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"/>
            </w:pict>
          </mc:Fallback>
        </mc:AlternateContent>
      </w:r>
      <w:r>
        <w:rPr>
          <w:noProof/>
          <w:lang w:val="en-IE" w:eastAsia="en-IE"/>
        </w:rPr>
        <mc:AlternateContent>
          <mc:Choice Requires="wps">
            <w:drawing>
              <wp:anchor distT="0" distB="0" distL="114297" distR="114297" simplePos="0" relativeHeight="251656704" behindDoc="0" locked="0" layoutInCell="1" allowOverlap="1" wp14:anchorId="22402D62" wp14:editId="1319CAC4">
                <wp:simplePos x="0" y="0"/>
                <wp:positionH relativeFrom="column">
                  <wp:posOffset>585469</wp:posOffset>
                </wp:positionH>
                <wp:positionV relativeFrom="paragraph">
                  <wp:posOffset>-169545</wp:posOffset>
                </wp:positionV>
                <wp:extent cx="0" cy="8503920"/>
                <wp:effectExtent l="0" t="0" r="19050" b="11430"/>
                <wp:wrapNone/>
                <wp:docPr id="1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503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274A21" id="Line 8" o:spid="_x0000_s1026" style="position:absolute;flip:y;z-index:25165670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46.1pt,-13.35pt" to="46.1pt,65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sh/GQIAADMEAAAOAAAAZHJzL2Uyb0RvYy54bWysU8GO2jAQvVfqP1i+QxI2U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"/>
            </w:pict>
          </mc:Fallback>
        </mc:AlternateContent>
      </w:r>
    </w:p>
    <w:p w14:paraId="21673A06" w14:textId="77777777" w:rsidR="003F4757" w:rsidRPr="00F92C80" w:rsidRDefault="003F4757">
      <w:pPr>
        <w:jc w:val="right"/>
        <w:rPr>
          <w:rFonts w:ascii="Arial" w:hAnsi="Arial"/>
          <w:sz w:val="24"/>
        </w:rPr>
      </w:pPr>
    </w:p>
    <w:p w14:paraId="1029B15A" w14:textId="77777777" w:rsidR="003F4757" w:rsidRPr="00F92C80" w:rsidRDefault="003F4757">
      <w:pPr>
        <w:rPr>
          <w:i/>
          <w:iCs/>
          <w:sz w:val="24"/>
        </w:rPr>
      </w:pPr>
    </w:p>
    <w:p w14:paraId="2A8593E0" w14:textId="77777777" w:rsidR="003F4757" w:rsidRPr="00F92C80" w:rsidRDefault="003F4757">
      <w:pPr>
        <w:rPr>
          <w:rFonts w:ascii="Arial" w:hAnsi="Arial"/>
        </w:rPr>
      </w:pPr>
    </w:p>
    <w:p w14:paraId="6186CB78" w14:textId="77777777" w:rsidR="003F4757" w:rsidRPr="00F92C80" w:rsidRDefault="003F4757">
      <w:pPr>
        <w:rPr>
          <w:rFonts w:ascii="Arial" w:hAnsi="Arial"/>
        </w:rPr>
      </w:pPr>
    </w:p>
    <w:p w14:paraId="0B38A54C" w14:textId="77777777" w:rsidR="003F4757" w:rsidRPr="00F92C80" w:rsidRDefault="003F4757">
      <w:pPr>
        <w:rPr>
          <w:rFonts w:ascii="Arial" w:hAnsi="Arial"/>
        </w:rPr>
      </w:pPr>
    </w:p>
    <w:p w14:paraId="1729FAE7" w14:textId="77777777" w:rsidR="003F4757" w:rsidRPr="00246DA2" w:rsidRDefault="003F4757">
      <w:pPr>
        <w:rPr>
          <w:rFonts w:ascii="Arial" w:hAnsi="Arial"/>
          <w:lang w:val="en-US"/>
        </w:rPr>
      </w:pPr>
    </w:p>
    <w:p w14:paraId="408B1C6D" w14:textId="77777777" w:rsidR="003F4757" w:rsidRPr="00F92C80" w:rsidRDefault="00E729A3">
      <w:pPr>
        <w:rPr>
          <w:rFonts w:ascii="Arial" w:hAnsi="Arial"/>
        </w:rPr>
      </w:pPr>
      <w:r>
        <w:rPr>
          <w:noProof/>
          <w:lang w:val="en-IE" w:eastAsia="en-IE"/>
        </w:rPr>
        <mc:AlternateContent>
          <mc:Choice Requires="wps">
            <w:drawing>
              <wp:anchor distT="0" distB="0" distL="114300" distR="114300" simplePos="0" relativeHeight="251658752" behindDoc="0" locked="0" layoutInCell="1" allowOverlap="1" wp14:anchorId="5F848397" wp14:editId="79B90F25">
                <wp:simplePos x="0" y="0"/>
                <wp:positionH relativeFrom="column">
                  <wp:posOffset>730102</wp:posOffset>
                </wp:positionH>
                <wp:positionV relativeFrom="paragraph">
                  <wp:posOffset>10972</wp:posOffset>
                </wp:positionV>
                <wp:extent cx="5029200" cy="3366977"/>
                <wp:effectExtent l="0" t="0" r="0" b="508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336697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F8AD72" w14:textId="77777777" w:rsidR="001225C0" w:rsidRDefault="001225C0"/>
                          <w:p w14:paraId="5722DC85" w14:textId="15F8A039" w:rsidR="001225C0" w:rsidRDefault="001225C0">
                            <w:pPr>
                              <w:jc w:val="center"/>
                              <w:rPr>
                                <w:rFonts w:ascii="Arial" w:hAnsi="Arial" w:cs="Arial"/>
                                <w:b/>
                                <w:bCs/>
                                <w:color w:val="000000"/>
                                <w:sz w:val="36"/>
                                <w:szCs w:val="36"/>
                                <w:lang w:val="fr-FR"/>
                              </w:rPr>
                            </w:pPr>
                            <w:r>
                              <w:rPr>
                                <w:rFonts w:ascii="Arial" w:hAnsi="Arial" w:cs="Arial"/>
                                <w:b/>
                                <w:bCs/>
                                <w:color w:val="000000"/>
                                <w:sz w:val="36"/>
                                <w:szCs w:val="36"/>
                                <w:lang w:val="fr-FR"/>
                              </w:rPr>
                              <w:t xml:space="preserve">IALA </w:t>
                            </w:r>
                            <w:ins w:id="1" w:author="Ivan Magni Carlsson" w:date="2015-09-17T10:07:00Z">
                              <w:r>
                                <w:rPr>
                                  <w:rFonts w:ascii="Arial" w:hAnsi="Arial" w:cs="Arial"/>
                                  <w:b/>
                                  <w:bCs/>
                                  <w:color w:val="000000"/>
                                  <w:sz w:val="36"/>
                                  <w:szCs w:val="36"/>
                                  <w:lang w:val="fr-FR"/>
                                </w:rPr>
                                <w:t>G</w:t>
                              </w:r>
                            </w:ins>
                            <w:ins w:id="2" w:author="Ivan Magni Carlsson" w:date="2015-09-17T10:08:00Z">
                              <w:r>
                                <w:rPr>
                                  <w:rFonts w:ascii="Arial" w:hAnsi="Arial" w:cs="Arial"/>
                                  <w:b/>
                                  <w:bCs/>
                                  <w:color w:val="000000"/>
                                  <w:sz w:val="36"/>
                                  <w:szCs w:val="36"/>
                                  <w:lang w:val="fr-FR"/>
                                </w:rPr>
                                <w:t xml:space="preserve">uideline </w:t>
                              </w:r>
                            </w:ins>
                            <w:del w:id="3" w:author="Ivan Magni Carlsson" w:date="2015-09-17T10:08:00Z">
                              <w:r w:rsidRPr="002B630D" w:rsidDel="001225C0">
                                <w:rPr>
                                  <w:rFonts w:ascii="Arial" w:hAnsi="Arial" w:cs="Arial"/>
                                  <w:b/>
                                  <w:bCs/>
                                  <w:color w:val="000000"/>
                                  <w:sz w:val="36"/>
                                  <w:szCs w:val="36"/>
                                </w:rPr>
                                <w:delText>Recommendation</w:delText>
                              </w:r>
                            </w:del>
                            <w:r>
                              <w:rPr>
                                <w:rFonts w:ascii="Arial" w:hAnsi="Arial" w:cs="Arial"/>
                                <w:b/>
                                <w:bCs/>
                                <w:color w:val="000000"/>
                                <w:sz w:val="36"/>
                                <w:szCs w:val="36"/>
                                <w:lang w:val="fr-FR"/>
                              </w:rPr>
                              <w:t xml:space="preserve"> </w:t>
                            </w:r>
                            <w:ins w:id="4" w:author="Ivan Magni Carlsson" w:date="2015-09-17T10:08:00Z">
                              <w:r>
                                <w:rPr>
                                  <w:rFonts w:ascii="Arial" w:hAnsi="Arial" w:cs="Arial"/>
                                  <w:b/>
                                  <w:bCs/>
                                  <w:color w:val="000000"/>
                                  <w:sz w:val="36"/>
                                  <w:szCs w:val="36"/>
                                  <w:lang w:val="fr-FR"/>
                                </w:rPr>
                                <w:t>G</w:t>
                              </w:r>
                            </w:ins>
                            <w:del w:id="5" w:author="Ivan Magni Carlsson" w:date="2015-09-17T10:08:00Z">
                              <w:r w:rsidDel="001225C0">
                                <w:rPr>
                                  <w:rFonts w:ascii="Arial" w:hAnsi="Arial" w:cs="Arial"/>
                                  <w:b/>
                                  <w:bCs/>
                                  <w:color w:val="000000"/>
                                  <w:sz w:val="36"/>
                                  <w:szCs w:val="36"/>
                                  <w:lang w:val="fr-FR"/>
                                </w:rPr>
                                <w:delText>R</w:delText>
                              </w:r>
                            </w:del>
                            <w:r>
                              <w:rPr>
                                <w:rFonts w:ascii="Arial" w:hAnsi="Arial" w:cs="Arial"/>
                                <w:b/>
                                <w:bCs/>
                                <w:color w:val="000000"/>
                                <w:sz w:val="36"/>
                                <w:szCs w:val="36"/>
                                <w:lang w:val="fr-FR"/>
                              </w:rPr>
                              <w:t>-XXX</w:t>
                            </w:r>
                          </w:p>
                          <w:p w14:paraId="6F72C443" w14:textId="77777777" w:rsidR="001225C0" w:rsidRDefault="001225C0">
                            <w:pPr>
                              <w:jc w:val="center"/>
                              <w:rPr>
                                <w:rFonts w:ascii="Arial" w:hAnsi="Arial"/>
                                <w:b/>
                                <w:sz w:val="36"/>
                                <w:lang w:val="fr-FR"/>
                              </w:rPr>
                            </w:pPr>
                          </w:p>
                          <w:p w14:paraId="20E03866" w14:textId="77777777" w:rsidR="001225C0" w:rsidRDefault="001225C0">
                            <w:pPr>
                              <w:jc w:val="center"/>
                              <w:rPr>
                                <w:rFonts w:ascii="Arial" w:hAnsi="Arial"/>
                                <w:b/>
                                <w:sz w:val="36"/>
                              </w:rPr>
                            </w:pPr>
                            <w:r>
                              <w:rPr>
                                <w:rFonts w:ascii="Arial" w:hAnsi="Arial"/>
                                <w:b/>
                                <w:sz w:val="36"/>
                              </w:rPr>
                              <w:t>On</w:t>
                            </w:r>
                          </w:p>
                          <w:p w14:paraId="54E076D9" w14:textId="77777777" w:rsidR="001225C0" w:rsidRDefault="001225C0">
                            <w:pPr>
                              <w:jc w:val="center"/>
                              <w:rPr>
                                <w:rFonts w:ascii="Arial" w:hAnsi="Arial"/>
                                <w:b/>
                                <w:sz w:val="36"/>
                              </w:rPr>
                            </w:pPr>
                            <w:r>
                              <w:rPr>
                                <w:rFonts w:ascii="Arial" w:hAnsi="Arial"/>
                                <w:b/>
                                <w:sz w:val="36"/>
                              </w:rPr>
                              <w:t>the Performance and Monitoring of</w:t>
                            </w:r>
                          </w:p>
                          <w:p w14:paraId="423C3BD9" w14:textId="77777777" w:rsidR="001225C0" w:rsidRDefault="001225C0" w:rsidP="00D0500E">
                            <w:pPr>
                              <w:jc w:val="center"/>
                              <w:rPr>
                                <w:rFonts w:ascii="Arial" w:hAnsi="Arial"/>
                                <w:b/>
                                <w:sz w:val="36"/>
                              </w:rPr>
                            </w:pPr>
                            <w:r>
                              <w:rPr>
                                <w:rFonts w:ascii="Arial" w:hAnsi="Arial"/>
                                <w:b/>
                                <w:sz w:val="36"/>
                              </w:rPr>
                              <w:t>eLoran Services</w:t>
                            </w:r>
                            <w:r w:rsidRPr="00D0500E">
                              <w:rPr>
                                <w:rFonts w:ascii="Arial" w:hAnsi="Arial"/>
                                <w:b/>
                                <w:sz w:val="36"/>
                              </w:rPr>
                              <w:t xml:space="preserve"> </w:t>
                            </w:r>
                            <w:r>
                              <w:rPr>
                                <w:rFonts w:ascii="Arial" w:hAnsi="Arial"/>
                                <w:b/>
                                <w:sz w:val="36"/>
                              </w:rPr>
                              <w:t>in the Frequency Band</w:t>
                            </w:r>
                          </w:p>
                          <w:p w14:paraId="1BD0C595" w14:textId="77777777" w:rsidR="001225C0" w:rsidRDefault="001225C0" w:rsidP="00D0500E">
                            <w:pPr>
                              <w:jc w:val="center"/>
                              <w:rPr>
                                <w:rFonts w:ascii="Arial" w:hAnsi="Arial"/>
                                <w:b/>
                                <w:sz w:val="48"/>
                                <w:lang w:val="fr-FR"/>
                              </w:rPr>
                            </w:pPr>
                            <w:r>
                              <w:rPr>
                                <w:rFonts w:ascii="Arial" w:hAnsi="Arial"/>
                                <w:b/>
                                <w:sz w:val="36"/>
                                <w:lang w:val="fr-FR"/>
                              </w:rPr>
                              <w:t>90 – 110 kHz</w:t>
                            </w:r>
                          </w:p>
                          <w:p w14:paraId="33389F20" w14:textId="77777777" w:rsidR="001225C0" w:rsidRDefault="001225C0">
                            <w:pPr>
                              <w:jc w:val="center"/>
                              <w:rPr>
                                <w:rFonts w:ascii="Arial" w:hAnsi="Arial"/>
                                <w:b/>
                                <w:sz w:val="40"/>
                                <w:lang w:val="fr-FR"/>
                              </w:rPr>
                            </w:pPr>
                            <w:r>
                              <w:rPr>
                                <w:rFonts w:ascii="Arial" w:hAnsi="Arial"/>
                                <w:b/>
                                <w:sz w:val="36"/>
                              </w:rPr>
                              <w:t xml:space="preserve"> </w:t>
                            </w:r>
                          </w:p>
                          <w:p w14:paraId="1E3D58BB" w14:textId="77777777" w:rsidR="001225C0" w:rsidRPr="00AA3FBA" w:rsidRDefault="001225C0">
                            <w:pPr>
                              <w:autoSpaceDE w:val="0"/>
                              <w:autoSpaceDN w:val="0"/>
                              <w:adjustRightInd w:val="0"/>
                              <w:jc w:val="center"/>
                              <w:rPr>
                                <w:rFonts w:ascii="Arial" w:hAnsi="Arial" w:cs="Arial"/>
                                <w:b/>
                                <w:bCs/>
                                <w:color w:val="FF0000"/>
                                <w:sz w:val="36"/>
                                <w:szCs w:val="36"/>
                              </w:rPr>
                            </w:pPr>
                            <w:r>
                              <w:rPr>
                                <w:rFonts w:ascii="Arial" w:hAnsi="Arial" w:cs="Arial"/>
                                <w:b/>
                                <w:bCs/>
                                <w:color w:val="FF0000"/>
                                <w:sz w:val="36"/>
                                <w:szCs w:val="36"/>
                              </w:rPr>
                              <w:t>Draft Edition</w:t>
                            </w:r>
                          </w:p>
                          <w:p w14:paraId="3281CA10" w14:textId="77777777" w:rsidR="001225C0" w:rsidRDefault="001225C0">
                            <w:pPr>
                              <w:autoSpaceDE w:val="0"/>
                              <w:autoSpaceDN w:val="0"/>
                              <w:adjustRightInd w:val="0"/>
                              <w:jc w:val="center"/>
                              <w:rPr>
                                <w:rFonts w:ascii="Arial" w:hAnsi="Arial" w:cs="Arial"/>
                                <w:b/>
                                <w:bCs/>
                                <w:color w:val="000000"/>
                                <w:sz w:val="36"/>
                                <w:szCs w:val="36"/>
                              </w:rPr>
                            </w:pPr>
                          </w:p>
                          <w:p w14:paraId="38319045" w14:textId="11CDD665" w:rsidR="001225C0" w:rsidRDefault="001225C0">
                            <w:pPr>
                              <w:jc w:val="center"/>
                              <w:rPr>
                                <w:rFonts w:ascii="Arial" w:hAnsi="Arial"/>
                                <w:b/>
                                <w:sz w:val="24"/>
                              </w:rPr>
                            </w:pPr>
                            <w:r>
                              <w:rPr>
                                <w:rFonts w:ascii="Arial" w:hAnsi="Arial" w:cs="Arial"/>
                                <w:b/>
                                <w:bCs/>
                                <w:color w:val="000000"/>
                                <w:sz w:val="36"/>
                                <w:szCs w:val="36"/>
                              </w:rPr>
                              <w:t>September 201</w:t>
                            </w:r>
                            <w:ins w:id="6" w:author="Ivan Magni Carlsson" w:date="2015-09-17T10:08:00Z">
                              <w:r>
                                <w:rPr>
                                  <w:rFonts w:ascii="Arial" w:hAnsi="Arial" w:cs="Arial"/>
                                  <w:b/>
                                  <w:bCs/>
                                  <w:color w:val="000000"/>
                                  <w:sz w:val="36"/>
                                  <w:szCs w:val="36"/>
                                </w:rPr>
                                <w:t>5</w:t>
                              </w:r>
                            </w:ins>
                            <w:del w:id="7" w:author="Ivan Magni Carlsson" w:date="2015-09-17T10:08:00Z">
                              <w:r w:rsidDel="001225C0">
                                <w:rPr>
                                  <w:rFonts w:ascii="Arial" w:hAnsi="Arial" w:cs="Arial"/>
                                  <w:b/>
                                  <w:bCs/>
                                  <w:color w:val="000000"/>
                                  <w:sz w:val="36"/>
                                  <w:szCs w:val="36"/>
                                </w:rPr>
                                <w:delText>3</w:delText>
                              </w:r>
                            </w:del>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848397" id="_x0000_t202" coordsize="21600,21600" o:spt="202" path="m,l,21600r21600,l21600,xe">
                <v:stroke joinstyle="miter"/>
                <v:path gradientshapeok="t" o:connecttype="rect"/>
              </v:shapetype>
              <v:shape id="Text Box 10" o:spid="_x0000_s1026" type="#_x0000_t202" style="position:absolute;margin-left:57.5pt;margin-top:.85pt;width:396pt;height:265.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" stroked="f">
                <v:textbox>
                  <w:txbxContent>
                    <w:p w14:paraId="58F8AD72" w14:textId="77777777" w:rsidR="001225C0" w:rsidRDefault="001225C0"/>
                    <w:p w14:paraId="5722DC85" w14:textId="15F8A039" w:rsidR="001225C0" w:rsidRDefault="001225C0">
                      <w:pPr>
                        <w:jc w:val="center"/>
                        <w:rPr>
                          <w:rFonts w:ascii="Arial" w:hAnsi="Arial" w:cs="Arial"/>
                          <w:b/>
                          <w:bCs/>
                          <w:color w:val="000000"/>
                          <w:sz w:val="36"/>
                          <w:szCs w:val="36"/>
                          <w:lang w:val="fr-FR"/>
                        </w:rPr>
                      </w:pPr>
                      <w:r>
                        <w:rPr>
                          <w:rFonts w:ascii="Arial" w:hAnsi="Arial" w:cs="Arial"/>
                          <w:b/>
                          <w:bCs/>
                          <w:color w:val="000000"/>
                          <w:sz w:val="36"/>
                          <w:szCs w:val="36"/>
                          <w:lang w:val="fr-FR"/>
                        </w:rPr>
                        <w:t xml:space="preserve">IALA </w:t>
                      </w:r>
                      <w:ins w:id="8" w:author="Ivan Magni Carlsson" w:date="2015-09-17T10:07:00Z">
                        <w:r>
                          <w:rPr>
                            <w:rFonts w:ascii="Arial" w:hAnsi="Arial" w:cs="Arial"/>
                            <w:b/>
                            <w:bCs/>
                            <w:color w:val="000000"/>
                            <w:sz w:val="36"/>
                            <w:szCs w:val="36"/>
                            <w:lang w:val="fr-FR"/>
                          </w:rPr>
                          <w:t>G</w:t>
                        </w:r>
                      </w:ins>
                      <w:ins w:id="9" w:author="Ivan Magni Carlsson" w:date="2015-09-17T10:08:00Z">
                        <w:r>
                          <w:rPr>
                            <w:rFonts w:ascii="Arial" w:hAnsi="Arial" w:cs="Arial"/>
                            <w:b/>
                            <w:bCs/>
                            <w:color w:val="000000"/>
                            <w:sz w:val="36"/>
                            <w:szCs w:val="36"/>
                            <w:lang w:val="fr-FR"/>
                          </w:rPr>
                          <w:t xml:space="preserve">uideline </w:t>
                        </w:r>
                      </w:ins>
                      <w:del w:id="10" w:author="Ivan Magni Carlsson" w:date="2015-09-17T10:08:00Z">
                        <w:r w:rsidRPr="002B630D" w:rsidDel="001225C0">
                          <w:rPr>
                            <w:rFonts w:ascii="Arial" w:hAnsi="Arial" w:cs="Arial"/>
                            <w:b/>
                            <w:bCs/>
                            <w:color w:val="000000"/>
                            <w:sz w:val="36"/>
                            <w:szCs w:val="36"/>
                          </w:rPr>
                          <w:delText>Recommendation</w:delText>
                        </w:r>
                      </w:del>
                      <w:r>
                        <w:rPr>
                          <w:rFonts w:ascii="Arial" w:hAnsi="Arial" w:cs="Arial"/>
                          <w:b/>
                          <w:bCs/>
                          <w:color w:val="000000"/>
                          <w:sz w:val="36"/>
                          <w:szCs w:val="36"/>
                          <w:lang w:val="fr-FR"/>
                        </w:rPr>
                        <w:t xml:space="preserve"> </w:t>
                      </w:r>
                      <w:ins w:id="11" w:author="Ivan Magni Carlsson" w:date="2015-09-17T10:08:00Z">
                        <w:r>
                          <w:rPr>
                            <w:rFonts w:ascii="Arial" w:hAnsi="Arial" w:cs="Arial"/>
                            <w:b/>
                            <w:bCs/>
                            <w:color w:val="000000"/>
                            <w:sz w:val="36"/>
                            <w:szCs w:val="36"/>
                            <w:lang w:val="fr-FR"/>
                          </w:rPr>
                          <w:t>G</w:t>
                        </w:r>
                      </w:ins>
                      <w:del w:id="12" w:author="Ivan Magni Carlsson" w:date="2015-09-17T10:08:00Z">
                        <w:r w:rsidDel="001225C0">
                          <w:rPr>
                            <w:rFonts w:ascii="Arial" w:hAnsi="Arial" w:cs="Arial"/>
                            <w:b/>
                            <w:bCs/>
                            <w:color w:val="000000"/>
                            <w:sz w:val="36"/>
                            <w:szCs w:val="36"/>
                            <w:lang w:val="fr-FR"/>
                          </w:rPr>
                          <w:delText>R</w:delText>
                        </w:r>
                      </w:del>
                      <w:r>
                        <w:rPr>
                          <w:rFonts w:ascii="Arial" w:hAnsi="Arial" w:cs="Arial"/>
                          <w:b/>
                          <w:bCs/>
                          <w:color w:val="000000"/>
                          <w:sz w:val="36"/>
                          <w:szCs w:val="36"/>
                          <w:lang w:val="fr-FR"/>
                        </w:rPr>
                        <w:t>-XXX</w:t>
                      </w:r>
                    </w:p>
                    <w:p w14:paraId="6F72C443" w14:textId="77777777" w:rsidR="001225C0" w:rsidRDefault="001225C0">
                      <w:pPr>
                        <w:jc w:val="center"/>
                        <w:rPr>
                          <w:rFonts w:ascii="Arial" w:hAnsi="Arial"/>
                          <w:b/>
                          <w:sz w:val="36"/>
                          <w:lang w:val="fr-FR"/>
                        </w:rPr>
                      </w:pPr>
                    </w:p>
                    <w:p w14:paraId="20E03866" w14:textId="77777777" w:rsidR="001225C0" w:rsidRDefault="001225C0">
                      <w:pPr>
                        <w:jc w:val="center"/>
                        <w:rPr>
                          <w:rFonts w:ascii="Arial" w:hAnsi="Arial"/>
                          <w:b/>
                          <w:sz w:val="36"/>
                        </w:rPr>
                      </w:pPr>
                      <w:r>
                        <w:rPr>
                          <w:rFonts w:ascii="Arial" w:hAnsi="Arial"/>
                          <w:b/>
                          <w:sz w:val="36"/>
                        </w:rPr>
                        <w:t>On</w:t>
                      </w:r>
                    </w:p>
                    <w:p w14:paraId="54E076D9" w14:textId="77777777" w:rsidR="001225C0" w:rsidRDefault="001225C0">
                      <w:pPr>
                        <w:jc w:val="center"/>
                        <w:rPr>
                          <w:rFonts w:ascii="Arial" w:hAnsi="Arial"/>
                          <w:b/>
                          <w:sz w:val="36"/>
                        </w:rPr>
                      </w:pPr>
                      <w:r>
                        <w:rPr>
                          <w:rFonts w:ascii="Arial" w:hAnsi="Arial"/>
                          <w:b/>
                          <w:sz w:val="36"/>
                        </w:rPr>
                        <w:t>the Performance and Monitoring of</w:t>
                      </w:r>
                    </w:p>
                    <w:p w14:paraId="423C3BD9" w14:textId="77777777" w:rsidR="001225C0" w:rsidRDefault="001225C0" w:rsidP="00D0500E">
                      <w:pPr>
                        <w:jc w:val="center"/>
                        <w:rPr>
                          <w:rFonts w:ascii="Arial" w:hAnsi="Arial"/>
                          <w:b/>
                          <w:sz w:val="36"/>
                        </w:rPr>
                      </w:pPr>
                      <w:r>
                        <w:rPr>
                          <w:rFonts w:ascii="Arial" w:hAnsi="Arial"/>
                          <w:b/>
                          <w:sz w:val="36"/>
                        </w:rPr>
                        <w:t>eLoran Services</w:t>
                      </w:r>
                      <w:r w:rsidRPr="00D0500E">
                        <w:rPr>
                          <w:rFonts w:ascii="Arial" w:hAnsi="Arial"/>
                          <w:b/>
                          <w:sz w:val="36"/>
                        </w:rPr>
                        <w:t xml:space="preserve"> </w:t>
                      </w:r>
                      <w:r>
                        <w:rPr>
                          <w:rFonts w:ascii="Arial" w:hAnsi="Arial"/>
                          <w:b/>
                          <w:sz w:val="36"/>
                        </w:rPr>
                        <w:t>in the Frequency Band</w:t>
                      </w:r>
                    </w:p>
                    <w:p w14:paraId="1BD0C595" w14:textId="77777777" w:rsidR="001225C0" w:rsidRDefault="001225C0" w:rsidP="00D0500E">
                      <w:pPr>
                        <w:jc w:val="center"/>
                        <w:rPr>
                          <w:rFonts w:ascii="Arial" w:hAnsi="Arial"/>
                          <w:b/>
                          <w:sz w:val="48"/>
                          <w:lang w:val="fr-FR"/>
                        </w:rPr>
                      </w:pPr>
                      <w:r>
                        <w:rPr>
                          <w:rFonts w:ascii="Arial" w:hAnsi="Arial"/>
                          <w:b/>
                          <w:sz w:val="36"/>
                          <w:lang w:val="fr-FR"/>
                        </w:rPr>
                        <w:t>90 – 110 kHz</w:t>
                      </w:r>
                    </w:p>
                    <w:p w14:paraId="33389F20" w14:textId="77777777" w:rsidR="001225C0" w:rsidRDefault="001225C0">
                      <w:pPr>
                        <w:jc w:val="center"/>
                        <w:rPr>
                          <w:rFonts w:ascii="Arial" w:hAnsi="Arial"/>
                          <w:b/>
                          <w:sz w:val="40"/>
                          <w:lang w:val="fr-FR"/>
                        </w:rPr>
                      </w:pPr>
                      <w:r>
                        <w:rPr>
                          <w:rFonts w:ascii="Arial" w:hAnsi="Arial"/>
                          <w:b/>
                          <w:sz w:val="36"/>
                        </w:rPr>
                        <w:t xml:space="preserve"> </w:t>
                      </w:r>
                    </w:p>
                    <w:p w14:paraId="1E3D58BB" w14:textId="77777777" w:rsidR="001225C0" w:rsidRPr="00AA3FBA" w:rsidRDefault="001225C0">
                      <w:pPr>
                        <w:autoSpaceDE w:val="0"/>
                        <w:autoSpaceDN w:val="0"/>
                        <w:adjustRightInd w:val="0"/>
                        <w:jc w:val="center"/>
                        <w:rPr>
                          <w:rFonts w:ascii="Arial" w:hAnsi="Arial" w:cs="Arial"/>
                          <w:b/>
                          <w:bCs/>
                          <w:color w:val="FF0000"/>
                          <w:sz w:val="36"/>
                          <w:szCs w:val="36"/>
                        </w:rPr>
                      </w:pPr>
                      <w:r>
                        <w:rPr>
                          <w:rFonts w:ascii="Arial" w:hAnsi="Arial" w:cs="Arial"/>
                          <w:b/>
                          <w:bCs/>
                          <w:color w:val="FF0000"/>
                          <w:sz w:val="36"/>
                          <w:szCs w:val="36"/>
                        </w:rPr>
                        <w:t>Draft Edition</w:t>
                      </w:r>
                    </w:p>
                    <w:p w14:paraId="3281CA10" w14:textId="77777777" w:rsidR="001225C0" w:rsidRDefault="001225C0">
                      <w:pPr>
                        <w:autoSpaceDE w:val="0"/>
                        <w:autoSpaceDN w:val="0"/>
                        <w:adjustRightInd w:val="0"/>
                        <w:jc w:val="center"/>
                        <w:rPr>
                          <w:rFonts w:ascii="Arial" w:hAnsi="Arial" w:cs="Arial"/>
                          <w:b/>
                          <w:bCs/>
                          <w:color w:val="000000"/>
                          <w:sz w:val="36"/>
                          <w:szCs w:val="36"/>
                        </w:rPr>
                      </w:pPr>
                    </w:p>
                    <w:p w14:paraId="38319045" w14:textId="11CDD665" w:rsidR="001225C0" w:rsidRDefault="001225C0">
                      <w:pPr>
                        <w:jc w:val="center"/>
                        <w:rPr>
                          <w:rFonts w:ascii="Arial" w:hAnsi="Arial"/>
                          <w:b/>
                          <w:sz w:val="24"/>
                        </w:rPr>
                      </w:pPr>
                      <w:r>
                        <w:rPr>
                          <w:rFonts w:ascii="Arial" w:hAnsi="Arial" w:cs="Arial"/>
                          <w:b/>
                          <w:bCs/>
                          <w:color w:val="000000"/>
                          <w:sz w:val="36"/>
                          <w:szCs w:val="36"/>
                        </w:rPr>
                        <w:t>September 201</w:t>
                      </w:r>
                      <w:ins w:id="13" w:author="Ivan Magni Carlsson" w:date="2015-09-17T10:08:00Z">
                        <w:r>
                          <w:rPr>
                            <w:rFonts w:ascii="Arial" w:hAnsi="Arial" w:cs="Arial"/>
                            <w:b/>
                            <w:bCs/>
                            <w:color w:val="000000"/>
                            <w:sz w:val="36"/>
                            <w:szCs w:val="36"/>
                          </w:rPr>
                          <w:t>5</w:t>
                        </w:r>
                      </w:ins>
                      <w:del w:id="14" w:author="Ivan Magni Carlsson" w:date="2015-09-17T10:08:00Z">
                        <w:r w:rsidDel="001225C0">
                          <w:rPr>
                            <w:rFonts w:ascii="Arial" w:hAnsi="Arial" w:cs="Arial"/>
                            <w:b/>
                            <w:bCs/>
                            <w:color w:val="000000"/>
                            <w:sz w:val="36"/>
                            <w:szCs w:val="36"/>
                          </w:rPr>
                          <w:delText>3</w:delText>
                        </w:r>
                      </w:del>
                    </w:p>
                  </w:txbxContent>
                </v:textbox>
              </v:shape>
            </w:pict>
          </mc:Fallback>
        </mc:AlternateContent>
      </w:r>
    </w:p>
    <w:p w14:paraId="33CE5764" w14:textId="77777777" w:rsidR="003F4757" w:rsidRPr="00F92C80" w:rsidRDefault="003F4757">
      <w:pPr>
        <w:rPr>
          <w:rFonts w:ascii="Arial" w:hAnsi="Arial"/>
        </w:rPr>
      </w:pPr>
    </w:p>
    <w:p w14:paraId="0DFB7059" w14:textId="77777777" w:rsidR="003F4757" w:rsidRPr="00F92C80" w:rsidRDefault="003F4757">
      <w:pPr>
        <w:rPr>
          <w:rFonts w:ascii="Arial" w:hAnsi="Arial"/>
        </w:rPr>
      </w:pPr>
    </w:p>
    <w:p w14:paraId="0211B1B8" w14:textId="77777777" w:rsidR="003F4757" w:rsidRPr="00F92C80" w:rsidRDefault="003F4757">
      <w:pPr>
        <w:rPr>
          <w:rFonts w:ascii="Arial" w:hAnsi="Arial"/>
        </w:rPr>
      </w:pPr>
    </w:p>
    <w:p w14:paraId="7BDB99D6" w14:textId="77777777" w:rsidR="003F4757" w:rsidRPr="00F92C80" w:rsidRDefault="003F4757">
      <w:pPr>
        <w:rPr>
          <w:rFonts w:ascii="Arial" w:hAnsi="Arial"/>
        </w:rPr>
      </w:pPr>
    </w:p>
    <w:p w14:paraId="32A99737" w14:textId="77777777" w:rsidR="003F4757" w:rsidRPr="00F92C80" w:rsidRDefault="003F4757">
      <w:pPr>
        <w:rPr>
          <w:rFonts w:ascii="Arial" w:hAnsi="Arial"/>
        </w:rPr>
      </w:pPr>
    </w:p>
    <w:p w14:paraId="2F1AD5C0" w14:textId="77777777" w:rsidR="003F4757" w:rsidRPr="00F92C80" w:rsidRDefault="003F4757">
      <w:pPr>
        <w:rPr>
          <w:rFonts w:ascii="Arial" w:hAnsi="Arial"/>
        </w:rPr>
      </w:pPr>
    </w:p>
    <w:p w14:paraId="3386E624" w14:textId="77777777" w:rsidR="003F4757" w:rsidRPr="00F92C80" w:rsidRDefault="003F4757">
      <w:pPr>
        <w:rPr>
          <w:rFonts w:ascii="Arial" w:hAnsi="Arial"/>
        </w:rPr>
      </w:pPr>
    </w:p>
    <w:p w14:paraId="5937C02E" w14:textId="77777777" w:rsidR="003F4757" w:rsidRPr="00F92C80" w:rsidRDefault="003F4757">
      <w:pPr>
        <w:rPr>
          <w:rFonts w:ascii="Arial" w:hAnsi="Arial"/>
        </w:rPr>
      </w:pPr>
    </w:p>
    <w:p w14:paraId="4AD47B07" w14:textId="77777777" w:rsidR="003F4757" w:rsidRPr="00F92C80" w:rsidRDefault="003F4757">
      <w:pPr>
        <w:rPr>
          <w:rFonts w:ascii="Arial" w:hAnsi="Arial"/>
        </w:rPr>
      </w:pPr>
    </w:p>
    <w:p w14:paraId="54809EF9" w14:textId="77777777" w:rsidR="003F4757" w:rsidRPr="00F92C80" w:rsidRDefault="00E729A3">
      <w:pPr>
        <w:rPr>
          <w:rFonts w:ascii="Arial" w:hAnsi="Arial"/>
        </w:rPr>
      </w:pPr>
      <w:r>
        <w:rPr>
          <w:noProof/>
          <w:lang w:val="en-IE" w:eastAsia="en-IE"/>
        </w:rPr>
        <mc:AlternateContent>
          <mc:Choice Requires="wps">
            <w:drawing>
              <wp:anchor distT="0" distB="0" distL="114300" distR="114300" simplePos="0" relativeHeight="251655680" behindDoc="0" locked="0" layoutInCell="1" allowOverlap="1" wp14:anchorId="4B86EFBC" wp14:editId="12A7CB5A">
                <wp:simplePos x="0" y="0"/>
                <wp:positionH relativeFrom="column">
                  <wp:posOffset>-26670</wp:posOffset>
                </wp:positionH>
                <wp:positionV relativeFrom="paragraph">
                  <wp:posOffset>-3054350</wp:posOffset>
                </wp:positionV>
                <wp:extent cx="640080" cy="3017520"/>
                <wp:effectExtent l="0" t="0" r="7620" b="0"/>
                <wp:wrapNone/>
                <wp:docPr id="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3017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EDCD5D" w14:textId="77777777" w:rsidR="001225C0" w:rsidRDefault="001225C0">
                            <w:pPr>
                              <w:rPr>
                                <w:rFonts w:ascii="Arial" w:hAnsi="Arial"/>
                                <w:sz w:val="24"/>
                              </w:rPr>
                            </w:pPr>
                            <w:r>
                              <w:rPr>
                                <w:rFonts w:ascii="Arial" w:hAnsi="Arial"/>
                                <w:sz w:val="24"/>
                              </w:rPr>
                              <w:t xml:space="preserve">International Association of Marine Aids to </w:t>
                            </w:r>
                          </w:p>
                          <w:p w14:paraId="48EC2CD2" w14:textId="77777777" w:rsidR="001225C0" w:rsidRDefault="001225C0">
                            <w:pPr>
                              <w:rPr>
                                <w:rFonts w:ascii="Arial" w:hAnsi="Arial"/>
                                <w:sz w:val="24"/>
                              </w:rPr>
                            </w:pPr>
                            <w:r>
                              <w:rPr>
                                <w:rFonts w:ascii="Arial" w:hAnsi="Arial"/>
                                <w:sz w:val="24"/>
                              </w:rPr>
                              <w:t xml:space="preserve">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86EFBC" id="Text Box 7" o:spid="_x0000_s1027" type="#_x0000_t202" style="position:absolute;margin-left:-2.1pt;margin-top:-240.5pt;width:50.4pt;height:237.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" stroked="f">
                <v:textbox style="layout-flow:vertical;mso-layout-flow-alt:bottom-to-top">
                  <w:txbxContent>
                    <w:p w14:paraId="07EDCD5D" w14:textId="77777777" w:rsidR="001225C0" w:rsidRDefault="001225C0">
                      <w:pPr>
                        <w:rPr>
                          <w:rFonts w:ascii="Arial" w:hAnsi="Arial"/>
                          <w:sz w:val="24"/>
                        </w:rPr>
                      </w:pPr>
                      <w:r>
                        <w:rPr>
                          <w:rFonts w:ascii="Arial" w:hAnsi="Arial"/>
                          <w:sz w:val="24"/>
                        </w:rPr>
                        <w:t xml:space="preserve">International Association of Marine Aids to </w:t>
                      </w:r>
                    </w:p>
                    <w:p w14:paraId="48EC2CD2" w14:textId="77777777" w:rsidR="001225C0" w:rsidRDefault="001225C0">
                      <w:pPr>
                        <w:rPr>
                          <w:rFonts w:ascii="Arial" w:hAnsi="Arial"/>
                          <w:sz w:val="24"/>
                        </w:rPr>
                      </w:pPr>
                      <w:r>
                        <w:rPr>
                          <w:rFonts w:ascii="Arial" w:hAnsi="Arial"/>
                          <w:sz w:val="24"/>
                        </w:rPr>
                        <w:t xml:space="preserve">   Navigation and Lighthouse Authorities</w:t>
                      </w:r>
                    </w:p>
                  </w:txbxContent>
                </v:textbox>
              </v:shape>
            </w:pict>
          </mc:Fallback>
        </mc:AlternateContent>
      </w:r>
      <w:r>
        <w:rPr>
          <w:noProof/>
          <w:lang w:val="en-IE" w:eastAsia="en-IE"/>
        </w:rPr>
        <mc:AlternateContent>
          <mc:Choice Requires="wps">
            <w:drawing>
              <wp:anchor distT="0" distB="0" distL="114300" distR="114300" simplePos="0" relativeHeight="251654656" behindDoc="0" locked="0" layoutInCell="1" allowOverlap="1" wp14:anchorId="4A30FD2F" wp14:editId="546DC479">
                <wp:simplePos x="0" y="0"/>
                <wp:positionH relativeFrom="column">
                  <wp:posOffset>-36195</wp:posOffset>
                </wp:positionH>
                <wp:positionV relativeFrom="paragraph">
                  <wp:posOffset>-32385</wp:posOffset>
                </wp:positionV>
                <wp:extent cx="640080" cy="5852160"/>
                <wp:effectExtent l="0" t="0" r="7620" b="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5852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DA9E50" w14:textId="77777777" w:rsidR="001225C0" w:rsidRDefault="001225C0">
                            <w:pPr>
                              <w:rPr>
                                <w:rFonts w:ascii="Arial" w:hAnsi="Arial"/>
                                <w:lang w:val="sv-SE"/>
                              </w:rPr>
                            </w:pPr>
                            <w:r>
                              <w:rPr>
                                <w:rFonts w:ascii="Arial" w:hAnsi="Arial"/>
                                <w:b/>
                                <w:i/>
                                <w:sz w:val="48"/>
                                <w:lang w:val="sv-SE"/>
                              </w:rPr>
                              <w:t xml:space="preserve">AISM  </w:t>
                            </w:r>
                            <w:r>
                              <w:rPr>
                                <w:rFonts w:ascii="Arial" w:hAnsi="Arial"/>
                                <w:sz w:val="24"/>
                                <w:lang w:val="sv-SE"/>
                              </w:rPr>
                              <w:t xml:space="preserve">Association Internationale de Signalisation Maritime   </w:t>
                            </w:r>
                            <w:r>
                              <w:rPr>
                                <w:rFonts w:ascii="Arial" w:hAnsi="Arial"/>
                                <w:b/>
                                <w:i/>
                                <w:sz w:val="48"/>
                                <w:lang w:val="sv-SE"/>
                              </w:rPr>
                              <w:t xml:space="preserve">IALA  </w:t>
                            </w:r>
                            <w:r>
                              <w:rPr>
                                <w:rFonts w:ascii="Arial" w:hAnsi="Arial"/>
                                <w:lang w:val="sv-SE"/>
                              </w:rPr>
                              <w:t xml:space="preserve">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30FD2F" id="Text Box 6" o:spid="_x0000_s1028" type="#_x0000_t202" style="position:absolute;margin-left:-2.85pt;margin-top:-2.55pt;width:50.4pt;height:460.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" stroked="f">
                <v:textbox style="layout-flow:vertical;mso-layout-flow-alt:bottom-to-top">
                  <w:txbxContent>
                    <w:p w14:paraId="7FDA9E50" w14:textId="77777777" w:rsidR="001225C0" w:rsidRDefault="001225C0">
                      <w:pPr>
                        <w:rPr>
                          <w:rFonts w:ascii="Arial" w:hAnsi="Arial"/>
                          <w:lang w:val="sv-SE"/>
                        </w:rPr>
                      </w:pPr>
                      <w:r>
                        <w:rPr>
                          <w:rFonts w:ascii="Arial" w:hAnsi="Arial"/>
                          <w:b/>
                          <w:i/>
                          <w:sz w:val="48"/>
                          <w:lang w:val="sv-SE"/>
                        </w:rPr>
                        <w:t xml:space="preserve">AISM  </w:t>
                      </w:r>
                      <w:r>
                        <w:rPr>
                          <w:rFonts w:ascii="Arial" w:hAnsi="Arial"/>
                          <w:sz w:val="24"/>
                          <w:lang w:val="sv-SE"/>
                        </w:rPr>
                        <w:t xml:space="preserve">Association Internationale de Signalisation Maritime   </w:t>
                      </w:r>
                      <w:r>
                        <w:rPr>
                          <w:rFonts w:ascii="Arial" w:hAnsi="Arial"/>
                          <w:b/>
                          <w:i/>
                          <w:sz w:val="48"/>
                          <w:lang w:val="sv-SE"/>
                        </w:rPr>
                        <w:t xml:space="preserve">IALA  </w:t>
                      </w:r>
                      <w:r>
                        <w:rPr>
                          <w:rFonts w:ascii="Arial" w:hAnsi="Arial"/>
                          <w:lang w:val="sv-SE"/>
                        </w:rPr>
                        <w:t xml:space="preserve"> </w:t>
                      </w:r>
                    </w:p>
                  </w:txbxContent>
                </v:textbox>
              </v:shape>
            </w:pict>
          </mc:Fallback>
        </mc:AlternateContent>
      </w:r>
    </w:p>
    <w:p w14:paraId="655F91B8" w14:textId="77777777" w:rsidR="003F4757" w:rsidRPr="00F92C80" w:rsidRDefault="003F4757">
      <w:pPr>
        <w:rPr>
          <w:rFonts w:ascii="Arial" w:hAnsi="Arial"/>
        </w:rPr>
      </w:pPr>
    </w:p>
    <w:p w14:paraId="1E6622D4" w14:textId="77777777" w:rsidR="003F4757" w:rsidRPr="00F92C80" w:rsidRDefault="003F4757">
      <w:pPr>
        <w:rPr>
          <w:rFonts w:ascii="Arial" w:hAnsi="Arial"/>
        </w:rPr>
      </w:pPr>
    </w:p>
    <w:p w14:paraId="4F52D078" w14:textId="77777777" w:rsidR="003F4757" w:rsidRPr="00F92C80" w:rsidRDefault="003F4757">
      <w:pPr>
        <w:rPr>
          <w:rFonts w:ascii="Arial" w:hAnsi="Arial"/>
        </w:rPr>
      </w:pPr>
    </w:p>
    <w:p w14:paraId="371460F0" w14:textId="77777777" w:rsidR="003F4757" w:rsidRPr="00F92C80" w:rsidRDefault="003F4757">
      <w:pPr>
        <w:rPr>
          <w:rFonts w:ascii="Arial" w:hAnsi="Arial"/>
        </w:rPr>
      </w:pPr>
    </w:p>
    <w:p w14:paraId="23D7ACC2" w14:textId="77777777" w:rsidR="003F4757" w:rsidRPr="00F92C80" w:rsidRDefault="003F4757">
      <w:pPr>
        <w:rPr>
          <w:rFonts w:ascii="Arial" w:hAnsi="Arial"/>
        </w:rPr>
      </w:pPr>
    </w:p>
    <w:p w14:paraId="240B5297" w14:textId="77777777" w:rsidR="003F4757" w:rsidRPr="00F92C80" w:rsidRDefault="003F4757">
      <w:pPr>
        <w:rPr>
          <w:rFonts w:ascii="Arial" w:hAnsi="Arial"/>
        </w:rPr>
      </w:pPr>
    </w:p>
    <w:p w14:paraId="616C229A" w14:textId="77777777" w:rsidR="003F4757" w:rsidRPr="00F92C80" w:rsidRDefault="003F4757">
      <w:pPr>
        <w:rPr>
          <w:rFonts w:ascii="Arial" w:hAnsi="Arial"/>
        </w:rPr>
      </w:pPr>
    </w:p>
    <w:p w14:paraId="0C784D2F" w14:textId="77777777" w:rsidR="003F4757" w:rsidRPr="00F92C80" w:rsidRDefault="003F4757">
      <w:pPr>
        <w:rPr>
          <w:rFonts w:ascii="Arial" w:hAnsi="Arial"/>
        </w:rPr>
      </w:pPr>
    </w:p>
    <w:p w14:paraId="7E35B260" w14:textId="77777777" w:rsidR="003F4757" w:rsidRPr="00F92C80" w:rsidRDefault="003F4757">
      <w:pPr>
        <w:rPr>
          <w:rFonts w:ascii="Arial" w:hAnsi="Arial"/>
        </w:rPr>
      </w:pPr>
    </w:p>
    <w:p w14:paraId="6D0916D1" w14:textId="77777777" w:rsidR="003F4757" w:rsidRPr="00F92C80" w:rsidRDefault="003F4757">
      <w:pPr>
        <w:rPr>
          <w:rFonts w:ascii="Arial" w:hAnsi="Arial"/>
        </w:rPr>
      </w:pPr>
    </w:p>
    <w:p w14:paraId="10BD3934" w14:textId="77777777" w:rsidR="003F4757" w:rsidRPr="00F92C80" w:rsidRDefault="003F4757">
      <w:pPr>
        <w:rPr>
          <w:rFonts w:ascii="Arial" w:hAnsi="Arial"/>
        </w:rPr>
      </w:pPr>
    </w:p>
    <w:p w14:paraId="46483B4F" w14:textId="77777777" w:rsidR="003F4757" w:rsidRPr="00F92C80" w:rsidRDefault="003F4757">
      <w:pPr>
        <w:rPr>
          <w:rFonts w:ascii="Arial" w:hAnsi="Arial"/>
        </w:rPr>
      </w:pPr>
    </w:p>
    <w:p w14:paraId="5C18211C" w14:textId="77777777" w:rsidR="003F4757" w:rsidRPr="00F92C80" w:rsidRDefault="003F4757">
      <w:pPr>
        <w:rPr>
          <w:rFonts w:ascii="Arial" w:hAnsi="Arial"/>
        </w:rPr>
      </w:pPr>
    </w:p>
    <w:p w14:paraId="24BB2017" w14:textId="77777777" w:rsidR="003F4757" w:rsidRPr="00F92C80" w:rsidRDefault="003F4757">
      <w:pPr>
        <w:rPr>
          <w:rFonts w:ascii="Arial" w:hAnsi="Arial"/>
        </w:rPr>
      </w:pPr>
    </w:p>
    <w:p w14:paraId="39CAE1EE" w14:textId="77777777" w:rsidR="003F4757" w:rsidRPr="00F92C80" w:rsidRDefault="003F4757">
      <w:pPr>
        <w:rPr>
          <w:rFonts w:ascii="Arial" w:hAnsi="Arial"/>
        </w:rPr>
      </w:pPr>
    </w:p>
    <w:p w14:paraId="374A3D8E" w14:textId="77777777" w:rsidR="003F4757" w:rsidRPr="00F92C80" w:rsidRDefault="003F4757">
      <w:pPr>
        <w:rPr>
          <w:rFonts w:ascii="Arial" w:hAnsi="Arial"/>
        </w:rPr>
      </w:pPr>
    </w:p>
    <w:p w14:paraId="36283F1D" w14:textId="77777777" w:rsidR="003F4757" w:rsidRPr="00F92C80" w:rsidRDefault="003F4757">
      <w:pPr>
        <w:rPr>
          <w:rFonts w:ascii="Arial" w:hAnsi="Arial"/>
        </w:rPr>
      </w:pPr>
    </w:p>
    <w:p w14:paraId="4109FCCC" w14:textId="77777777" w:rsidR="003F4757" w:rsidRPr="00F92C80" w:rsidRDefault="003F4757">
      <w:pPr>
        <w:rPr>
          <w:rFonts w:ascii="Arial" w:hAnsi="Arial"/>
        </w:rPr>
      </w:pPr>
    </w:p>
    <w:p w14:paraId="3733FFF7" w14:textId="77777777" w:rsidR="003F4757" w:rsidRPr="00F92C80" w:rsidRDefault="00E729A3">
      <w:pPr>
        <w:rPr>
          <w:rFonts w:ascii="Arial" w:hAnsi="Arial"/>
        </w:rPr>
      </w:pPr>
      <w:r>
        <w:rPr>
          <w:noProof/>
          <w:lang w:val="en-IE" w:eastAsia="en-IE"/>
        </w:rPr>
        <mc:AlternateContent>
          <mc:Choice Requires="wps">
            <w:drawing>
              <wp:anchor distT="0" distB="0" distL="114300" distR="114300" simplePos="0" relativeHeight="251660800" behindDoc="0" locked="0" layoutInCell="1" allowOverlap="1" wp14:anchorId="12172BFA" wp14:editId="1DFEDD61">
                <wp:simplePos x="0" y="0"/>
                <wp:positionH relativeFrom="column">
                  <wp:posOffset>2653665</wp:posOffset>
                </wp:positionH>
                <wp:positionV relativeFrom="paragraph">
                  <wp:posOffset>82550</wp:posOffset>
                </wp:positionV>
                <wp:extent cx="1097280" cy="1334770"/>
                <wp:effectExtent l="0" t="0" r="7620" b="0"/>
                <wp:wrapNone/>
                <wp:docPr id="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34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304305" w14:textId="77777777" w:rsidR="001225C0" w:rsidRDefault="001225C0">
                            <w:r>
                              <w:rPr>
                                <w:noProof/>
                                <w:lang w:val="en-IE" w:eastAsia="en-IE"/>
                              </w:rPr>
                              <w:drawing>
                                <wp:inline distT="0" distB="0" distL="0" distR="0" wp14:anchorId="61F9CEC2" wp14:editId="477DCF21">
                                  <wp:extent cx="914400" cy="1188720"/>
                                  <wp:effectExtent l="0" t="0" r="0" b="0"/>
                                  <wp:docPr id="2" name="Bild 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0" cy="118872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172BFA" id="Text Box 12" o:spid="_x0000_s1029" type="#_x0000_t202" style="position:absolute;margin-left:208.95pt;margin-top:6.5pt;width:86.4pt;height:105.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" stroked="f">
                <v:textbox>
                  <w:txbxContent>
                    <w:p w14:paraId="53304305" w14:textId="77777777" w:rsidR="001225C0" w:rsidRDefault="001225C0">
                      <w:r>
                        <w:rPr>
                          <w:noProof/>
                          <w:lang w:val="en-IE" w:eastAsia="en-IE"/>
                        </w:rPr>
                        <w:drawing>
                          <wp:inline distT="0" distB="0" distL="0" distR="0" wp14:anchorId="61F9CEC2" wp14:editId="477DCF21">
                            <wp:extent cx="914400" cy="1188720"/>
                            <wp:effectExtent l="0" t="0" r="0" b="0"/>
                            <wp:docPr id="2" name="Bild 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0" cy="1188720"/>
                                    </a:xfrm>
                                    <a:prstGeom prst="rect">
                                      <a:avLst/>
                                    </a:prstGeom>
                                    <a:noFill/>
                                    <a:ln>
                                      <a:noFill/>
                                    </a:ln>
                                  </pic:spPr>
                                </pic:pic>
                              </a:graphicData>
                            </a:graphic>
                          </wp:inline>
                        </w:drawing>
                      </w:r>
                    </w:p>
                  </w:txbxContent>
                </v:textbox>
              </v:shape>
            </w:pict>
          </mc:Fallback>
        </mc:AlternateContent>
      </w:r>
    </w:p>
    <w:p w14:paraId="60EF891C" w14:textId="77777777" w:rsidR="003F4757" w:rsidRPr="00F92C80" w:rsidRDefault="003F4757">
      <w:pPr>
        <w:rPr>
          <w:rFonts w:ascii="Arial" w:hAnsi="Arial"/>
        </w:rPr>
      </w:pPr>
    </w:p>
    <w:p w14:paraId="606BE3F7" w14:textId="77777777" w:rsidR="003F4757" w:rsidRPr="00F92C80" w:rsidRDefault="003F4757">
      <w:pPr>
        <w:rPr>
          <w:rFonts w:ascii="Arial" w:hAnsi="Arial"/>
        </w:rPr>
      </w:pPr>
    </w:p>
    <w:p w14:paraId="2615710B" w14:textId="77777777" w:rsidR="003F4757" w:rsidRPr="00F92C80" w:rsidRDefault="003F4757">
      <w:pPr>
        <w:rPr>
          <w:rFonts w:ascii="Arial" w:hAnsi="Arial"/>
        </w:rPr>
      </w:pPr>
    </w:p>
    <w:p w14:paraId="1F9E8592" w14:textId="77777777" w:rsidR="003F4757" w:rsidRPr="00F92C80" w:rsidRDefault="003F4757">
      <w:pPr>
        <w:rPr>
          <w:rFonts w:ascii="Arial" w:hAnsi="Arial"/>
        </w:rPr>
      </w:pPr>
    </w:p>
    <w:p w14:paraId="1F76EBF6" w14:textId="77777777" w:rsidR="003F4757" w:rsidRPr="00F92C80" w:rsidRDefault="003F4757">
      <w:pPr>
        <w:rPr>
          <w:rFonts w:ascii="Arial" w:hAnsi="Arial"/>
        </w:rPr>
      </w:pPr>
    </w:p>
    <w:p w14:paraId="3046FF81" w14:textId="77777777" w:rsidR="003F4757" w:rsidRPr="00F92C80" w:rsidRDefault="003F4757">
      <w:pPr>
        <w:rPr>
          <w:rFonts w:ascii="Arial" w:hAnsi="Arial"/>
        </w:rPr>
      </w:pPr>
    </w:p>
    <w:p w14:paraId="2EC4C81D" w14:textId="77777777" w:rsidR="003F4757" w:rsidRPr="00F92C80" w:rsidRDefault="003F4757">
      <w:pPr>
        <w:rPr>
          <w:rFonts w:ascii="Arial" w:hAnsi="Arial"/>
        </w:rPr>
      </w:pPr>
    </w:p>
    <w:p w14:paraId="4E3DC89E" w14:textId="77777777" w:rsidR="003F4757" w:rsidRPr="00F92C80" w:rsidRDefault="00E729A3">
      <w:pPr>
        <w:rPr>
          <w:rFonts w:ascii="Arial" w:hAnsi="Arial"/>
        </w:rPr>
      </w:pPr>
      <w:r>
        <w:rPr>
          <w:noProof/>
          <w:lang w:val="en-IE" w:eastAsia="en-IE"/>
        </w:rPr>
        <mc:AlternateContent>
          <mc:Choice Requires="wps">
            <w:drawing>
              <wp:anchor distT="0" distB="0" distL="114300" distR="114300" simplePos="0" relativeHeight="251659776" behindDoc="0" locked="0" layoutInCell="1" allowOverlap="1" wp14:anchorId="557F979F" wp14:editId="1AE8903F">
                <wp:simplePos x="0" y="0"/>
                <wp:positionH relativeFrom="column">
                  <wp:posOffset>822960</wp:posOffset>
                </wp:positionH>
                <wp:positionV relativeFrom="paragraph">
                  <wp:posOffset>67310</wp:posOffset>
                </wp:positionV>
                <wp:extent cx="4754880" cy="987425"/>
                <wp:effectExtent l="0" t="0" r="7620" b="3175"/>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4880" cy="987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D79247" w14:textId="77777777" w:rsidR="001225C0" w:rsidRPr="00F92C80" w:rsidRDefault="001225C0" w:rsidP="00F92C80">
                            <w:pPr>
                              <w:jc w:val="center"/>
                              <w:rPr>
                                <w:rFonts w:ascii="Arial" w:hAnsi="Arial"/>
                                <w:lang w:val="fr-FR"/>
                              </w:rPr>
                            </w:pPr>
                            <w:r>
                              <w:rPr>
                                <w:rFonts w:ascii="Arial" w:hAnsi="Arial"/>
                                <w:lang w:val="fr-FR"/>
                              </w:rPr>
                              <w:t>20ter rue Schnapper,</w:t>
                            </w:r>
                            <w:r w:rsidRPr="00F92C80">
                              <w:rPr>
                                <w:rFonts w:ascii="Arial" w:hAnsi="Arial"/>
                                <w:lang w:val="fr-FR"/>
                              </w:rPr>
                              <w:t xml:space="preserve"> 781</w:t>
                            </w:r>
                            <w:r>
                              <w:rPr>
                                <w:rFonts w:ascii="Arial" w:hAnsi="Arial"/>
                                <w:lang w:val="fr-FR"/>
                              </w:rPr>
                              <w:t xml:space="preserve">00 Saint Germain en Laye, </w:t>
                            </w:r>
                            <w:r w:rsidRPr="00F92C80">
                              <w:rPr>
                                <w:rFonts w:ascii="Arial" w:hAnsi="Arial"/>
                                <w:lang w:val="fr-FR"/>
                              </w:rPr>
                              <w:t>France</w:t>
                            </w:r>
                          </w:p>
                          <w:p w14:paraId="60139052" w14:textId="77777777" w:rsidR="001225C0" w:rsidRDefault="001225C0" w:rsidP="00F92C80">
                            <w:pPr>
                              <w:jc w:val="center"/>
                              <w:rPr>
                                <w:rFonts w:ascii="Arial" w:hAnsi="Arial"/>
                              </w:rPr>
                            </w:pPr>
                            <w:r>
                              <w:rPr>
                                <w:rFonts w:ascii="Arial" w:hAnsi="Arial"/>
                              </w:rPr>
                              <w:t>Telephone +33 1 34 51 70 01  Telefax +33 1 34 51 82 05</w:t>
                            </w:r>
                          </w:p>
                          <w:p w14:paraId="69949485" w14:textId="77777777" w:rsidR="001225C0" w:rsidRPr="005F53A2" w:rsidRDefault="001225C0" w:rsidP="00F92C80">
                            <w:pPr>
                              <w:jc w:val="center"/>
                              <w:rPr>
                                <w:rFonts w:ascii="Arial" w:hAnsi="Arial"/>
                                <w:lang w:val="de-DE"/>
                              </w:rPr>
                            </w:pPr>
                            <w:r w:rsidRPr="005F53A2">
                              <w:rPr>
                                <w:rFonts w:ascii="Arial" w:hAnsi="Arial"/>
                                <w:lang w:val="de-DE"/>
                              </w:rPr>
                              <w:t xml:space="preserve">e-mail – </w:t>
                            </w:r>
                            <w:hyperlink r:id="rId9" w:history="1">
                              <w:r w:rsidRPr="005F53A2">
                                <w:rPr>
                                  <w:rStyle w:val="Hyperlink"/>
                                  <w:rFonts w:ascii="Arial" w:hAnsi="Arial"/>
                                  <w:lang w:val="de-DE"/>
                                </w:rPr>
                                <w:t>iala-aism@wanadoo.fr</w:t>
                              </w:r>
                            </w:hyperlink>
                            <w:r w:rsidRPr="005F53A2">
                              <w:rPr>
                                <w:rFonts w:ascii="Arial" w:hAnsi="Arial"/>
                                <w:lang w:val="de-DE"/>
                              </w:rPr>
                              <w:t xml:space="preserve">    Website - www.iala-aism.org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7F979F" id="Text Box 11" o:spid="_x0000_s1030" type="#_x0000_t202" style="position:absolute;margin-left:64.8pt;margin-top:5.3pt;width:374.4pt;height:77.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" stroked="f">
                <v:textbox>
                  <w:txbxContent>
                    <w:p w14:paraId="63D79247" w14:textId="77777777" w:rsidR="001225C0" w:rsidRPr="00F92C80" w:rsidRDefault="001225C0" w:rsidP="00F92C80">
                      <w:pPr>
                        <w:jc w:val="center"/>
                        <w:rPr>
                          <w:rFonts w:ascii="Arial" w:hAnsi="Arial"/>
                          <w:lang w:val="fr-FR"/>
                        </w:rPr>
                      </w:pPr>
                      <w:r>
                        <w:rPr>
                          <w:rFonts w:ascii="Arial" w:hAnsi="Arial"/>
                          <w:lang w:val="fr-FR"/>
                        </w:rPr>
                        <w:t>20ter rue Schnapper,</w:t>
                      </w:r>
                      <w:r w:rsidRPr="00F92C80">
                        <w:rPr>
                          <w:rFonts w:ascii="Arial" w:hAnsi="Arial"/>
                          <w:lang w:val="fr-FR"/>
                        </w:rPr>
                        <w:t xml:space="preserve"> 781</w:t>
                      </w:r>
                      <w:r>
                        <w:rPr>
                          <w:rFonts w:ascii="Arial" w:hAnsi="Arial"/>
                          <w:lang w:val="fr-FR"/>
                        </w:rPr>
                        <w:t xml:space="preserve">00 Saint Germain en Laye, </w:t>
                      </w:r>
                      <w:r w:rsidRPr="00F92C80">
                        <w:rPr>
                          <w:rFonts w:ascii="Arial" w:hAnsi="Arial"/>
                          <w:lang w:val="fr-FR"/>
                        </w:rPr>
                        <w:t>France</w:t>
                      </w:r>
                    </w:p>
                    <w:p w14:paraId="60139052" w14:textId="77777777" w:rsidR="001225C0" w:rsidRDefault="001225C0" w:rsidP="00F92C80">
                      <w:pPr>
                        <w:jc w:val="center"/>
                        <w:rPr>
                          <w:rFonts w:ascii="Arial" w:hAnsi="Arial"/>
                        </w:rPr>
                      </w:pPr>
                      <w:r>
                        <w:rPr>
                          <w:rFonts w:ascii="Arial" w:hAnsi="Arial"/>
                        </w:rPr>
                        <w:t>Telephone +33 1 34 51 70 01  Telefax +33 1 34 51 82 05</w:t>
                      </w:r>
                    </w:p>
                    <w:p w14:paraId="69949485" w14:textId="77777777" w:rsidR="001225C0" w:rsidRPr="005F53A2" w:rsidRDefault="001225C0" w:rsidP="00F92C80">
                      <w:pPr>
                        <w:jc w:val="center"/>
                        <w:rPr>
                          <w:rFonts w:ascii="Arial" w:hAnsi="Arial"/>
                          <w:lang w:val="de-DE"/>
                        </w:rPr>
                      </w:pPr>
                      <w:r w:rsidRPr="005F53A2">
                        <w:rPr>
                          <w:rFonts w:ascii="Arial" w:hAnsi="Arial"/>
                          <w:lang w:val="de-DE"/>
                        </w:rPr>
                        <w:t xml:space="preserve">e-mail – </w:t>
                      </w:r>
                      <w:hyperlink r:id="rId10" w:history="1">
                        <w:r w:rsidRPr="005F53A2">
                          <w:rPr>
                            <w:rStyle w:val="Hyperlink"/>
                            <w:rFonts w:ascii="Arial" w:hAnsi="Arial"/>
                            <w:lang w:val="de-DE"/>
                          </w:rPr>
                          <w:t>iala-aism@wanadoo.fr</w:t>
                        </w:r>
                      </w:hyperlink>
                      <w:r w:rsidRPr="005F53A2">
                        <w:rPr>
                          <w:rFonts w:ascii="Arial" w:hAnsi="Arial"/>
                          <w:lang w:val="de-DE"/>
                        </w:rPr>
                        <w:t xml:space="preserve">    Website - www.iala-aism.org</w:t>
                      </w:r>
                    </w:p>
                  </w:txbxContent>
                </v:textbox>
              </v:shape>
            </w:pict>
          </mc:Fallback>
        </mc:AlternateContent>
      </w:r>
    </w:p>
    <w:p w14:paraId="33462533" w14:textId="77777777" w:rsidR="003F4757" w:rsidRPr="00F92C80" w:rsidRDefault="003F4757">
      <w:pPr>
        <w:rPr>
          <w:rFonts w:ascii="Arial" w:hAnsi="Arial"/>
        </w:rPr>
      </w:pPr>
    </w:p>
    <w:p w14:paraId="250DDA2A" w14:textId="77777777" w:rsidR="003F4757" w:rsidRPr="00F92C80" w:rsidRDefault="003F4757">
      <w:pPr>
        <w:rPr>
          <w:rFonts w:ascii="Arial" w:hAnsi="Arial"/>
        </w:rPr>
      </w:pPr>
    </w:p>
    <w:p w14:paraId="1F773F6C" w14:textId="77777777" w:rsidR="003F4757" w:rsidRPr="00F92C80" w:rsidRDefault="003F4757">
      <w:pPr>
        <w:rPr>
          <w:rFonts w:ascii="Arial" w:hAnsi="Arial"/>
        </w:rPr>
      </w:pPr>
    </w:p>
    <w:p w14:paraId="3CC8D49F" w14:textId="77777777" w:rsidR="003F4757" w:rsidRPr="00F92C80" w:rsidRDefault="003F4757">
      <w:pPr>
        <w:rPr>
          <w:rFonts w:ascii="Arial" w:hAnsi="Arial"/>
        </w:rPr>
      </w:pPr>
    </w:p>
    <w:p w14:paraId="7F91AF0D" w14:textId="77777777" w:rsidR="003F4757" w:rsidRPr="00F92C80" w:rsidRDefault="003F4757">
      <w:pPr>
        <w:rPr>
          <w:rFonts w:ascii="Arial" w:hAnsi="Arial"/>
        </w:rPr>
      </w:pPr>
    </w:p>
    <w:p w14:paraId="12F57704" w14:textId="77777777" w:rsidR="003F4757" w:rsidRPr="00F92C80" w:rsidRDefault="003F4757">
      <w:pPr>
        <w:rPr>
          <w:rFonts w:ascii="Arial" w:hAnsi="Arial"/>
        </w:rPr>
      </w:pPr>
    </w:p>
    <w:p w14:paraId="6DE3A081" w14:textId="77777777" w:rsidR="003F4757" w:rsidRPr="00F92C80" w:rsidRDefault="003F4757">
      <w:pPr>
        <w:pStyle w:val="Title"/>
      </w:pPr>
      <w:r w:rsidRPr="00F92C80">
        <w:rPr>
          <w:sz w:val="28"/>
        </w:rPr>
        <w:br w:type="page"/>
      </w:r>
      <w:r>
        <w:lastRenderedPageBreak/>
        <w:t>Document Revisions</w:t>
      </w:r>
    </w:p>
    <w:p w14:paraId="50915CB7" w14:textId="77777777" w:rsidR="003F4757" w:rsidRPr="00F92C80" w:rsidRDefault="003F4757">
      <w:pPr>
        <w:pStyle w:val="BodyText"/>
      </w:pPr>
      <w:r w:rsidRPr="00F92C80">
        <w:t xml:space="preserve">Revisions to the IALA Document are to be noted in the table prior to the issue of a revised document. </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F4757" w:rsidRPr="00F92C80" w14:paraId="4C3BADCD" w14:textId="77777777">
        <w:tc>
          <w:tcPr>
            <w:tcW w:w="1908" w:type="dxa"/>
          </w:tcPr>
          <w:p w14:paraId="739EA907" w14:textId="77777777" w:rsidR="003F4757" w:rsidRPr="00637A57" w:rsidRDefault="003F4757">
            <w:pPr>
              <w:pStyle w:val="BodyText"/>
              <w:jc w:val="center"/>
              <w:rPr>
                <w:rFonts w:ascii="Arial" w:hAnsi="Arial"/>
                <w:b/>
                <w:bCs/>
                <w:sz w:val="24"/>
              </w:rPr>
            </w:pPr>
            <w:r w:rsidRPr="00637A57">
              <w:rPr>
                <w:rFonts w:ascii="Arial" w:hAnsi="Arial"/>
                <w:b/>
                <w:bCs/>
                <w:sz w:val="24"/>
              </w:rPr>
              <w:t>Date</w:t>
            </w:r>
          </w:p>
        </w:tc>
        <w:tc>
          <w:tcPr>
            <w:tcW w:w="3360" w:type="dxa"/>
          </w:tcPr>
          <w:p w14:paraId="28C75580" w14:textId="77777777" w:rsidR="003F4757" w:rsidRPr="00637A57" w:rsidRDefault="003F4757">
            <w:pPr>
              <w:pStyle w:val="BodyText"/>
              <w:jc w:val="center"/>
              <w:rPr>
                <w:rFonts w:ascii="Arial" w:hAnsi="Arial"/>
                <w:b/>
                <w:bCs/>
                <w:sz w:val="24"/>
              </w:rPr>
            </w:pPr>
            <w:r w:rsidRPr="00637A57">
              <w:rPr>
                <w:rFonts w:ascii="Arial" w:hAnsi="Arial"/>
                <w:b/>
                <w:bCs/>
                <w:sz w:val="24"/>
              </w:rPr>
              <w:t>Page / Section Revised</w:t>
            </w:r>
          </w:p>
        </w:tc>
        <w:tc>
          <w:tcPr>
            <w:tcW w:w="4161" w:type="dxa"/>
          </w:tcPr>
          <w:p w14:paraId="0227CEF8" w14:textId="77777777" w:rsidR="003F4757" w:rsidRPr="00637A57" w:rsidRDefault="003F4757">
            <w:pPr>
              <w:pStyle w:val="BodyText"/>
              <w:jc w:val="center"/>
              <w:rPr>
                <w:rFonts w:ascii="Arial" w:hAnsi="Arial"/>
                <w:b/>
                <w:bCs/>
                <w:sz w:val="24"/>
              </w:rPr>
            </w:pPr>
            <w:r w:rsidRPr="00637A57">
              <w:rPr>
                <w:rFonts w:ascii="Arial" w:hAnsi="Arial"/>
                <w:b/>
                <w:bCs/>
                <w:sz w:val="24"/>
              </w:rPr>
              <w:t>Requirement for Revision</w:t>
            </w:r>
          </w:p>
        </w:tc>
      </w:tr>
      <w:tr w:rsidR="003F4757" w:rsidRPr="00F92C80" w14:paraId="0DA1DC11" w14:textId="77777777">
        <w:trPr>
          <w:trHeight w:val="1452"/>
        </w:trPr>
        <w:tc>
          <w:tcPr>
            <w:tcW w:w="1908" w:type="dxa"/>
          </w:tcPr>
          <w:p w14:paraId="288763AC" w14:textId="3CB7103A" w:rsidR="003F4757" w:rsidRPr="00637A57" w:rsidRDefault="002B630D">
            <w:pPr>
              <w:pStyle w:val="BodyText"/>
              <w:ind w:left="120"/>
              <w:rPr>
                <w:sz w:val="24"/>
              </w:rPr>
            </w:pPr>
            <w:del w:id="15" w:author="Ivan Magni Carlsson" w:date="2015-09-17T10:11:00Z">
              <w:r w:rsidDel="001225C0">
                <w:rPr>
                  <w:sz w:val="24"/>
                </w:rPr>
                <w:delText>Sept 13</w:delText>
              </w:r>
            </w:del>
          </w:p>
        </w:tc>
        <w:tc>
          <w:tcPr>
            <w:tcW w:w="3360" w:type="dxa"/>
          </w:tcPr>
          <w:p w14:paraId="6D0791ED" w14:textId="4F95B113" w:rsidR="003F4757" w:rsidRPr="00637A57" w:rsidRDefault="002B630D">
            <w:pPr>
              <w:pStyle w:val="BodyText"/>
              <w:spacing w:after="0"/>
              <w:rPr>
                <w:sz w:val="24"/>
              </w:rPr>
            </w:pPr>
            <w:del w:id="16" w:author="Ivan Magni Carlsson" w:date="2015-09-17T10:11:00Z">
              <w:r w:rsidDel="001225C0">
                <w:rPr>
                  <w:sz w:val="24"/>
                  <w:lang w:eastAsia="en-US"/>
                </w:rPr>
                <w:delText>New document</w:delText>
              </w:r>
            </w:del>
          </w:p>
        </w:tc>
        <w:tc>
          <w:tcPr>
            <w:tcW w:w="4161" w:type="dxa"/>
          </w:tcPr>
          <w:p w14:paraId="56762622" w14:textId="39676B8C" w:rsidR="003F4757" w:rsidRPr="00637A57" w:rsidRDefault="002B630D">
            <w:pPr>
              <w:pStyle w:val="BodyText"/>
              <w:rPr>
                <w:sz w:val="24"/>
              </w:rPr>
            </w:pPr>
            <w:del w:id="17" w:author="Ivan Magni Carlsson" w:date="2015-09-17T10:11:00Z">
              <w:r w:rsidDel="001225C0">
                <w:rPr>
                  <w:sz w:val="24"/>
                  <w:lang w:eastAsia="en-US"/>
                </w:rPr>
                <w:delText>New document</w:delText>
              </w:r>
              <w:r w:rsidR="003F4757" w:rsidRPr="00637A57" w:rsidDel="001225C0">
                <w:rPr>
                  <w:sz w:val="24"/>
                  <w:lang w:eastAsia="en-US"/>
                </w:rPr>
                <w:delText xml:space="preserve"> </w:delText>
              </w:r>
            </w:del>
          </w:p>
        </w:tc>
      </w:tr>
      <w:tr w:rsidR="003F4757" w:rsidRPr="00F92C80" w14:paraId="2E0EE2F8" w14:textId="77777777">
        <w:trPr>
          <w:trHeight w:val="1812"/>
        </w:trPr>
        <w:tc>
          <w:tcPr>
            <w:tcW w:w="1908" w:type="dxa"/>
          </w:tcPr>
          <w:p w14:paraId="1584395E" w14:textId="20A68961" w:rsidR="003F4757" w:rsidRPr="00637A57" w:rsidRDefault="001225C0">
            <w:pPr>
              <w:pStyle w:val="BodyText"/>
              <w:rPr>
                <w:sz w:val="24"/>
              </w:rPr>
            </w:pPr>
            <w:ins w:id="18" w:author="Ivan Magni Carlsson" w:date="2015-09-17T10:08:00Z">
              <w:r>
                <w:rPr>
                  <w:sz w:val="24"/>
                </w:rPr>
                <w:t>Sept 15</w:t>
              </w:r>
            </w:ins>
          </w:p>
        </w:tc>
        <w:tc>
          <w:tcPr>
            <w:tcW w:w="3360" w:type="dxa"/>
          </w:tcPr>
          <w:p w14:paraId="0C997FAD" w14:textId="5FCD6670" w:rsidR="003F4757" w:rsidRPr="00637A57" w:rsidRDefault="001225C0" w:rsidP="001225C0">
            <w:pPr>
              <w:pStyle w:val="BodyText"/>
              <w:rPr>
                <w:sz w:val="24"/>
              </w:rPr>
            </w:pPr>
            <w:ins w:id="19" w:author="Ivan Magni Carlsson" w:date="2015-09-17T10:12:00Z">
              <w:r>
                <w:rPr>
                  <w:sz w:val="24"/>
                </w:rPr>
                <w:t>New</w:t>
              </w:r>
            </w:ins>
            <w:ins w:id="20" w:author="Ivan Magni Carlsson" w:date="2015-09-17T10:08:00Z">
              <w:r>
                <w:rPr>
                  <w:sz w:val="24"/>
                </w:rPr>
                <w:t xml:space="preserve"> document</w:t>
              </w:r>
            </w:ins>
          </w:p>
        </w:tc>
        <w:tc>
          <w:tcPr>
            <w:tcW w:w="4161" w:type="dxa"/>
          </w:tcPr>
          <w:p w14:paraId="77C3CFFC" w14:textId="6872C4E6" w:rsidR="003F4757" w:rsidRPr="00637A57" w:rsidRDefault="001225C0">
            <w:pPr>
              <w:pStyle w:val="BodyText"/>
              <w:rPr>
                <w:sz w:val="24"/>
              </w:rPr>
            </w:pPr>
            <w:ins w:id="21" w:author="Ivan Magni Carlsson" w:date="2015-09-17T10:08:00Z">
              <w:r>
                <w:rPr>
                  <w:sz w:val="24"/>
                </w:rPr>
                <w:t>IALA policy on Guidelines and Recommendations</w:t>
              </w:r>
            </w:ins>
          </w:p>
        </w:tc>
      </w:tr>
      <w:tr w:rsidR="003F4757" w:rsidRPr="00F92C80" w14:paraId="2541383D" w14:textId="77777777">
        <w:trPr>
          <w:trHeight w:val="1812"/>
        </w:trPr>
        <w:tc>
          <w:tcPr>
            <w:tcW w:w="1908" w:type="dxa"/>
          </w:tcPr>
          <w:p w14:paraId="0C2617A4" w14:textId="77777777" w:rsidR="003F4757" w:rsidRPr="00637A57" w:rsidRDefault="003F4757">
            <w:pPr>
              <w:pStyle w:val="BodyText"/>
              <w:rPr>
                <w:sz w:val="24"/>
              </w:rPr>
            </w:pPr>
          </w:p>
        </w:tc>
        <w:tc>
          <w:tcPr>
            <w:tcW w:w="3360" w:type="dxa"/>
          </w:tcPr>
          <w:p w14:paraId="2C65B65C" w14:textId="77777777" w:rsidR="003F4757" w:rsidRPr="00637A57" w:rsidRDefault="003F4757">
            <w:pPr>
              <w:pStyle w:val="BodyText"/>
              <w:rPr>
                <w:sz w:val="24"/>
              </w:rPr>
            </w:pPr>
          </w:p>
        </w:tc>
        <w:tc>
          <w:tcPr>
            <w:tcW w:w="4161" w:type="dxa"/>
          </w:tcPr>
          <w:p w14:paraId="5511C1B6" w14:textId="77777777" w:rsidR="003F4757" w:rsidRPr="00637A57" w:rsidRDefault="003F4757">
            <w:pPr>
              <w:pStyle w:val="BodyText"/>
              <w:rPr>
                <w:sz w:val="24"/>
              </w:rPr>
            </w:pPr>
          </w:p>
        </w:tc>
      </w:tr>
      <w:tr w:rsidR="003F4757" w:rsidRPr="00F92C80" w14:paraId="39A8A579" w14:textId="77777777">
        <w:trPr>
          <w:trHeight w:val="1812"/>
        </w:trPr>
        <w:tc>
          <w:tcPr>
            <w:tcW w:w="1908" w:type="dxa"/>
          </w:tcPr>
          <w:p w14:paraId="52173CD3" w14:textId="77777777" w:rsidR="003F4757" w:rsidRPr="00637A57" w:rsidRDefault="003F4757">
            <w:pPr>
              <w:pStyle w:val="BodyText"/>
              <w:rPr>
                <w:sz w:val="24"/>
              </w:rPr>
            </w:pPr>
          </w:p>
        </w:tc>
        <w:tc>
          <w:tcPr>
            <w:tcW w:w="3360" w:type="dxa"/>
          </w:tcPr>
          <w:p w14:paraId="60853B20" w14:textId="77777777" w:rsidR="003F4757" w:rsidRPr="00637A57" w:rsidRDefault="003F4757">
            <w:pPr>
              <w:pStyle w:val="BodyText"/>
              <w:rPr>
                <w:sz w:val="24"/>
              </w:rPr>
            </w:pPr>
          </w:p>
        </w:tc>
        <w:tc>
          <w:tcPr>
            <w:tcW w:w="4161" w:type="dxa"/>
          </w:tcPr>
          <w:p w14:paraId="723A179C" w14:textId="77777777" w:rsidR="003F4757" w:rsidRPr="00637A57" w:rsidRDefault="003F4757">
            <w:pPr>
              <w:pStyle w:val="BodyText"/>
              <w:rPr>
                <w:sz w:val="24"/>
              </w:rPr>
            </w:pPr>
          </w:p>
        </w:tc>
      </w:tr>
      <w:tr w:rsidR="003F4757" w:rsidRPr="00F92C80" w14:paraId="44D14551" w14:textId="77777777">
        <w:trPr>
          <w:trHeight w:val="1812"/>
        </w:trPr>
        <w:tc>
          <w:tcPr>
            <w:tcW w:w="1908" w:type="dxa"/>
          </w:tcPr>
          <w:p w14:paraId="15E0D8B8" w14:textId="77777777" w:rsidR="003F4757" w:rsidRPr="00637A57" w:rsidRDefault="003F4757">
            <w:pPr>
              <w:pStyle w:val="BodyText"/>
              <w:rPr>
                <w:sz w:val="24"/>
              </w:rPr>
            </w:pPr>
          </w:p>
        </w:tc>
        <w:tc>
          <w:tcPr>
            <w:tcW w:w="3360" w:type="dxa"/>
          </w:tcPr>
          <w:p w14:paraId="6DE6C270" w14:textId="77777777" w:rsidR="003F4757" w:rsidRPr="00637A57" w:rsidRDefault="003F4757">
            <w:pPr>
              <w:pStyle w:val="BodyText"/>
              <w:rPr>
                <w:sz w:val="24"/>
              </w:rPr>
            </w:pPr>
          </w:p>
        </w:tc>
        <w:tc>
          <w:tcPr>
            <w:tcW w:w="4161" w:type="dxa"/>
          </w:tcPr>
          <w:p w14:paraId="48BE3A59" w14:textId="77777777" w:rsidR="003F4757" w:rsidRPr="00637A57" w:rsidRDefault="003F4757">
            <w:pPr>
              <w:pStyle w:val="BodyText"/>
              <w:rPr>
                <w:sz w:val="24"/>
              </w:rPr>
            </w:pPr>
          </w:p>
        </w:tc>
      </w:tr>
      <w:tr w:rsidR="003F4757" w:rsidRPr="00F92C80" w14:paraId="12AE5E1F" w14:textId="77777777">
        <w:trPr>
          <w:trHeight w:val="1812"/>
        </w:trPr>
        <w:tc>
          <w:tcPr>
            <w:tcW w:w="1908" w:type="dxa"/>
          </w:tcPr>
          <w:p w14:paraId="2B5D1E3A" w14:textId="77777777" w:rsidR="003F4757" w:rsidRPr="00637A57" w:rsidRDefault="003F4757">
            <w:pPr>
              <w:pStyle w:val="BodyText"/>
              <w:rPr>
                <w:sz w:val="24"/>
              </w:rPr>
            </w:pPr>
          </w:p>
        </w:tc>
        <w:tc>
          <w:tcPr>
            <w:tcW w:w="3360" w:type="dxa"/>
          </w:tcPr>
          <w:p w14:paraId="2E5D5CD4" w14:textId="77777777" w:rsidR="003F4757" w:rsidRPr="00637A57" w:rsidRDefault="003F4757">
            <w:pPr>
              <w:pStyle w:val="BodyText"/>
              <w:rPr>
                <w:sz w:val="24"/>
              </w:rPr>
            </w:pPr>
          </w:p>
        </w:tc>
        <w:tc>
          <w:tcPr>
            <w:tcW w:w="4161" w:type="dxa"/>
          </w:tcPr>
          <w:p w14:paraId="4EBF0EFA" w14:textId="77777777" w:rsidR="003F4757" w:rsidRPr="00637A57" w:rsidRDefault="003F4757">
            <w:pPr>
              <w:pStyle w:val="BodyText"/>
              <w:rPr>
                <w:sz w:val="24"/>
              </w:rPr>
            </w:pPr>
          </w:p>
        </w:tc>
      </w:tr>
    </w:tbl>
    <w:p w14:paraId="465D81CF" w14:textId="77777777" w:rsidR="003F4757" w:rsidRPr="00F92C80" w:rsidRDefault="003F4757">
      <w:pPr>
        <w:ind w:firstLine="1"/>
        <w:jc w:val="center"/>
        <w:rPr>
          <w:rFonts w:ascii="Arial" w:hAnsi="Arial"/>
        </w:rPr>
      </w:pPr>
      <w:r w:rsidRPr="00F92C80">
        <w:rPr>
          <w:sz w:val="28"/>
        </w:rPr>
        <w:br w:type="page"/>
      </w:r>
    </w:p>
    <w:p w14:paraId="0C49C508" w14:textId="1875A44E" w:rsidR="003F4757" w:rsidRPr="00F92C80" w:rsidRDefault="003F47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rFonts w:ascii="Arial" w:hAnsi="Arial"/>
          <w:b/>
          <w:sz w:val="28"/>
        </w:rPr>
      </w:pPr>
      <w:r w:rsidRPr="00F92C80">
        <w:rPr>
          <w:rFonts w:ascii="Arial" w:hAnsi="Arial"/>
          <w:b/>
          <w:sz w:val="28"/>
        </w:rPr>
        <w:lastRenderedPageBreak/>
        <w:t xml:space="preserve">IALA </w:t>
      </w:r>
      <w:ins w:id="22" w:author="Ivan Magni Carlsson" w:date="2015-09-17T10:09:00Z">
        <w:r w:rsidR="001225C0">
          <w:rPr>
            <w:rFonts w:ascii="Arial" w:hAnsi="Arial"/>
            <w:b/>
            <w:sz w:val="28"/>
          </w:rPr>
          <w:t>Guideline</w:t>
        </w:r>
      </w:ins>
      <w:del w:id="23" w:author="Ivan Magni Carlsson" w:date="2015-09-17T10:09:00Z">
        <w:r w:rsidRPr="00F92C80" w:rsidDel="001225C0">
          <w:rPr>
            <w:rFonts w:ascii="Arial" w:hAnsi="Arial"/>
            <w:b/>
            <w:sz w:val="28"/>
          </w:rPr>
          <w:delText>Recommendation</w:delText>
        </w:r>
      </w:del>
      <w:r w:rsidRPr="00F92C80">
        <w:rPr>
          <w:rFonts w:ascii="Arial" w:hAnsi="Arial"/>
          <w:b/>
          <w:sz w:val="28"/>
        </w:rPr>
        <w:t xml:space="preserve"> on the Performance and Monitoring of a </w:t>
      </w:r>
      <w:del w:id="24" w:author="alang" w:date="2013-09-26T11:07:00Z">
        <w:r w:rsidRPr="00F92C80" w:rsidDel="001D79CC">
          <w:rPr>
            <w:rFonts w:ascii="Arial" w:hAnsi="Arial"/>
            <w:b/>
            <w:sz w:val="28"/>
          </w:rPr>
          <w:delText xml:space="preserve">DGNSS </w:delText>
        </w:r>
      </w:del>
      <w:ins w:id="25" w:author="alang" w:date="2013-09-26T11:07:00Z">
        <w:r w:rsidR="001D79CC">
          <w:rPr>
            <w:rFonts w:ascii="Arial" w:hAnsi="Arial"/>
            <w:b/>
            <w:sz w:val="28"/>
          </w:rPr>
          <w:t>eLoran</w:t>
        </w:r>
        <w:r w:rsidR="001D79CC" w:rsidRPr="00F92C80">
          <w:rPr>
            <w:rFonts w:ascii="Arial" w:hAnsi="Arial"/>
            <w:b/>
            <w:sz w:val="28"/>
          </w:rPr>
          <w:t xml:space="preserve"> </w:t>
        </w:r>
      </w:ins>
      <w:r w:rsidRPr="00F92C80">
        <w:rPr>
          <w:rFonts w:ascii="Arial" w:hAnsi="Arial"/>
          <w:b/>
          <w:sz w:val="28"/>
        </w:rPr>
        <w:t xml:space="preserve">Service in the frequency band </w:t>
      </w:r>
      <w:del w:id="26" w:author="alang" w:date="2013-09-26T11:07:00Z">
        <w:r w:rsidRPr="00F92C80" w:rsidDel="001D79CC">
          <w:rPr>
            <w:rFonts w:ascii="Arial" w:hAnsi="Arial"/>
            <w:b/>
            <w:sz w:val="28"/>
          </w:rPr>
          <w:delText>283.5 - 325</w:delText>
        </w:r>
      </w:del>
      <w:ins w:id="27" w:author="alang" w:date="2013-09-26T11:07:00Z">
        <w:r w:rsidR="001D79CC">
          <w:rPr>
            <w:rFonts w:ascii="Arial" w:hAnsi="Arial"/>
            <w:b/>
            <w:sz w:val="28"/>
          </w:rPr>
          <w:t>90-110</w:t>
        </w:r>
      </w:ins>
      <w:r w:rsidRPr="00F92C80">
        <w:rPr>
          <w:rFonts w:ascii="Arial" w:hAnsi="Arial"/>
          <w:b/>
          <w:sz w:val="28"/>
        </w:rPr>
        <w:t xml:space="preserve"> kHz</w:t>
      </w:r>
    </w:p>
    <w:p w14:paraId="05188DCA" w14:textId="77777777" w:rsidR="003F4757" w:rsidRDefault="003F4757">
      <w:pPr>
        <w:pStyle w:val="BodyText"/>
        <w:rPr>
          <w:rFonts w:ascii="Arial" w:hAnsi="Arial"/>
          <w:b/>
          <w:sz w:val="28"/>
        </w:rPr>
      </w:pPr>
    </w:p>
    <w:p w14:paraId="1A04359C" w14:textId="77777777" w:rsidR="003F4757" w:rsidRPr="00F92C80" w:rsidRDefault="003F4757">
      <w:pPr>
        <w:pStyle w:val="BodyText"/>
        <w:rPr>
          <w:rFonts w:ascii="Arial" w:hAnsi="Arial"/>
          <w:b/>
          <w:sz w:val="28"/>
        </w:rPr>
      </w:pPr>
      <w:r w:rsidRPr="00F92C80">
        <w:rPr>
          <w:rFonts w:ascii="Arial" w:hAnsi="Arial"/>
          <w:b/>
          <w:sz w:val="28"/>
        </w:rPr>
        <w:t>THE COUNCIL</w:t>
      </w:r>
    </w:p>
    <w:p w14:paraId="2E895021" w14:textId="77777777" w:rsidR="003F4757" w:rsidRPr="00A60E3A" w:rsidRDefault="003F4757" w:rsidP="00A60E3A">
      <w:pPr>
        <w:ind w:left="426" w:right="-45"/>
        <w:jc w:val="both"/>
        <w:rPr>
          <w:rFonts w:ascii="Arial" w:hAnsi="Arial"/>
          <w:sz w:val="24"/>
        </w:rPr>
      </w:pPr>
      <w:r w:rsidRPr="00A60E3A">
        <w:rPr>
          <w:rFonts w:ascii="Arial" w:hAnsi="Arial"/>
          <w:b/>
          <w:sz w:val="24"/>
        </w:rPr>
        <w:t>NOTING t</w:t>
      </w:r>
      <w:r w:rsidRPr="00A60E3A">
        <w:rPr>
          <w:rFonts w:ascii="Arial" w:hAnsi="Arial"/>
          <w:sz w:val="24"/>
        </w:rPr>
        <w:t>he function of the IALA with respect to Safety of Navigation, the efficiency of maritime transport and the protection of the environment,</w:t>
      </w:r>
    </w:p>
    <w:p w14:paraId="64D3CD24" w14:textId="77777777" w:rsidR="003F4757" w:rsidRPr="00F92C80" w:rsidRDefault="003F4757">
      <w:pPr>
        <w:ind w:left="426" w:right="368"/>
        <w:jc w:val="both"/>
        <w:rPr>
          <w:rFonts w:ascii="Arial" w:hAnsi="Arial"/>
          <w:sz w:val="24"/>
        </w:rPr>
      </w:pPr>
    </w:p>
    <w:p w14:paraId="2C71BF09" w14:textId="77777777" w:rsidR="003F4757" w:rsidRPr="00D87901" w:rsidRDefault="003F4757">
      <w:pPr>
        <w:ind w:left="426" w:right="-45"/>
        <w:jc w:val="both"/>
        <w:rPr>
          <w:rFonts w:ascii="Arial" w:hAnsi="Arial"/>
          <w:b/>
          <w:sz w:val="24"/>
        </w:rPr>
      </w:pPr>
      <w:r w:rsidRPr="00F92C80">
        <w:rPr>
          <w:rFonts w:ascii="Arial" w:hAnsi="Arial"/>
          <w:b/>
          <w:sz w:val="24"/>
        </w:rPr>
        <w:t>NOTING ALSO</w:t>
      </w:r>
      <w:r w:rsidRPr="00D87901">
        <w:rPr>
          <w:rFonts w:ascii="Arial" w:hAnsi="Arial"/>
          <w:b/>
          <w:sz w:val="24"/>
        </w:rPr>
        <w:t xml:space="preserve"> </w:t>
      </w:r>
      <w:r w:rsidRPr="00D87901">
        <w:rPr>
          <w:rFonts w:ascii="Arial" w:hAnsi="Arial"/>
          <w:sz w:val="24"/>
        </w:rPr>
        <w:t>IMO resolutions A.915(</w:t>
      </w:r>
      <w:commentRangeStart w:id="28"/>
      <w:r w:rsidRPr="00D87901">
        <w:rPr>
          <w:rFonts w:ascii="Arial" w:hAnsi="Arial"/>
          <w:sz w:val="24"/>
        </w:rPr>
        <w:t>22</w:t>
      </w:r>
      <w:commentRangeEnd w:id="28"/>
      <w:r w:rsidR="00FE1303">
        <w:rPr>
          <w:rStyle w:val="CommentReference"/>
        </w:rPr>
        <w:commentReference w:id="28"/>
      </w:r>
      <w:r w:rsidRPr="00D87901">
        <w:rPr>
          <w:rFonts w:ascii="Arial" w:hAnsi="Arial"/>
          <w:sz w:val="24"/>
        </w:rPr>
        <w:t xml:space="preserve">) on Maritime Policy for the Future Global Navigation Satellite System (GNSS), and </w:t>
      </w:r>
      <w:bookmarkStart w:id="29" w:name="OLE_LINK4"/>
      <w:r w:rsidRPr="00D87901">
        <w:rPr>
          <w:rFonts w:ascii="Arial" w:hAnsi="Arial"/>
          <w:sz w:val="24"/>
        </w:rPr>
        <w:t>A.</w:t>
      </w:r>
      <w:r w:rsidR="00C801AD" w:rsidRPr="00D87901">
        <w:rPr>
          <w:rFonts w:ascii="Arial" w:hAnsi="Arial"/>
          <w:sz w:val="24"/>
        </w:rPr>
        <w:t>1046(2</w:t>
      </w:r>
      <w:r w:rsidR="00D12CDA" w:rsidRPr="00D87901">
        <w:rPr>
          <w:rFonts w:ascii="Arial" w:hAnsi="Arial"/>
          <w:sz w:val="24"/>
        </w:rPr>
        <w:t>7</w:t>
      </w:r>
      <w:r w:rsidRPr="00D87901">
        <w:rPr>
          <w:rFonts w:ascii="Arial" w:hAnsi="Arial"/>
          <w:sz w:val="24"/>
        </w:rPr>
        <w:t xml:space="preserve">) </w:t>
      </w:r>
      <w:bookmarkEnd w:id="29"/>
      <w:r w:rsidRPr="00D87901">
        <w:rPr>
          <w:rFonts w:ascii="Arial" w:hAnsi="Arial"/>
          <w:sz w:val="24"/>
        </w:rPr>
        <w:t>on World Wide Radionavigation System,</w:t>
      </w:r>
    </w:p>
    <w:p w14:paraId="22BA97C2" w14:textId="77777777" w:rsidR="003F4757" w:rsidRPr="00D87901" w:rsidRDefault="003F4757" w:rsidP="00D87901">
      <w:pPr>
        <w:ind w:left="426" w:right="-45"/>
        <w:jc w:val="both"/>
        <w:rPr>
          <w:rFonts w:ascii="Arial" w:hAnsi="Arial"/>
          <w:b/>
          <w:sz w:val="24"/>
        </w:rPr>
      </w:pPr>
    </w:p>
    <w:p w14:paraId="6B5CBEFF" w14:textId="19CDC3E0" w:rsidR="003F4757" w:rsidRPr="00D87901" w:rsidRDefault="003F4757" w:rsidP="00D87901">
      <w:pPr>
        <w:ind w:left="426" w:right="-45"/>
        <w:jc w:val="both"/>
        <w:rPr>
          <w:rFonts w:ascii="Arial" w:hAnsi="Arial"/>
          <w:b/>
          <w:sz w:val="24"/>
        </w:rPr>
      </w:pPr>
      <w:r w:rsidRPr="00F92C80">
        <w:rPr>
          <w:rFonts w:ascii="Arial" w:hAnsi="Arial"/>
          <w:b/>
          <w:sz w:val="24"/>
        </w:rPr>
        <w:t xml:space="preserve">NOTING </w:t>
      </w:r>
      <w:r w:rsidRPr="00D87901">
        <w:rPr>
          <w:rFonts w:ascii="Arial" w:hAnsi="Arial"/>
          <w:b/>
          <w:sz w:val="24"/>
        </w:rPr>
        <w:t>FURTHER</w:t>
      </w:r>
      <w:r w:rsidRPr="00D87901">
        <w:rPr>
          <w:rFonts w:ascii="Arial" w:hAnsi="Arial"/>
          <w:sz w:val="24"/>
        </w:rPr>
        <w:t xml:space="preserve"> ITU-R Recommendation</w:t>
      </w:r>
      <w:r w:rsidR="00D87901" w:rsidRPr="00D87901">
        <w:rPr>
          <w:rFonts w:ascii="Arial" w:hAnsi="Arial"/>
          <w:sz w:val="24"/>
        </w:rPr>
        <w:t xml:space="preserve"> M.589-3</w:t>
      </w:r>
      <w:del w:id="30" w:author="alang" w:date="2013-09-26T11:07:00Z">
        <w:r w:rsidRPr="00D87901" w:rsidDel="001D79CC">
          <w:rPr>
            <w:rFonts w:ascii="Arial" w:hAnsi="Arial"/>
            <w:sz w:val="24"/>
          </w:rPr>
          <w:delText>M</w:delText>
        </w:r>
      </w:del>
      <w:r w:rsidR="00D87901" w:rsidRPr="00D87901">
        <w:rPr>
          <w:rFonts w:ascii="Arial" w:hAnsi="Arial"/>
          <w:sz w:val="24"/>
        </w:rPr>
        <w:t xml:space="preserve"> Technical characteristics of methods of data transmission and interference protection for radionavigation services in the frequency bands between 70 and 130 kHz</w:t>
      </w:r>
      <w:r w:rsidR="00D87901">
        <w:rPr>
          <w:rFonts w:ascii="Arial" w:hAnsi="Arial"/>
          <w:sz w:val="24"/>
        </w:rPr>
        <w:t>,</w:t>
      </w:r>
    </w:p>
    <w:p w14:paraId="60182E73" w14:textId="77777777" w:rsidR="003F4757" w:rsidRPr="00F92C80" w:rsidRDefault="003F4757">
      <w:pPr>
        <w:ind w:left="426" w:right="368"/>
        <w:jc w:val="both"/>
        <w:rPr>
          <w:rFonts w:ascii="Arial" w:hAnsi="Arial"/>
          <w:sz w:val="24"/>
        </w:rPr>
      </w:pPr>
    </w:p>
    <w:p w14:paraId="1ABAEEAF" w14:textId="77777777" w:rsidR="003F4757" w:rsidRPr="00F92C80" w:rsidRDefault="003F4757">
      <w:pPr>
        <w:ind w:left="426" w:right="-45"/>
        <w:jc w:val="both"/>
        <w:rPr>
          <w:rFonts w:ascii="Arial" w:hAnsi="Arial"/>
          <w:sz w:val="24"/>
        </w:rPr>
      </w:pPr>
      <w:r w:rsidRPr="00F92C80">
        <w:rPr>
          <w:rFonts w:ascii="Arial" w:hAnsi="Arial"/>
          <w:b/>
          <w:sz w:val="24"/>
        </w:rPr>
        <w:t xml:space="preserve">RECOGNISING </w:t>
      </w:r>
      <w:r w:rsidRPr="00F92C80">
        <w:rPr>
          <w:rFonts w:ascii="Arial" w:hAnsi="Arial"/>
          <w:sz w:val="24"/>
        </w:rPr>
        <w:t xml:space="preserve">the need to ensure that </w:t>
      </w:r>
      <w:r w:rsidR="00C801AD">
        <w:rPr>
          <w:rFonts w:ascii="Arial" w:hAnsi="Arial"/>
          <w:sz w:val="24"/>
        </w:rPr>
        <w:t>eLoran services</w:t>
      </w:r>
      <w:r w:rsidRPr="00F92C80">
        <w:rPr>
          <w:rFonts w:ascii="Arial" w:hAnsi="Arial"/>
          <w:sz w:val="24"/>
        </w:rPr>
        <w:t xml:space="preserve"> are operated in accordance with certain minimum standards that</w:t>
      </w:r>
      <w:r w:rsidR="00C801AD">
        <w:rPr>
          <w:rFonts w:ascii="Arial" w:hAnsi="Arial"/>
          <w:sz w:val="24"/>
        </w:rPr>
        <w:t xml:space="preserve"> take into account relevant ITU</w:t>
      </w:r>
      <w:r w:rsidR="00C801AD">
        <w:rPr>
          <w:rFonts w:ascii="Arial" w:hAnsi="Arial"/>
          <w:sz w:val="24"/>
        </w:rPr>
        <w:noBreakHyphen/>
      </w:r>
      <w:r w:rsidRPr="00F92C80">
        <w:rPr>
          <w:rFonts w:ascii="Arial" w:hAnsi="Arial"/>
          <w:sz w:val="24"/>
        </w:rPr>
        <w:t>R Recommendations and IMO Resolutions,</w:t>
      </w:r>
    </w:p>
    <w:p w14:paraId="1063818D" w14:textId="77777777" w:rsidR="003F4757" w:rsidRPr="00F92C80" w:rsidRDefault="003F4757">
      <w:pPr>
        <w:ind w:left="426" w:right="-45"/>
        <w:jc w:val="both"/>
        <w:rPr>
          <w:rFonts w:ascii="Arial" w:hAnsi="Arial"/>
          <w:sz w:val="24"/>
        </w:rPr>
      </w:pPr>
    </w:p>
    <w:p w14:paraId="546DA6C2" w14:textId="77777777" w:rsidR="003F4757" w:rsidRPr="00F92C80" w:rsidRDefault="003F4757">
      <w:pPr>
        <w:ind w:left="426" w:right="-45"/>
        <w:jc w:val="both"/>
        <w:rPr>
          <w:rFonts w:ascii="Arial" w:hAnsi="Arial"/>
          <w:sz w:val="24"/>
        </w:rPr>
      </w:pPr>
      <w:r w:rsidRPr="00F92C80">
        <w:rPr>
          <w:rFonts w:ascii="Arial" w:hAnsi="Arial"/>
          <w:b/>
          <w:sz w:val="24"/>
        </w:rPr>
        <w:t>RECOGNISING ALSO</w:t>
      </w:r>
      <w:r w:rsidRPr="00F92C80">
        <w:rPr>
          <w:rFonts w:ascii="Arial" w:hAnsi="Arial"/>
          <w:sz w:val="24"/>
        </w:rPr>
        <w:t xml:space="preserve"> that the minimum standards should include the signal format, reference datum, availability, continuity, integrity, accuracy, signal monitoring, range and coverage, status reporting, validation, and the publication of information about the system,</w:t>
      </w:r>
    </w:p>
    <w:p w14:paraId="0DA34496" w14:textId="77777777" w:rsidR="003F4757" w:rsidRPr="00F92C80" w:rsidRDefault="003F4757">
      <w:pPr>
        <w:ind w:left="426" w:right="368"/>
        <w:jc w:val="both"/>
        <w:rPr>
          <w:rFonts w:ascii="Arial" w:hAnsi="Arial"/>
          <w:sz w:val="24"/>
        </w:rPr>
      </w:pPr>
    </w:p>
    <w:p w14:paraId="4B8AD561" w14:textId="77777777" w:rsidR="003F4757" w:rsidRPr="00F92C80" w:rsidRDefault="003F4757">
      <w:pPr>
        <w:ind w:left="426" w:right="-45"/>
        <w:jc w:val="both"/>
        <w:rPr>
          <w:rFonts w:ascii="Arial" w:hAnsi="Arial"/>
          <w:sz w:val="24"/>
        </w:rPr>
      </w:pPr>
      <w:r w:rsidRPr="00F92C80">
        <w:rPr>
          <w:rFonts w:ascii="Arial" w:hAnsi="Arial"/>
          <w:b/>
          <w:sz w:val="24"/>
        </w:rPr>
        <w:t>HAVING CONSIDERED</w:t>
      </w:r>
      <w:r w:rsidRPr="00F92C80">
        <w:rPr>
          <w:rFonts w:ascii="Arial" w:hAnsi="Arial"/>
          <w:sz w:val="24"/>
        </w:rPr>
        <w:t xml:space="preserve"> the proposals made by the </w:t>
      </w:r>
      <w:r w:rsidR="00C801AD">
        <w:rPr>
          <w:rFonts w:ascii="Arial" w:hAnsi="Arial"/>
          <w:sz w:val="24"/>
        </w:rPr>
        <w:t>e-Navigation</w:t>
      </w:r>
      <w:r w:rsidRPr="00F92C80">
        <w:rPr>
          <w:rFonts w:ascii="Arial" w:hAnsi="Arial"/>
          <w:sz w:val="24"/>
        </w:rPr>
        <w:t xml:space="preserve"> Committee:</w:t>
      </w:r>
    </w:p>
    <w:p w14:paraId="2828CE7E" w14:textId="77777777" w:rsidR="003F4757" w:rsidRPr="00F92C80" w:rsidRDefault="003F4757">
      <w:pPr>
        <w:ind w:left="426" w:right="-45" w:hanging="1440"/>
        <w:jc w:val="both"/>
        <w:rPr>
          <w:rFonts w:ascii="Arial" w:hAnsi="Arial"/>
          <w:sz w:val="24"/>
        </w:rPr>
      </w:pPr>
    </w:p>
    <w:p w14:paraId="408692F6" w14:textId="3822A0DA" w:rsidR="003F4757" w:rsidRPr="00A60E3A" w:rsidRDefault="003F4757" w:rsidP="00A60E3A">
      <w:pPr>
        <w:ind w:left="426" w:right="-45"/>
        <w:jc w:val="both"/>
        <w:rPr>
          <w:rFonts w:ascii="Arial" w:hAnsi="Arial"/>
          <w:sz w:val="24"/>
        </w:rPr>
      </w:pPr>
      <w:r w:rsidRPr="00A60E3A">
        <w:rPr>
          <w:rFonts w:ascii="Arial" w:hAnsi="Arial"/>
          <w:b/>
          <w:sz w:val="24"/>
        </w:rPr>
        <w:t xml:space="preserve">ADOPTS </w:t>
      </w:r>
      <w:r w:rsidRPr="00A60E3A">
        <w:rPr>
          <w:rFonts w:ascii="Arial" w:hAnsi="Arial"/>
          <w:sz w:val="24"/>
        </w:rPr>
        <w:t xml:space="preserve">the Minimum Standards for the Performance and Monitoring of </w:t>
      </w:r>
      <w:r w:rsidR="00C801AD">
        <w:rPr>
          <w:rFonts w:ascii="Arial" w:hAnsi="Arial"/>
          <w:sz w:val="24"/>
        </w:rPr>
        <w:t xml:space="preserve">eLoran </w:t>
      </w:r>
      <w:r w:rsidR="00D0500E" w:rsidRPr="00D0500E">
        <w:rPr>
          <w:rFonts w:ascii="Arial" w:hAnsi="Arial"/>
          <w:sz w:val="24"/>
        </w:rPr>
        <w:t xml:space="preserve">Services in the frequency band 90 – 110 kHz set out in the annex </w:t>
      </w:r>
      <w:r w:rsidRPr="00A60E3A">
        <w:rPr>
          <w:rFonts w:ascii="Arial" w:hAnsi="Arial"/>
          <w:sz w:val="24"/>
        </w:rPr>
        <w:t xml:space="preserve">of this </w:t>
      </w:r>
      <w:ins w:id="31" w:author="Ivan Magni Carlsson" w:date="2015-09-17T10:14:00Z">
        <w:r w:rsidR="001225C0">
          <w:rPr>
            <w:rFonts w:ascii="Arial" w:hAnsi="Arial"/>
            <w:sz w:val="24"/>
          </w:rPr>
          <w:t>guidelines</w:t>
        </w:r>
      </w:ins>
      <w:del w:id="32" w:author="Ivan Magni Carlsson" w:date="2015-09-17T10:14:00Z">
        <w:r w:rsidRPr="00A60E3A" w:rsidDel="001225C0">
          <w:rPr>
            <w:rFonts w:ascii="Arial" w:hAnsi="Arial"/>
            <w:sz w:val="24"/>
          </w:rPr>
          <w:delText>recommendation</w:delText>
        </w:r>
      </w:del>
      <w:r w:rsidRPr="00A60E3A">
        <w:rPr>
          <w:rFonts w:ascii="Arial" w:hAnsi="Arial"/>
          <w:sz w:val="24"/>
        </w:rPr>
        <w:t>; and</w:t>
      </w:r>
    </w:p>
    <w:p w14:paraId="05C0C362" w14:textId="77777777" w:rsidR="003F4757" w:rsidRPr="00F92C80" w:rsidRDefault="003F4757">
      <w:pPr>
        <w:ind w:left="426" w:right="-45"/>
        <w:jc w:val="both"/>
        <w:rPr>
          <w:rFonts w:ascii="Arial" w:hAnsi="Arial"/>
          <w:sz w:val="24"/>
        </w:rPr>
      </w:pPr>
      <w:r w:rsidRPr="00F92C80">
        <w:rPr>
          <w:rFonts w:ascii="Arial" w:hAnsi="Arial"/>
          <w:sz w:val="24"/>
        </w:rPr>
        <w:t xml:space="preserve"> </w:t>
      </w:r>
    </w:p>
    <w:p w14:paraId="4F143C2D" w14:textId="2B436677" w:rsidR="003F4757" w:rsidRPr="00F92C80" w:rsidRDefault="003F4757">
      <w:pPr>
        <w:ind w:left="426" w:right="-45"/>
        <w:jc w:val="both"/>
        <w:rPr>
          <w:rFonts w:ascii="Arial" w:hAnsi="Arial"/>
          <w:sz w:val="24"/>
        </w:rPr>
      </w:pPr>
      <w:r w:rsidRPr="00F92C80">
        <w:rPr>
          <w:rFonts w:ascii="Arial" w:hAnsi="Arial"/>
          <w:b/>
          <w:sz w:val="24"/>
        </w:rPr>
        <w:t>RECOMMENDS</w:t>
      </w:r>
      <w:r w:rsidRPr="00F92C80">
        <w:rPr>
          <w:rFonts w:ascii="Arial" w:hAnsi="Arial"/>
          <w:sz w:val="24"/>
        </w:rPr>
        <w:tab/>
        <w:t>National Members and other appropriate Authorities prov</w:t>
      </w:r>
      <w:r w:rsidR="00C801AD">
        <w:rPr>
          <w:rFonts w:ascii="Arial" w:hAnsi="Arial"/>
          <w:sz w:val="24"/>
        </w:rPr>
        <w:t xml:space="preserve">iding, or intending to provide </w:t>
      </w:r>
      <w:r w:rsidR="00D0500E">
        <w:rPr>
          <w:rFonts w:ascii="Arial" w:hAnsi="Arial"/>
          <w:sz w:val="24"/>
        </w:rPr>
        <w:t>eLoran</w:t>
      </w:r>
      <w:r w:rsidR="00D0500E" w:rsidRPr="00F92C80">
        <w:rPr>
          <w:rFonts w:ascii="Arial" w:hAnsi="Arial"/>
          <w:sz w:val="24"/>
        </w:rPr>
        <w:t xml:space="preserve"> services in the frequency band </w:t>
      </w:r>
      <w:r w:rsidR="00D0500E">
        <w:rPr>
          <w:rFonts w:ascii="Arial" w:hAnsi="Arial"/>
          <w:sz w:val="24"/>
        </w:rPr>
        <w:t>90</w:t>
      </w:r>
      <w:r w:rsidR="00D0500E" w:rsidRPr="00F92C80">
        <w:rPr>
          <w:rFonts w:ascii="Arial" w:hAnsi="Arial"/>
          <w:sz w:val="24"/>
        </w:rPr>
        <w:t xml:space="preserve"> – </w:t>
      </w:r>
      <w:r w:rsidR="00D0500E">
        <w:rPr>
          <w:rFonts w:ascii="Arial" w:hAnsi="Arial"/>
          <w:sz w:val="24"/>
        </w:rPr>
        <w:t>110</w:t>
      </w:r>
      <w:r w:rsidR="00D0500E" w:rsidRPr="00F92C80">
        <w:rPr>
          <w:rFonts w:ascii="Arial" w:hAnsi="Arial"/>
          <w:sz w:val="24"/>
        </w:rPr>
        <w:t xml:space="preserve"> kHz, to use the Minimum Standards set out in the annex to this </w:t>
      </w:r>
      <w:ins w:id="33" w:author="Ivan Magni Carlsson" w:date="2015-09-17T10:15:00Z">
        <w:r w:rsidR="001225C0">
          <w:rPr>
            <w:rFonts w:ascii="Arial" w:hAnsi="Arial"/>
            <w:sz w:val="24"/>
          </w:rPr>
          <w:t>guideline</w:t>
        </w:r>
      </w:ins>
      <w:del w:id="34" w:author="Ivan Magni Carlsson" w:date="2015-09-17T10:15:00Z">
        <w:r w:rsidR="00D0500E" w:rsidRPr="00F92C80" w:rsidDel="001225C0">
          <w:rPr>
            <w:rFonts w:ascii="Arial" w:hAnsi="Arial"/>
            <w:sz w:val="24"/>
          </w:rPr>
          <w:delText>recommendation</w:delText>
        </w:r>
      </w:del>
      <w:r w:rsidR="00D0500E" w:rsidRPr="00F92C80">
        <w:rPr>
          <w:rFonts w:ascii="Arial" w:hAnsi="Arial"/>
          <w:sz w:val="24"/>
        </w:rPr>
        <w:t>.</w:t>
      </w:r>
    </w:p>
    <w:p w14:paraId="56555F51" w14:textId="77777777" w:rsidR="003F4757" w:rsidRPr="00F92C80" w:rsidRDefault="003F4757">
      <w:pPr>
        <w:ind w:left="1440" w:right="368" w:hanging="720"/>
        <w:jc w:val="both"/>
        <w:rPr>
          <w:rFonts w:ascii="Arial" w:hAnsi="Arial"/>
          <w:sz w:val="24"/>
        </w:rPr>
      </w:pPr>
    </w:p>
    <w:p w14:paraId="24367F84" w14:textId="77777777" w:rsidR="003F4757" w:rsidRPr="00F92C80" w:rsidRDefault="003F4757">
      <w:pPr>
        <w:ind w:left="1440" w:right="368" w:hanging="720"/>
        <w:jc w:val="both"/>
        <w:rPr>
          <w:sz w:val="24"/>
        </w:rPr>
      </w:pPr>
    </w:p>
    <w:p w14:paraId="59C6C3AB" w14:textId="77777777" w:rsidR="003F4757" w:rsidRPr="00904E3C" w:rsidRDefault="003F4757">
      <w:pPr>
        <w:pStyle w:val="Title"/>
        <w:rPr>
          <w:lang w:val="en-US"/>
        </w:rPr>
      </w:pPr>
      <w:r w:rsidRPr="00F92C80">
        <w:rPr>
          <w:sz w:val="22"/>
        </w:rPr>
        <w:br w:type="page"/>
      </w:r>
      <w:r w:rsidRPr="00F92C80">
        <w:lastRenderedPageBreak/>
        <w:t>Annex</w:t>
      </w:r>
    </w:p>
    <w:p w14:paraId="394D535C" w14:textId="77777777" w:rsidR="003F4757" w:rsidRPr="00F92C80" w:rsidRDefault="003F4757"/>
    <w:p w14:paraId="6683BAE6" w14:textId="27D1ACDD" w:rsidR="003F4757" w:rsidRPr="00F92C80" w:rsidRDefault="003F4757">
      <w:pPr>
        <w:pStyle w:val="Title"/>
      </w:pPr>
      <w:r w:rsidRPr="00F92C80">
        <w:t xml:space="preserve">Minimum Standards for the Performance and Monitoring of </w:t>
      </w:r>
      <w:r w:rsidR="00D12CDA">
        <w:t>eLoran Services</w:t>
      </w:r>
      <w:ins w:id="35" w:author="alang" w:date="2013-09-26T11:09:00Z">
        <w:r w:rsidR="001D79CC">
          <w:t xml:space="preserve"> in the frequency band 90 - 110 kHz.</w:t>
        </w:r>
      </w:ins>
      <w:del w:id="36" w:author="alang" w:date="2013-09-26T11:09:00Z">
        <w:r w:rsidR="00D12CDA" w:rsidDel="001D79CC">
          <w:delText>.</w:delText>
        </w:r>
      </w:del>
    </w:p>
    <w:p w14:paraId="66A5F885" w14:textId="77777777" w:rsidR="003F4757" w:rsidRPr="00F92C80" w:rsidRDefault="003F4757">
      <w:pPr>
        <w:widowControl w:val="0"/>
        <w:rPr>
          <w:sz w:val="24"/>
        </w:rPr>
      </w:pPr>
    </w:p>
    <w:p w14:paraId="083C06E6" w14:textId="77777777" w:rsidR="003F4757" w:rsidRPr="00F92C80" w:rsidRDefault="003F4757">
      <w:pPr>
        <w:widowControl w:val="0"/>
        <w:jc w:val="center"/>
        <w:rPr>
          <w:b/>
          <w:sz w:val="24"/>
        </w:rPr>
      </w:pPr>
    </w:p>
    <w:p w14:paraId="01E14D59" w14:textId="77777777" w:rsidR="003F4757" w:rsidRPr="00F92C80" w:rsidRDefault="003F4757">
      <w:pPr>
        <w:pStyle w:val="Heading4"/>
        <w:numPr>
          <w:ilvl w:val="0"/>
          <w:numId w:val="0"/>
        </w:numPr>
        <w:tabs>
          <w:tab w:val="clear" w:pos="8640"/>
          <w:tab w:val="clear" w:pos="9360"/>
          <w:tab w:val="clear" w:pos="10080"/>
          <w:tab w:val="left" w:pos="-1134"/>
        </w:tabs>
        <w:spacing w:after="120"/>
        <w:ind w:right="-48"/>
        <w:rPr>
          <w:sz w:val="24"/>
        </w:rPr>
      </w:pPr>
      <w:r w:rsidRPr="00F92C80">
        <w:rPr>
          <w:sz w:val="24"/>
        </w:rPr>
        <w:t>List of Contents</w:t>
      </w:r>
    </w:p>
    <w:p w14:paraId="29C5B335" w14:textId="77777777" w:rsidR="001D79CC" w:rsidRDefault="003F4757">
      <w:pPr>
        <w:pStyle w:val="TOC1"/>
        <w:tabs>
          <w:tab w:val="left" w:pos="400"/>
          <w:tab w:val="right" w:leader="dot" w:pos="9017"/>
        </w:tabs>
        <w:rPr>
          <w:rFonts w:asciiTheme="minorHAnsi" w:eastAsiaTheme="minorEastAsia" w:hAnsiTheme="minorHAnsi" w:cstheme="minorBidi"/>
          <w:b w:val="0"/>
          <w:bCs w:val="0"/>
          <w:caps w:val="0"/>
          <w:noProof/>
          <w:sz w:val="22"/>
          <w:szCs w:val="22"/>
          <w:lang w:eastAsia="en-GB"/>
        </w:rPr>
      </w:pPr>
      <w:r>
        <w:rPr>
          <w:rFonts w:ascii="Arial" w:hAnsi="Arial"/>
          <w:b w:val="0"/>
          <w:smallCaps/>
          <w:sz w:val="22"/>
        </w:rPr>
        <w:fldChar w:fldCharType="begin"/>
      </w:r>
      <w:r>
        <w:rPr>
          <w:rFonts w:ascii="Arial" w:hAnsi="Arial"/>
          <w:b w:val="0"/>
          <w:smallCaps/>
          <w:sz w:val="22"/>
        </w:rPr>
        <w:instrText xml:space="preserve"> TOC \o "1-3" \h \z \u </w:instrText>
      </w:r>
      <w:r>
        <w:rPr>
          <w:rFonts w:ascii="Arial" w:hAnsi="Arial"/>
          <w:b w:val="0"/>
          <w:smallCaps/>
          <w:sz w:val="22"/>
        </w:rPr>
        <w:fldChar w:fldCharType="separate"/>
      </w:r>
      <w:hyperlink w:anchor="_Toc367957093" w:history="1">
        <w:r w:rsidR="001D79CC" w:rsidRPr="00CD0E01">
          <w:rPr>
            <w:rStyle w:val="Hyperlink"/>
            <w:noProof/>
          </w:rPr>
          <w:t>1</w:t>
        </w:r>
        <w:r w:rsidR="001D79CC">
          <w:rPr>
            <w:rFonts w:asciiTheme="minorHAnsi" w:eastAsiaTheme="minorEastAsia" w:hAnsiTheme="minorHAnsi" w:cstheme="minorBidi"/>
            <w:b w:val="0"/>
            <w:bCs w:val="0"/>
            <w:caps w:val="0"/>
            <w:noProof/>
            <w:sz w:val="22"/>
            <w:szCs w:val="22"/>
            <w:lang w:eastAsia="en-GB"/>
          </w:rPr>
          <w:tab/>
        </w:r>
        <w:r w:rsidR="001D79CC" w:rsidRPr="00CD0E01">
          <w:rPr>
            <w:rStyle w:val="Hyperlink"/>
            <w:noProof/>
          </w:rPr>
          <w:t>Introduction</w:t>
        </w:r>
        <w:r w:rsidR="001D79CC">
          <w:rPr>
            <w:noProof/>
            <w:webHidden/>
          </w:rPr>
          <w:tab/>
        </w:r>
        <w:r w:rsidR="001D79CC">
          <w:rPr>
            <w:noProof/>
            <w:webHidden/>
          </w:rPr>
          <w:fldChar w:fldCharType="begin"/>
        </w:r>
        <w:r w:rsidR="001D79CC">
          <w:rPr>
            <w:noProof/>
            <w:webHidden/>
          </w:rPr>
          <w:instrText xml:space="preserve"> PAGEREF _Toc367957093 \h </w:instrText>
        </w:r>
        <w:r w:rsidR="001D79CC">
          <w:rPr>
            <w:noProof/>
            <w:webHidden/>
          </w:rPr>
        </w:r>
        <w:r w:rsidR="001D79CC">
          <w:rPr>
            <w:noProof/>
            <w:webHidden/>
          </w:rPr>
          <w:fldChar w:fldCharType="separate"/>
        </w:r>
        <w:r w:rsidR="001D79CC">
          <w:rPr>
            <w:noProof/>
            <w:webHidden/>
          </w:rPr>
          <w:t>7</w:t>
        </w:r>
        <w:r w:rsidR="001D79CC">
          <w:rPr>
            <w:noProof/>
            <w:webHidden/>
          </w:rPr>
          <w:fldChar w:fldCharType="end"/>
        </w:r>
      </w:hyperlink>
    </w:p>
    <w:p w14:paraId="2078CEF3" w14:textId="77777777" w:rsidR="001D79CC" w:rsidRDefault="00CA23AB">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957094" w:history="1">
        <w:r w:rsidR="001D79CC" w:rsidRPr="00CD0E01">
          <w:rPr>
            <w:rStyle w:val="Hyperlink"/>
            <w:noProof/>
          </w:rPr>
          <w:t>1.1</w:t>
        </w:r>
        <w:r w:rsidR="001D79CC">
          <w:rPr>
            <w:rFonts w:asciiTheme="minorHAnsi" w:eastAsiaTheme="minorEastAsia" w:hAnsiTheme="minorHAnsi" w:cstheme="minorBidi"/>
            <w:smallCaps w:val="0"/>
            <w:noProof/>
            <w:sz w:val="22"/>
            <w:szCs w:val="22"/>
            <w:lang w:eastAsia="en-GB"/>
          </w:rPr>
          <w:tab/>
        </w:r>
        <w:r w:rsidR="001D79CC" w:rsidRPr="00CD0E01">
          <w:rPr>
            <w:rStyle w:val="Hyperlink"/>
            <w:noProof/>
          </w:rPr>
          <w:t>Document overview</w:t>
        </w:r>
        <w:r w:rsidR="001D79CC">
          <w:rPr>
            <w:noProof/>
            <w:webHidden/>
          </w:rPr>
          <w:tab/>
        </w:r>
        <w:r w:rsidR="001D79CC">
          <w:rPr>
            <w:noProof/>
            <w:webHidden/>
          </w:rPr>
          <w:fldChar w:fldCharType="begin"/>
        </w:r>
        <w:r w:rsidR="001D79CC">
          <w:rPr>
            <w:noProof/>
            <w:webHidden/>
          </w:rPr>
          <w:instrText xml:space="preserve"> PAGEREF _Toc367957094 \h </w:instrText>
        </w:r>
        <w:r w:rsidR="001D79CC">
          <w:rPr>
            <w:noProof/>
            <w:webHidden/>
          </w:rPr>
        </w:r>
        <w:r w:rsidR="001D79CC">
          <w:rPr>
            <w:noProof/>
            <w:webHidden/>
          </w:rPr>
          <w:fldChar w:fldCharType="separate"/>
        </w:r>
        <w:r w:rsidR="001D79CC">
          <w:rPr>
            <w:noProof/>
            <w:webHidden/>
          </w:rPr>
          <w:t>7</w:t>
        </w:r>
        <w:r w:rsidR="001D79CC">
          <w:rPr>
            <w:noProof/>
            <w:webHidden/>
          </w:rPr>
          <w:fldChar w:fldCharType="end"/>
        </w:r>
      </w:hyperlink>
    </w:p>
    <w:p w14:paraId="55A7F9D2" w14:textId="77777777" w:rsidR="001D79CC" w:rsidRDefault="00CA23AB">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957095" w:history="1">
        <w:r w:rsidR="001D79CC" w:rsidRPr="00CD0E01">
          <w:rPr>
            <w:rStyle w:val="Hyperlink"/>
            <w:noProof/>
          </w:rPr>
          <w:t>1.1.1</w:t>
        </w:r>
        <w:r w:rsidR="001D79CC">
          <w:rPr>
            <w:rFonts w:asciiTheme="minorHAnsi" w:eastAsiaTheme="minorEastAsia" w:hAnsiTheme="minorHAnsi" w:cstheme="minorBidi"/>
            <w:i w:val="0"/>
            <w:iCs w:val="0"/>
            <w:noProof/>
            <w:sz w:val="22"/>
            <w:szCs w:val="22"/>
            <w:lang w:eastAsia="en-GB"/>
          </w:rPr>
          <w:tab/>
        </w:r>
        <w:r w:rsidR="001D79CC" w:rsidRPr="00CD0E01">
          <w:rPr>
            <w:rStyle w:val="Hyperlink"/>
            <w:noProof/>
          </w:rPr>
          <w:t>Chapter 2: Performance Requirements</w:t>
        </w:r>
        <w:r w:rsidR="001D79CC">
          <w:rPr>
            <w:noProof/>
            <w:webHidden/>
          </w:rPr>
          <w:tab/>
        </w:r>
        <w:r w:rsidR="001D79CC">
          <w:rPr>
            <w:noProof/>
            <w:webHidden/>
          </w:rPr>
          <w:fldChar w:fldCharType="begin"/>
        </w:r>
        <w:r w:rsidR="001D79CC">
          <w:rPr>
            <w:noProof/>
            <w:webHidden/>
          </w:rPr>
          <w:instrText xml:space="preserve"> PAGEREF _Toc367957095 \h </w:instrText>
        </w:r>
        <w:r w:rsidR="001D79CC">
          <w:rPr>
            <w:noProof/>
            <w:webHidden/>
          </w:rPr>
        </w:r>
        <w:r w:rsidR="001D79CC">
          <w:rPr>
            <w:noProof/>
            <w:webHidden/>
          </w:rPr>
          <w:fldChar w:fldCharType="separate"/>
        </w:r>
        <w:r w:rsidR="001D79CC">
          <w:rPr>
            <w:noProof/>
            <w:webHidden/>
          </w:rPr>
          <w:t>7</w:t>
        </w:r>
        <w:r w:rsidR="001D79CC">
          <w:rPr>
            <w:noProof/>
            <w:webHidden/>
          </w:rPr>
          <w:fldChar w:fldCharType="end"/>
        </w:r>
      </w:hyperlink>
    </w:p>
    <w:p w14:paraId="2827DA50" w14:textId="77777777" w:rsidR="001D79CC" w:rsidRDefault="00CA23AB">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957096" w:history="1">
        <w:r w:rsidR="001D79CC" w:rsidRPr="00CD0E01">
          <w:rPr>
            <w:rStyle w:val="Hyperlink"/>
            <w:noProof/>
          </w:rPr>
          <w:t>1.1.2</w:t>
        </w:r>
        <w:r w:rsidR="001D79CC">
          <w:rPr>
            <w:rFonts w:asciiTheme="minorHAnsi" w:eastAsiaTheme="minorEastAsia" w:hAnsiTheme="minorHAnsi" w:cstheme="minorBidi"/>
            <w:i w:val="0"/>
            <w:iCs w:val="0"/>
            <w:noProof/>
            <w:sz w:val="22"/>
            <w:szCs w:val="22"/>
            <w:lang w:eastAsia="en-GB"/>
          </w:rPr>
          <w:tab/>
        </w:r>
        <w:r w:rsidR="001D79CC" w:rsidRPr="00CD0E01">
          <w:rPr>
            <w:rStyle w:val="Hyperlink"/>
            <w:noProof/>
          </w:rPr>
          <w:t>Chapter 3: Technical Aspects</w:t>
        </w:r>
        <w:r w:rsidR="001D79CC">
          <w:rPr>
            <w:noProof/>
            <w:webHidden/>
          </w:rPr>
          <w:tab/>
        </w:r>
        <w:r w:rsidR="001D79CC">
          <w:rPr>
            <w:noProof/>
            <w:webHidden/>
          </w:rPr>
          <w:fldChar w:fldCharType="begin"/>
        </w:r>
        <w:r w:rsidR="001D79CC">
          <w:rPr>
            <w:noProof/>
            <w:webHidden/>
          </w:rPr>
          <w:instrText xml:space="preserve"> PAGEREF _Toc367957096 \h </w:instrText>
        </w:r>
        <w:r w:rsidR="001D79CC">
          <w:rPr>
            <w:noProof/>
            <w:webHidden/>
          </w:rPr>
        </w:r>
        <w:r w:rsidR="001D79CC">
          <w:rPr>
            <w:noProof/>
            <w:webHidden/>
          </w:rPr>
          <w:fldChar w:fldCharType="separate"/>
        </w:r>
        <w:r w:rsidR="001D79CC">
          <w:rPr>
            <w:noProof/>
            <w:webHidden/>
          </w:rPr>
          <w:t>7</w:t>
        </w:r>
        <w:r w:rsidR="001D79CC">
          <w:rPr>
            <w:noProof/>
            <w:webHidden/>
          </w:rPr>
          <w:fldChar w:fldCharType="end"/>
        </w:r>
      </w:hyperlink>
    </w:p>
    <w:p w14:paraId="1BEEED8E" w14:textId="77777777" w:rsidR="001D79CC" w:rsidRDefault="00CA23AB">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957097" w:history="1">
        <w:r w:rsidR="001D79CC" w:rsidRPr="00CD0E01">
          <w:rPr>
            <w:rStyle w:val="Hyperlink"/>
            <w:noProof/>
          </w:rPr>
          <w:t>1.1.3</w:t>
        </w:r>
        <w:r w:rsidR="001D79CC">
          <w:rPr>
            <w:rFonts w:asciiTheme="minorHAnsi" w:eastAsiaTheme="minorEastAsia" w:hAnsiTheme="minorHAnsi" w:cstheme="minorBidi"/>
            <w:i w:val="0"/>
            <w:iCs w:val="0"/>
            <w:noProof/>
            <w:sz w:val="22"/>
            <w:szCs w:val="22"/>
            <w:lang w:eastAsia="en-GB"/>
          </w:rPr>
          <w:tab/>
        </w:r>
        <w:r w:rsidR="001D79CC" w:rsidRPr="00CD0E01">
          <w:rPr>
            <w:rStyle w:val="Hyperlink"/>
            <w:noProof/>
          </w:rPr>
          <w:t>Chapter 4: Operational Aspects</w:t>
        </w:r>
        <w:r w:rsidR="001D79CC">
          <w:rPr>
            <w:noProof/>
            <w:webHidden/>
          </w:rPr>
          <w:tab/>
        </w:r>
        <w:r w:rsidR="001D79CC">
          <w:rPr>
            <w:noProof/>
            <w:webHidden/>
          </w:rPr>
          <w:fldChar w:fldCharType="begin"/>
        </w:r>
        <w:r w:rsidR="001D79CC">
          <w:rPr>
            <w:noProof/>
            <w:webHidden/>
          </w:rPr>
          <w:instrText xml:space="preserve"> PAGEREF _Toc367957097 \h </w:instrText>
        </w:r>
        <w:r w:rsidR="001D79CC">
          <w:rPr>
            <w:noProof/>
            <w:webHidden/>
          </w:rPr>
        </w:r>
        <w:r w:rsidR="001D79CC">
          <w:rPr>
            <w:noProof/>
            <w:webHidden/>
          </w:rPr>
          <w:fldChar w:fldCharType="separate"/>
        </w:r>
        <w:r w:rsidR="001D79CC">
          <w:rPr>
            <w:noProof/>
            <w:webHidden/>
          </w:rPr>
          <w:t>7</w:t>
        </w:r>
        <w:r w:rsidR="001D79CC">
          <w:rPr>
            <w:noProof/>
            <w:webHidden/>
          </w:rPr>
          <w:fldChar w:fldCharType="end"/>
        </w:r>
      </w:hyperlink>
    </w:p>
    <w:p w14:paraId="381C26CB" w14:textId="77777777" w:rsidR="001D79CC" w:rsidRDefault="00CA23AB">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957098" w:history="1">
        <w:r w:rsidR="001D79CC" w:rsidRPr="00CD0E01">
          <w:rPr>
            <w:rStyle w:val="Hyperlink"/>
            <w:noProof/>
          </w:rPr>
          <w:t>1.1.4</w:t>
        </w:r>
        <w:r w:rsidR="001D79CC">
          <w:rPr>
            <w:rFonts w:asciiTheme="minorHAnsi" w:eastAsiaTheme="minorEastAsia" w:hAnsiTheme="minorHAnsi" w:cstheme="minorBidi"/>
            <w:i w:val="0"/>
            <w:iCs w:val="0"/>
            <w:noProof/>
            <w:sz w:val="22"/>
            <w:szCs w:val="22"/>
            <w:lang w:eastAsia="en-GB"/>
          </w:rPr>
          <w:tab/>
        </w:r>
        <w:r w:rsidR="001D79CC" w:rsidRPr="00CD0E01">
          <w:rPr>
            <w:rStyle w:val="Hyperlink"/>
            <w:noProof/>
          </w:rPr>
          <w:t>Chapter 5: Publication of Information</w:t>
        </w:r>
        <w:r w:rsidR="001D79CC">
          <w:rPr>
            <w:noProof/>
            <w:webHidden/>
          </w:rPr>
          <w:tab/>
        </w:r>
        <w:r w:rsidR="001D79CC">
          <w:rPr>
            <w:noProof/>
            <w:webHidden/>
          </w:rPr>
          <w:fldChar w:fldCharType="begin"/>
        </w:r>
        <w:r w:rsidR="001D79CC">
          <w:rPr>
            <w:noProof/>
            <w:webHidden/>
          </w:rPr>
          <w:instrText xml:space="preserve"> PAGEREF _Toc367957098 \h </w:instrText>
        </w:r>
        <w:r w:rsidR="001D79CC">
          <w:rPr>
            <w:noProof/>
            <w:webHidden/>
          </w:rPr>
        </w:r>
        <w:r w:rsidR="001D79CC">
          <w:rPr>
            <w:noProof/>
            <w:webHidden/>
          </w:rPr>
          <w:fldChar w:fldCharType="separate"/>
        </w:r>
        <w:r w:rsidR="001D79CC">
          <w:rPr>
            <w:noProof/>
            <w:webHidden/>
          </w:rPr>
          <w:t>7</w:t>
        </w:r>
        <w:r w:rsidR="001D79CC">
          <w:rPr>
            <w:noProof/>
            <w:webHidden/>
          </w:rPr>
          <w:fldChar w:fldCharType="end"/>
        </w:r>
      </w:hyperlink>
    </w:p>
    <w:p w14:paraId="2B091B28" w14:textId="77777777" w:rsidR="001D79CC" w:rsidRDefault="00CA23AB">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957099" w:history="1">
        <w:r w:rsidR="001D79CC" w:rsidRPr="00CD0E01">
          <w:rPr>
            <w:rStyle w:val="Hyperlink"/>
            <w:noProof/>
          </w:rPr>
          <w:t>1.1.5</w:t>
        </w:r>
        <w:r w:rsidR="001D79CC">
          <w:rPr>
            <w:rFonts w:asciiTheme="minorHAnsi" w:eastAsiaTheme="minorEastAsia" w:hAnsiTheme="minorHAnsi" w:cstheme="minorBidi"/>
            <w:i w:val="0"/>
            <w:iCs w:val="0"/>
            <w:noProof/>
            <w:sz w:val="22"/>
            <w:szCs w:val="22"/>
            <w:lang w:eastAsia="en-GB"/>
          </w:rPr>
          <w:tab/>
        </w:r>
        <w:r w:rsidR="001D79CC" w:rsidRPr="00CD0E01">
          <w:rPr>
            <w:rStyle w:val="Hyperlink"/>
            <w:noProof/>
          </w:rPr>
          <w:t>Chapter 6: References</w:t>
        </w:r>
        <w:r w:rsidR="001D79CC">
          <w:rPr>
            <w:noProof/>
            <w:webHidden/>
          </w:rPr>
          <w:tab/>
        </w:r>
        <w:r w:rsidR="001D79CC">
          <w:rPr>
            <w:noProof/>
            <w:webHidden/>
          </w:rPr>
          <w:fldChar w:fldCharType="begin"/>
        </w:r>
        <w:r w:rsidR="001D79CC">
          <w:rPr>
            <w:noProof/>
            <w:webHidden/>
          </w:rPr>
          <w:instrText xml:space="preserve"> PAGEREF _Toc367957099 \h </w:instrText>
        </w:r>
        <w:r w:rsidR="001D79CC">
          <w:rPr>
            <w:noProof/>
            <w:webHidden/>
          </w:rPr>
        </w:r>
        <w:r w:rsidR="001D79CC">
          <w:rPr>
            <w:noProof/>
            <w:webHidden/>
          </w:rPr>
          <w:fldChar w:fldCharType="separate"/>
        </w:r>
        <w:r w:rsidR="001D79CC">
          <w:rPr>
            <w:noProof/>
            <w:webHidden/>
          </w:rPr>
          <w:t>7</w:t>
        </w:r>
        <w:r w:rsidR="001D79CC">
          <w:rPr>
            <w:noProof/>
            <w:webHidden/>
          </w:rPr>
          <w:fldChar w:fldCharType="end"/>
        </w:r>
      </w:hyperlink>
    </w:p>
    <w:p w14:paraId="1763861B" w14:textId="77777777" w:rsidR="001D79CC" w:rsidRDefault="00CA23AB">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957100" w:history="1">
        <w:r w:rsidR="001D79CC" w:rsidRPr="00CD0E01">
          <w:rPr>
            <w:rStyle w:val="Hyperlink"/>
            <w:noProof/>
          </w:rPr>
          <w:t>1.1.6</w:t>
        </w:r>
        <w:r w:rsidR="001D79CC">
          <w:rPr>
            <w:rFonts w:asciiTheme="minorHAnsi" w:eastAsiaTheme="minorEastAsia" w:hAnsiTheme="minorHAnsi" w:cstheme="minorBidi"/>
            <w:i w:val="0"/>
            <w:iCs w:val="0"/>
            <w:noProof/>
            <w:sz w:val="22"/>
            <w:szCs w:val="22"/>
            <w:lang w:eastAsia="en-GB"/>
          </w:rPr>
          <w:tab/>
        </w:r>
        <w:r w:rsidR="001D79CC" w:rsidRPr="00CD0E01">
          <w:rPr>
            <w:rStyle w:val="Hyperlink"/>
            <w:noProof/>
          </w:rPr>
          <w:t>Appendices</w:t>
        </w:r>
        <w:r w:rsidR="001D79CC">
          <w:rPr>
            <w:noProof/>
            <w:webHidden/>
          </w:rPr>
          <w:tab/>
        </w:r>
        <w:r w:rsidR="001D79CC">
          <w:rPr>
            <w:noProof/>
            <w:webHidden/>
          </w:rPr>
          <w:fldChar w:fldCharType="begin"/>
        </w:r>
        <w:r w:rsidR="001D79CC">
          <w:rPr>
            <w:noProof/>
            <w:webHidden/>
          </w:rPr>
          <w:instrText xml:space="preserve"> PAGEREF _Toc367957100 \h </w:instrText>
        </w:r>
        <w:r w:rsidR="001D79CC">
          <w:rPr>
            <w:noProof/>
            <w:webHidden/>
          </w:rPr>
        </w:r>
        <w:r w:rsidR="001D79CC">
          <w:rPr>
            <w:noProof/>
            <w:webHidden/>
          </w:rPr>
          <w:fldChar w:fldCharType="separate"/>
        </w:r>
        <w:r w:rsidR="001D79CC">
          <w:rPr>
            <w:noProof/>
            <w:webHidden/>
          </w:rPr>
          <w:t>7</w:t>
        </w:r>
        <w:r w:rsidR="001D79CC">
          <w:rPr>
            <w:noProof/>
            <w:webHidden/>
          </w:rPr>
          <w:fldChar w:fldCharType="end"/>
        </w:r>
      </w:hyperlink>
    </w:p>
    <w:p w14:paraId="601C729A" w14:textId="77777777" w:rsidR="001D79CC" w:rsidRDefault="00CA23AB">
      <w:pPr>
        <w:pStyle w:val="TOC1"/>
        <w:tabs>
          <w:tab w:val="left" w:pos="400"/>
          <w:tab w:val="right" w:leader="dot" w:pos="9017"/>
        </w:tabs>
        <w:rPr>
          <w:rFonts w:asciiTheme="minorHAnsi" w:eastAsiaTheme="minorEastAsia" w:hAnsiTheme="minorHAnsi" w:cstheme="minorBidi"/>
          <w:b w:val="0"/>
          <w:bCs w:val="0"/>
          <w:caps w:val="0"/>
          <w:noProof/>
          <w:sz w:val="22"/>
          <w:szCs w:val="22"/>
          <w:lang w:eastAsia="en-GB"/>
        </w:rPr>
      </w:pPr>
      <w:hyperlink w:anchor="_Toc367957101" w:history="1">
        <w:r w:rsidR="001D79CC" w:rsidRPr="00CD0E01">
          <w:rPr>
            <w:rStyle w:val="Hyperlink"/>
            <w:noProof/>
          </w:rPr>
          <w:t>2</w:t>
        </w:r>
        <w:r w:rsidR="001D79CC">
          <w:rPr>
            <w:rFonts w:asciiTheme="minorHAnsi" w:eastAsiaTheme="minorEastAsia" w:hAnsiTheme="minorHAnsi" w:cstheme="minorBidi"/>
            <w:b w:val="0"/>
            <w:bCs w:val="0"/>
            <w:caps w:val="0"/>
            <w:noProof/>
            <w:sz w:val="22"/>
            <w:szCs w:val="22"/>
            <w:lang w:eastAsia="en-GB"/>
          </w:rPr>
          <w:tab/>
        </w:r>
        <w:r w:rsidR="001D79CC" w:rsidRPr="00CD0E01">
          <w:rPr>
            <w:rStyle w:val="Hyperlink"/>
            <w:noProof/>
          </w:rPr>
          <w:t>Performance Requirements</w:t>
        </w:r>
        <w:r w:rsidR="001D79CC">
          <w:rPr>
            <w:noProof/>
            <w:webHidden/>
          </w:rPr>
          <w:tab/>
        </w:r>
        <w:r w:rsidR="001D79CC">
          <w:rPr>
            <w:noProof/>
            <w:webHidden/>
          </w:rPr>
          <w:fldChar w:fldCharType="begin"/>
        </w:r>
        <w:r w:rsidR="001D79CC">
          <w:rPr>
            <w:noProof/>
            <w:webHidden/>
          </w:rPr>
          <w:instrText xml:space="preserve"> PAGEREF _Toc367957101 \h </w:instrText>
        </w:r>
        <w:r w:rsidR="001D79CC">
          <w:rPr>
            <w:noProof/>
            <w:webHidden/>
          </w:rPr>
        </w:r>
        <w:r w:rsidR="001D79CC">
          <w:rPr>
            <w:noProof/>
            <w:webHidden/>
          </w:rPr>
          <w:fldChar w:fldCharType="separate"/>
        </w:r>
        <w:r w:rsidR="001D79CC">
          <w:rPr>
            <w:noProof/>
            <w:webHidden/>
          </w:rPr>
          <w:t>8</w:t>
        </w:r>
        <w:r w:rsidR="001D79CC">
          <w:rPr>
            <w:noProof/>
            <w:webHidden/>
          </w:rPr>
          <w:fldChar w:fldCharType="end"/>
        </w:r>
      </w:hyperlink>
    </w:p>
    <w:p w14:paraId="3E657202" w14:textId="77777777" w:rsidR="001D79CC" w:rsidRDefault="00CA23AB">
      <w:pPr>
        <w:pStyle w:val="TOC1"/>
        <w:tabs>
          <w:tab w:val="left" w:pos="400"/>
          <w:tab w:val="right" w:leader="dot" w:pos="9017"/>
        </w:tabs>
        <w:rPr>
          <w:rFonts w:asciiTheme="minorHAnsi" w:eastAsiaTheme="minorEastAsia" w:hAnsiTheme="minorHAnsi" w:cstheme="minorBidi"/>
          <w:b w:val="0"/>
          <w:bCs w:val="0"/>
          <w:caps w:val="0"/>
          <w:noProof/>
          <w:sz w:val="22"/>
          <w:szCs w:val="22"/>
          <w:lang w:eastAsia="en-GB"/>
        </w:rPr>
      </w:pPr>
      <w:hyperlink w:anchor="_Toc367957102" w:history="1">
        <w:r w:rsidR="001D79CC" w:rsidRPr="00CD0E01">
          <w:rPr>
            <w:rStyle w:val="Hyperlink"/>
            <w:noProof/>
          </w:rPr>
          <w:t>3</w:t>
        </w:r>
        <w:r w:rsidR="001D79CC">
          <w:rPr>
            <w:rFonts w:asciiTheme="minorHAnsi" w:eastAsiaTheme="minorEastAsia" w:hAnsiTheme="minorHAnsi" w:cstheme="minorBidi"/>
            <w:b w:val="0"/>
            <w:bCs w:val="0"/>
            <w:caps w:val="0"/>
            <w:noProof/>
            <w:sz w:val="22"/>
            <w:szCs w:val="22"/>
            <w:lang w:eastAsia="en-GB"/>
          </w:rPr>
          <w:tab/>
        </w:r>
        <w:r w:rsidR="001D79CC" w:rsidRPr="00CD0E01">
          <w:rPr>
            <w:rStyle w:val="Hyperlink"/>
            <w:noProof/>
          </w:rPr>
          <w:t>Technical Implementation</w:t>
        </w:r>
        <w:r w:rsidR="001D79CC">
          <w:rPr>
            <w:noProof/>
            <w:webHidden/>
          </w:rPr>
          <w:tab/>
        </w:r>
        <w:r w:rsidR="001D79CC">
          <w:rPr>
            <w:noProof/>
            <w:webHidden/>
          </w:rPr>
          <w:fldChar w:fldCharType="begin"/>
        </w:r>
        <w:r w:rsidR="001D79CC">
          <w:rPr>
            <w:noProof/>
            <w:webHidden/>
          </w:rPr>
          <w:instrText xml:space="preserve"> PAGEREF _Toc367957102 \h </w:instrText>
        </w:r>
        <w:r w:rsidR="001D79CC">
          <w:rPr>
            <w:noProof/>
            <w:webHidden/>
          </w:rPr>
        </w:r>
        <w:r w:rsidR="001D79CC">
          <w:rPr>
            <w:noProof/>
            <w:webHidden/>
          </w:rPr>
          <w:fldChar w:fldCharType="separate"/>
        </w:r>
        <w:r w:rsidR="001D79CC">
          <w:rPr>
            <w:noProof/>
            <w:webHidden/>
          </w:rPr>
          <w:t>8</w:t>
        </w:r>
        <w:r w:rsidR="001D79CC">
          <w:rPr>
            <w:noProof/>
            <w:webHidden/>
          </w:rPr>
          <w:fldChar w:fldCharType="end"/>
        </w:r>
      </w:hyperlink>
    </w:p>
    <w:p w14:paraId="54D39E6D" w14:textId="77777777" w:rsidR="001D79CC" w:rsidRDefault="00CA23AB">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957103" w:history="1">
        <w:r w:rsidR="001D79CC" w:rsidRPr="00CD0E01">
          <w:rPr>
            <w:rStyle w:val="Hyperlink"/>
            <w:noProof/>
          </w:rPr>
          <w:t>3.1</w:t>
        </w:r>
        <w:r w:rsidR="001D79CC">
          <w:rPr>
            <w:rFonts w:asciiTheme="minorHAnsi" w:eastAsiaTheme="minorEastAsia" w:hAnsiTheme="minorHAnsi" w:cstheme="minorBidi"/>
            <w:smallCaps w:val="0"/>
            <w:noProof/>
            <w:sz w:val="22"/>
            <w:szCs w:val="22"/>
            <w:lang w:eastAsia="en-GB"/>
          </w:rPr>
          <w:tab/>
        </w:r>
        <w:r w:rsidR="001D79CC" w:rsidRPr="00CD0E01">
          <w:rPr>
            <w:rStyle w:val="Hyperlink"/>
            <w:noProof/>
          </w:rPr>
          <w:t>Loran signal provision</w:t>
        </w:r>
        <w:r w:rsidR="001D79CC">
          <w:rPr>
            <w:noProof/>
            <w:webHidden/>
          </w:rPr>
          <w:tab/>
        </w:r>
        <w:r w:rsidR="001D79CC">
          <w:rPr>
            <w:noProof/>
            <w:webHidden/>
          </w:rPr>
          <w:fldChar w:fldCharType="begin"/>
        </w:r>
        <w:r w:rsidR="001D79CC">
          <w:rPr>
            <w:noProof/>
            <w:webHidden/>
          </w:rPr>
          <w:instrText xml:space="preserve"> PAGEREF _Toc367957103 \h </w:instrText>
        </w:r>
        <w:r w:rsidR="001D79CC">
          <w:rPr>
            <w:noProof/>
            <w:webHidden/>
          </w:rPr>
        </w:r>
        <w:r w:rsidR="001D79CC">
          <w:rPr>
            <w:noProof/>
            <w:webHidden/>
          </w:rPr>
          <w:fldChar w:fldCharType="separate"/>
        </w:r>
        <w:r w:rsidR="001D79CC">
          <w:rPr>
            <w:noProof/>
            <w:webHidden/>
          </w:rPr>
          <w:t>8</w:t>
        </w:r>
        <w:r w:rsidR="001D79CC">
          <w:rPr>
            <w:noProof/>
            <w:webHidden/>
          </w:rPr>
          <w:fldChar w:fldCharType="end"/>
        </w:r>
      </w:hyperlink>
    </w:p>
    <w:p w14:paraId="5571A46C" w14:textId="77777777" w:rsidR="001D79CC" w:rsidRDefault="00CA23AB">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957104" w:history="1">
        <w:r w:rsidR="001D79CC" w:rsidRPr="00CD0E01">
          <w:rPr>
            <w:rStyle w:val="Hyperlink"/>
            <w:noProof/>
          </w:rPr>
          <w:t>3.2</w:t>
        </w:r>
        <w:r w:rsidR="001D79CC">
          <w:rPr>
            <w:rFonts w:asciiTheme="minorHAnsi" w:eastAsiaTheme="minorEastAsia" w:hAnsiTheme="minorHAnsi" w:cstheme="minorBidi"/>
            <w:smallCaps w:val="0"/>
            <w:noProof/>
            <w:sz w:val="22"/>
            <w:szCs w:val="22"/>
            <w:lang w:eastAsia="en-GB"/>
          </w:rPr>
          <w:tab/>
        </w:r>
        <w:r w:rsidR="001D79CC" w:rsidRPr="00CD0E01">
          <w:rPr>
            <w:rStyle w:val="Hyperlink"/>
            <w:noProof/>
          </w:rPr>
          <w:t>The eLoran Pulsed Waveform</w:t>
        </w:r>
        <w:r w:rsidR="001D79CC">
          <w:rPr>
            <w:noProof/>
            <w:webHidden/>
          </w:rPr>
          <w:tab/>
        </w:r>
        <w:r w:rsidR="001D79CC">
          <w:rPr>
            <w:noProof/>
            <w:webHidden/>
          </w:rPr>
          <w:fldChar w:fldCharType="begin"/>
        </w:r>
        <w:r w:rsidR="001D79CC">
          <w:rPr>
            <w:noProof/>
            <w:webHidden/>
          </w:rPr>
          <w:instrText xml:space="preserve"> PAGEREF _Toc367957104 \h </w:instrText>
        </w:r>
        <w:r w:rsidR="001D79CC">
          <w:rPr>
            <w:noProof/>
            <w:webHidden/>
          </w:rPr>
        </w:r>
        <w:r w:rsidR="001D79CC">
          <w:rPr>
            <w:noProof/>
            <w:webHidden/>
          </w:rPr>
          <w:fldChar w:fldCharType="separate"/>
        </w:r>
        <w:r w:rsidR="001D79CC">
          <w:rPr>
            <w:noProof/>
            <w:webHidden/>
          </w:rPr>
          <w:t>9</w:t>
        </w:r>
        <w:r w:rsidR="001D79CC">
          <w:rPr>
            <w:noProof/>
            <w:webHidden/>
          </w:rPr>
          <w:fldChar w:fldCharType="end"/>
        </w:r>
      </w:hyperlink>
    </w:p>
    <w:p w14:paraId="03BDA180" w14:textId="77777777" w:rsidR="001D79CC" w:rsidRDefault="00CA23AB">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957105" w:history="1">
        <w:r w:rsidR="001D79CC" w:rsidRPr="00CD0E01">
          <w:rPr>
            <w:rStyle w:val="Hyperlink"/>
            <w:noProof/>
          </w:rPr>
          <w:t>3.3</w:t>
        </w:r>
        <w:r w:rsidR="001D79CC">
          <w:rPr>
            <w:rFonts w:asciiTheme="minorHAnsi" w:eastAsiaTheme="minorEastAsia" w:hAnsiTheme="minorHAnsi" w:cstheme="minorBidi"/>
            <w:smallCaps w:val="0"/>
            <w:noProof/>
            <w:sz w:val="22"/>
            <w:szCs w:val="22"/>
            <w:lang w:eastAsia="en-GB"/>
          </w:rPr>
          <w:tab/>
        </w:r>
        <w:r w:rsidR="001D79CC" w:rsidRPr="00CD0E01">
          <w:rPr>
            <w:rStyle w:val="Hyperlink"/>
            <w:noProof/>
          </w:rPr>
          <w:t>Time Synchronisation</w:t>
        </w:r>
        <w:r w:rsidR="001D79CC">
          <w:rPr>
            <w:noProof/>
            <w:webHidden/>
          </w:rPr>
          <w:tab/>
        </w:r>
        <w:r w:rsidR="001D79CC">
          <w:rPr>
            <w:noProof/>
            <w:webHidden/>
          </w:rPr>
          <w:fldChar w:fldCharType="begin"/>
        </w:r>
        <w:r w:rsidR="001D79CC">
          <w:rPr>
            <w:noProof/>
            <w:webHidden/>
          </w:rPr>
          <w:instrText xml:space="preserve"> PAGEREF _Toc367957105 \h </w:instrText>
        </w:r>
        <w:r w:rsidR="001D79CC">
          <w:rPr>
            <w:noProof/>
            <w:webHidden/>
          </w:rPr>
        </w:r>
        <w:r w:rsidR="001D79CC">
          <w:rPr>
            <w:noProof/>
            <w:webHidden/>
          </w:rPr>
          <w:fldChar w:fldCharType="separate"/>
        </w:r>
        <w:r w:rsidR="001D79CC">
          <w:rPr>
            <w:noProof/>
            <w:webHidden/>
          </w:rPr>
          <w:t>9</w:t>
        </w:r>
        <w:r w:rsidR="001D79CC">
          <w:rPr>
            <w:noProof/>
            <w:webHidden/>
          </w:rPr>
          <w:fldChar w:fldCharType="end"/>
        </w:r>
      </w:hyperlink>
    </w:p>
    <w:p w14:paraId="1CE94BF2" w14:textId="77777777" w:rsidR="001D79CC" w:rsidRDefault="00CA23AB">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957106" w:history="1">
        <w:r w:rsidR="001D79CC" w:rsidRPr="00CD0E01">
          <w:rPr>
            <w:rStyle w:val="Hyperlink"/>
            <w:noProof/>
          </w:rPr>
          <w:t>3.4</w:t>
        </w:r>
        <w:r w:rsidR="001D79CC">
          <w:rPr>
            <w:rFonts w:asciiTheme="minorHAnsi" w:eastAsiaTheme="minorEastAsia" w:hAnsiTheme="minorHAnsi" w:cstheme="minorBidi"/>
            <w:smallCaps w:val="0"/>
            <w:noProof/>
            <w:sz w:val="22"/>
            <w:szCs w:val="22"/>
            <w:lang w:eastAsia="en-GB"/>
          </w:rPr>
          <w:tab/>
        </w:r>
        <w:r w:rsidR="001D79CC" w:rsidRPr="00CD0E01">
          <w:rPr>
            <w:rStyle w:val="Hyperlink"/>
            <w:noProof/>
          </w:rPr>
          <w:t>The eLoran Data Channel</w:t>
        </w:r>
        <w:r w:rsidR="001D79CC">
          <w:rPr>
            <w:noProof/>
            <w:webHidden/>
          </w:rPr>
          <w:tab/>
        </w:r>
        <w:r w:rsidR="001D79CC">
          <w:rPr>
            <w:noProof/>
            <w:webHidden/>
          </w:rPr>
          <w:fldChar w:fldCharType="begin"/>
        </w:r>
        <w:r w:rsidR="001D79CC">
          <w:rPr>
            <w:noProof/>
            <w:webHidden/>
          </w:rPr>
          <w:instrText xml:space="preserve"> PAGEREF _Toc367957106 \h </w:instrText>
        </w:r>
        <w:r w:rsidR="001D79CC">
          <w:rPr>
            <w:noProof/>
            <w:webHidden/>
          </w:rPr>
        </w:r>
        <w:r w:rsidR="001D79CC">
          <w:rPr>
            <w:noProof/>
            <w:webHidden/>
          </w:rPr>
          <w:fldChar w:fldCharType="separate"/>
        </w:r>
        <w:r w:rsidR="001D79CC">
          <w:rPr>
            <w:noProof/>
            <w:webHidden/>
          </w:rPr>
          <w:t>9</w:t>
        </w:r>
        <w:r w:rsidR="001D79CC">
          <w:rPr>
            <w:noProof/>
            <w:webHidden/>
          </w:rPr>
          <w:fldChar w:fldCharType="end"/>
        </w:r>
      </w:hyperlink>
    </w:p>
    <w:p w14:paraId="3D134F57" w14:textId="77777777" w:rsidR="001D79CC" w:rsidRDefault="00CA23AB">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957107" w:history="1">
        <w:r w:rsidR="001D79CC" w:rsidRPr="00CD0E01">
          <w:rPr>
            <w:rStyle w:val="Hyperlink"/>
            <w:noProof/>
          </w:rPr>
          <w:t>3.5</w:t>
        </w:r>
        <w:r w:rsidR="001D79CC">
          <w:rPr>
            <w:rFonts w:asciiTheme="minorHAnsi" w:eastAsiaTheme="minorEastAsia" w:hAnsiTheme="minorHAnsi" w:cstheme="minorBidi"/>
            <w:smallCaps w:val="0"/>
            <w:noProof/>
            <w:sz w:val="22"/>
            <w:szCs w:val="22"/>
            <w:lang w:eastAsia="en-GB"/>
          </w:rPr>
          <w:tab/>
        </w:r>
        <w:r w:rsidR="001D79CC" w:rsidRPr="00CD0E01">
          <w:rPr>
            <w:rStyle w:val="Hyperlink"/>
            <w:noProof/>
          </w:rPr>
          <w:t>ASF measurements</w:t>
        </w:r>
        <w:r w:rsidR="001D79CC">
          <w:rPr>
            <w:noProof/>
            <w:webHidden/>
          </w:rPr>
          <w:tab/>
        </w:r>
        <w:r w:rsidR="001D79CC">
          <w:rPr>
            <w:noProof/>
            <w:webHidden/>
          </w:rPr>
          <w:fldChar w:fldCharType="begin"/>
        </w:r>
        <w:r w:rsidR="001D79CC">
          <w:rPr>
            <w:noProof/>
            <w:webHidden/>
          </w:rPr>
          <w:instrText xml:space="preserve"> PAGEREF _Toc367957107 \h </w:instrText>
        </w:r>
        <w:r w:rsidR="001D79CC">
          <w:rPr>
            <w:noProof/>
            <w:webHidden/>
          </w:rPr>
        </w:r>
        <w:r w:rsidR="001D79CC">
          <w:rPr>
            <w:noProof/>
            <w:webHidden/>
          </w:rPr>
          <w:fldChar w:fldCharType="separate"/>
        </w:r>
        <w:r w:rsidR="001D79CC">
          <w:rPr>
            <w:noProof/>
            <w:webHidden/>
          </w:rPr>
          <w:t>10</w:t>
        </w:r>
        <w:r w:rsidR="001D79CC">
          <w:rPr>
            <w:noProof/>
            <w:webHidden/>
          </w:rPr>
          <w:fldChar w:fldCharType="end"/>
        </w:r>
      </w:hyperlink>
    </w:p>
    <w:p w14:paraId="28D7A0F0" w14:textId="77777777" w:rsidR="001D79CC" w:rsidRDefault="00CA23AB">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957108" w:history="1">
        <w:r w:rsidR="001D79CC" w:rsidRPr="00CD0E01">
          <w:rPr>
            <w:rStyle w:val="Hyperlink"/>
            <w:noProof/>
          </w:rPr>
          <w:t>3.6</w:t>
        </w:r>
        <w:r w:rsidR="001D79CC">
          <w:rPr>
            <w:rFonts w:asciiTheme="minorHAnsi" w:eastAsiaTheme="minorEastAsia" w:hAnsiTheme="minorHAnsi" w:cstheme="minorBidi"/>
            <w:smallCaps w:val="0"/>
            <w:noProof/>
            <w:sz w:val="22"/>
            <w:szCs w:val="22"/>
            <w:lang w:eastAsia="en-GB"/>
          </w:rPr>
          <w:tab/>
        </w:r>
        <w:r w:rsidR="001D79CC" w:rsidRPr="00CD0E01">
          <w:rPr>
            <w:rStyle w:val="Hyperlink"/>
            <w:noProof/>
          </w:rPr>
          <w:t>Differential reference stations</w:t>
        </w:r>
        <w:r w:rsidR="001D79CC">
          <w:rPr>
            <w:noProof/>
            <w:webHidden/>
          </w:rPr>
          <w:tab/>
        </w:r>
        <w:r w:rsidR="001D79CC">
          <w:rPr>
            <w:noProof/>
            <w:webHidden/>
          </w:rPr>
          <w:fldChar w:fldCharType="begin"/>
        </w:r>
        <w:r w:rsidR="001D79CC">
          <w:rPr>
            <w:noProof/>
            <w:webHidden/>
          </w:rPr>
          <w:instrText xml:space="preserve"> PAGEREF _Toc367957108 \h </w:instrText>
        </w:r>
        <w:r w:rsidR="001D79CC">
          <w:rPr>
            <w:noProof/>
            <w:webHidden/>
          </w:rPr>
        </w:r>
        <w:r w:rsidR="001D79CC">
          <w:rPr>
            <w:noProof/>
            <w:webHidden/>
          </w:rPr>
          <w:fldChar w:fldCharType="separate"/>
        </w:r>
        <w:r w:rsidR="001D79CC">
          <w:rPr>
            <w:noProof/>
            <w:webHidden/>
          </w:rPr>
          <w:t>10</w:t>
        </w:r>
        <w:r w:rsidR="001D79CC">
          <w:rPr>
            <w:noProof/>
            <w:webHidden/>
          </w:rPr>
          <w:fldChar w:fldCharType="end"/>
        </w:r>
      </w:hyperlink>
    </w:p>
    <w:p w14:paraId="7345D2FA" w14:textId="77777777" w:rsidR="001D79CC" w:rsidRDefault="00CA23AB">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957109" w:history="1">
        <w:r w:rsidR="001D79CC" w:rsidRPr="00CD0E01">
          <w:rPr>
            <w:rStyle w:val="Hyperlink"/>
            <w:noProof/>
          </w:rPr>
          <w:t>3.7</w:t>
        </w:r>
        <w:r w:rsidR="001D79CC">
          <w:rPr>
            <w:rFonts w:asciiTheme="minorHAnsi" w:eastAsiaTheme="minorEastAsia" w:hAnsiTheme="minorHAnsi" w:cstheme="minorBidi"/>
            <w:smallCaps w:val="0"/>
            <w:noProof/>
            <w:sz w:val="22"/>
            <w:szCs w:val="22"/>
            <w:lang w:eastAsia="en-GB"/>
          </w:rPr>
          <w:tab/>
        </w:r>
        <w:r w:rsidR="001D79CC" w:rsidRPr="00CD0E01">
          <w:rPr>
            <w:rStyle w:val="Hyperlink"/>
            <w:noProof/>
          </w:rPr>
          <w:t>Transmitter Performance</w:t>
        </w:r>
        <w:r w:rsidR="001D79CC">
          <w:rPr>
            <w:noProof/>
            <w:webHidden/>
          </w:rPr>
          <w:tab/>
        </w:r>
        <w:r w:rsidR="001D79CC">
          <w:rPr>
            <w:noProof/>
            <w:webHidden/>
          </w:rPr>
          <w:fldChar w:fldCharType="begin"/>
        </w:r>
        <w:r w:rsidR="001D79CC">
          <w:rPr>
            <w:noProof/>
            <w:webHidden/>
          </w:rPr>
          <w:instrText xml:space="preserve"> PAGEREF _Toc367957109 \h </w:instrText>
        </w:r>
        <w:r w:rsidR="001D79CC">
          <w:rPr>
            <w:noProof/>
            <w:webHidden/>
          </w:rPr>
        </w:r>
        <w:r w:rsidR="001D79CC">
          <w:rPr>
            <w:noProof/>
            <w:webHidden/>
          </w:rPr>
          <w:fldChar w:fldCharType="separate"/>
        </w:r>
        <w:r w:rsidR="001D79CC">
          <w:rPr>
            <w:noProof/>
            <w:webHidden/>
          </w:rPr>
          <w:t>10</w:t>
        </w:r>
        <w:r w:rsidR="001D79CC">
          <w:rPr>
            <w:noProof/>
            <w:webHidden/>
          </w:rPr>
          <w:fldChar w:fldCharType="end"/>
        </w:r>
      </w:hyperlink>
    </w:p>
    <w:p w14:paraId="58BBBF13" w14:textId="77777777" w:rsidR="001D79CC" w:rsidRDefault="00CA23AB">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957110" w:history="1">
        <w:r w:rsidR="001D79CC" w:rsidRPr="00CD0E01">
          <w:rPr>
            <w:rStyle w:val="Hyperlink"/>
            <w:noProof/>
          </w:rPr>
          <w:t>3.8</w:t>
        </w:r>
        <w:r w:rsidR="001D79CC">
          <w:rPr>
            <w:rFonts w:asciiTheme="minorHAnsi" w:eastAsiaTheme="minorEastAsia" w:hAnsiTheme="minorHAnsi" w:cstheme="minorBidi"/>
            <w:smallCaps w:val="0"/>
            <w:noProof/>
            <w:sz w:val="22"/>
            <w:szCs w:val="22"/>
            <w:lang w:eastAsia="en-GB"/>
          </w:rPr>
          <w:tab/>
        </w:r>
        <w:r w:rsidR="001D79CC" w:rsidRPr="00CD0E01">
          <w:rPr>
            <w:rStyle w:val="Hyperlink"/>
            <w:noProof/>
          </w:rPr>
          <w:t>Receiver Performance</w:t>
        </w:r>
        <w:r w:rsidR="001D79CC">
          <w:rPr>
            <w:noProof/>
            <w:webHidden/>
          </w:rPr>
          <w:tab/>
        </w:r>
        <w:r w:rsidR="001D79CC">
          <w:rPr>
            <w:noProof/>
            <w:webHidden/>
          </w:rPr>
          <w:fldChar w:fldCharType="begin"/>
        </w:r>
        <w:r w:rsidR="001D79CC">
          <w:rPr>
            <w:noProof/>
            <w:webHidden/>
          </w:rPr>
          <w:instrText xml:space="preserve"> PAGEREF _Toc367957110 \h </w:instrText>
        </w:r>
        <w:r w:rsidR="001D79CC">
          <w:rPr>
            <w:noProof/>
            <w:webHidden/>
          </w:rPr>
        </w:r>
        <w:r w:rsidR="001D79CC">
          <w:rPr>
            <w:noProof/>
            <w:webHidden/>
          </w:rPr>
          <w:fldChar w:fldCharType="separate"/>
        </w:r>
        <w:r w:rsidR="001D79CC">
          <w:rPr>
            <w:noProof/>
            <w:webHidden/>
          </w:rPr>
          <w:t>10</w:t>
        </w:r>
        <w:r w:rsidR="001D79CC">
          <w:rPr>
            <w:noProof/>
            <w:webHidden/>
          </w:rPr>
          <w:fldChar w:fldCharType="end"/>
        </w:r>
      </w:hyperlink>
    </w:p>
    <w:p w14:paraId="359E184A" w14:textId="77777777" w:rsidR="001D79CC" w:rsidRDefault="00CA23AB">
      <w:pPr>
        <w:pStyle w:val="TOC1"/>
        <w:tabs>
          <w:tab w:val="left" w:pos="400"/>
          <w:tab w:val="right" w:leader="dot" w:pos="9017"/>
        </w:tabs>
        <w:rPr>
          <w:rFonts w:asciiTheme="minorHAnsi" w:eastAsiaTheme="minorEastAsia" w:hAnsiTheme="minorHAnsi" w:cstheme="minorBidi"/>
          <w:b w:val="0"/>
          <w:bCs w:val="0"/>
          <w:caps w:val="0"/>
          <w:noProof/>
          <w:sz w:val="22"/>
          <w:szCs w:val="22"/>
          <w:lang w:eastAsia="en-GB"/>
        </w:rPr>
      </w:pPr>
      <w:hyperlink w:anchor="_Toc367957111" w:history="1">
        <w:r w:rsidR="001D79CC" w:rsidRPr="00CD0E01">
          <w:rPr>
            <w:rStyle w:val="Hyperlink"/>
            <w:noProof/>
          </w:rPr>
          <w:t>4</w:t>
        </w:r>
        <w:r w:rsidR="001D79CC">
          <w:rPr>
            <w:rFonts w:asciiTheme="minorHAnsi" w:eastAsiaTheme="minorEastAsia" w:hAnsiTheme="minorHAnsi" w:cstheme="minorBidi"/>
            <w:b w:val="0"/>
            <w:bCs w:val="0"/>
            <w:caps w:val="0"/>
            <w:noProof/>
            <w:sz w:val="22"/>
            <w:szCs w:val="22"/>
            <w:lang w:eastAsia="en-GB"/>
          </w:rPr>
          <w:tab/>
        </w:r>
        <w:r w:rsidR="001D79CC" w:rsidRPr="00CD0E01">
          <w:rPr>
            <w:rStyle w:val="Hyperlink"/>
            <w:noProof/>
          </w:rPr>
          <w:t>Operational Aspects</w:t>
        </w:r>
        <w:r w:rsidR="001D79CC">
          <w:rPr>
            <w:noProof/>
            <w:webHidden/>
          </w:rPr>
          <w:tab/>
        </w:r>
        <w:r w:rsidR="001D79CC">
          <w:rPr>
            <w:noProof/>
            <w:webHidden/>
          </w:rPr>
          <w:fldChar w:fldCharType="begin"/>
        </w:r>
        <w:r w:rsidR="001D79CC">
          <w:rPr>
            <w:noProof/>
            <w:webHidden/>
          </w:rPr>
          <w:instrText xml:space="preserve"> PAGEREF _Toc367957111 \h </w:instrText>
        </w:r>
        <w:r w:rsidR="001D79CC">
          <w:rPr>
            <w:noProof/>
            <w:webHidden/>
          </w:rPr>
        </w:r>
        <w:r w:rsidR="001D79CC">
          <w:rPr>
            <w:noProof/>
            <w:webHidden/>
          </w:rPr>
          <w:fldChar w:fldCharType="separate"/>
        </w:r>
        <w:r w:rsidR="001D79CC">
          <w:rPr>
            <w:noProof/>
            <w:webHidden/>
          </w:rPr>
          <w:t>11</w:t>
        </w:r>
        <w:r w:rsidR="001D79CC">
          <w:rPr>
            <w:noProof/>
            <w:webHidden/>
          </w:rPr>
          <w:fldChar w:fldCharType="end"/>
        </w:r>
      </w:hyperlink>
    </w:p>
    <w:p w14:paraId="0D16A74D" w14:textId="77777777" w:rsidR="001D79CC" w:rsidRDefault="00CA23AB">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957112" w:history="1">
        <w:r w:rsidR="001D79CC" w:rsidRPr="00CD0E01">
          <w:rPr>
            <w:rStyle w:val="Hyperlink"/>
            <w:noProof/>
          </w:rPr>
          <w:t>4.1</w:t>
        </w:r>
        <w:r w:rsidR="001D79CC">
          <w:rPr>
            <w:rFonts w:asciiTheme="minorHAnsi" w:eastAsiaTheme="minorEastAsia" w:hAnsiTheme="minorHAnsi" w:cstheme="minorBidi"/>
            <w:smallCaps w:val="0"/>
            <w:noProof/>
            <w:sz w:val="22"/>
            <w:szCs w:val="22"/>
            <w:lang w:eastAsia="en-GB"/>
          </w:rPr>
          <w:tab/>
        </w:r>
        <w:r w:rsidR="001D79CC" w:rsidRPr="00CD0E01">
          <w:rPr>
            <w:rStyle w:val="Hyperlink"/>
            <w:noProof/>
          </w:rPr>
          <w:t>Reference Datum</w:t>
        </w:r>
        <w:r w:rsidR="001D79CC">
          <w:rPr>
            <w:noProof/>
            <w:webHidden/>
          </w:rPr>
          <w:tab/>
        </w:r>
        <w:r w:rsidR="001D79CC">
          <w:rPr>
            <w:noProof/>
            <w:webHidden/>
          </w:rPr>
          <w:fldChar w:fldCharType="begin"/>
        </w:r>
        <w:r w:rsidR="001D79CC">
          <w:rPr>
            <w:noProof/>
            <w:webHidden/>
          </w:rPr>
          <w:instrText xml:space="preserve"> PAGEREF _Toc367957112 \h </w:instrText>
        </w:r>
        <w:r w:rsidR="001D79CC">
          <w:rPr>
            <w:noProof/>
            <w:webHidden/>
          </w:rPr>
        </w:r>
        <w:r w:rsidR="001D79CC">
          <w:rPr>
            <w:noProof/>
            <w:webHidden/>
          </w:rPr>
          <w:fldChar w:fldCharType="separate"/>
        </w:r>
        <w:r w:rsidR="001D79CC">
          <w:rPr>
            <w:noProof/>
            <w:webHidden/>
          </w:rPr>
          <w:t>11</w:t>
        </w:r>
        <w:r w:rsidR="001D79CC">
          <w:rPr>
            <w:noProof/>
            <w:webHidden/>
          </w:rPr>
          <w:fldChar w:fldCharType="end"/>
        </w:r>
      </w:hyperlink>
    </w:p>
    <w:p w14:paraId="391CF556" w14:textId="77777777" w:rsidR="001D79CC" w:rsidRDefault="00CA23AB">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957113" w:history="1">
        <w:r w:rsidR="001D79CC" w:rsidRPr="00CD0E01">
          <w:rPr>
            <w:rStyle w:val="Hyperlink"/>
            <w:noProof/>
          </w:rPr>
          <w:t>4.2</w:t>
        </w:r>
        <w:r w:rsidR="001D79CC">
          <w:rPr>
            <w:rFonts w:asciiTheme="minorHAnsi" w:eastAsiaTheme="minorEastAsia" w:hAnsiTheme="minorHAnsi" w:cstheme="minorBidi"/>
            <w:smallCaps w:val="0"/>
            <w:noProof/>
            <w:sz w:val="22"/>
            <w:szCs w:val="22"/>
            <w:lang w:eastAsia="en-GB"/>
          </w:rPr>
          <w:tab/>
        </w:r>
        <w:r w:rsidR="001D79CC" w:rsidRPr="00CD0E01">
          <w:rPr>
            <w:rStyle w:val="Hyperlink"/>
            <w:noProof/>
          </w:rPr>
          <w:t>Monitoring</w:t>
        </w:r>
        <w:r w:rsidR="001D79CC">
          <w:rPr>
            <w:noProof/>
            <w:webHidden/>
          </w:rPr>
          <w:tab/>
        </w:r>
        <w:r w:rsidR="001D79CC">
          <w:rPr>
            <w:noProof/>
            <w:webHidden/>
          </w:rPr>
          <w:fldChar w:fldCharType="begin"/>
        </w:r>
        <w:r w:rsidR="001D79CC">
          <w:rPr>
            <w:noProof/>
            <w:webHidden/>
          </w:rPr>
          <w:instrText xml:space="preserve"> PAGEREF _Toc367957113 \h </w:instrText>
        </w:r>
        <w:r w:rsidR="001D79CC">
          <w:rPr>
            <w:noProof/>
            <w:webHidden/>
          </w:rPr>
        </w:r>
        <w:r w:rsidR="001D79CC">
          <w:rPr>
            <w:noProof/>
            <w:webHidden/>
          </w:rPr>
          <w:fldChar w:fldCharType="separate"/>
        </w:r>
        <w:r w:rsidR="001D79CC">
          <w:rPr>
            <w:noProof/>
            <w:webHidden/>
          </w:rPr>
          <w:t>11</w:t>
        </w:r>
        <w:r w:rsidR="001D79CC">
          <w:rPr>
            <w:noProof/>
            <w:webHidden/>
          </w:rPr>
          <w:fldChar w:fldCharType="end"/>
        </w:r>
      </w:hyperlink>
    </w:p>
    <w:p w14:paraId="26FCBF35" w14:textId="77777777" w:rsidR="001D79CC" w:rsidRDefault="00CA23AB">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957114" w:history="1">
        <w:r w:rsidR="001D79CC" w:rsidRPr="00CD0E01">
          <w:rPr>
            <w:rStyle w:val="Hyperlink"/>
            <w:noProof/>
          </w:rPr>
          <w:t>4.3</w:t>
        </w:r>
        <w:r w:rsidR="001D79CC">
          <w:rPr>
            <w:rFonts w:asciiTheme="minorHAnsi" w:eastAsiaTheme="minorEastAsia" w:hAnsiTheme="minorHAnsi" w:cstheme="minorBidi"/>
            <w:smallCaps w:val="0"/>
            <w:noProof/>
            <w:sz w:val="22"/>
            <w:szCs w:val="22"/>
            <w:lang w:eastAsia="en-GB"/>
          </w:rPr>
          <w:tab/>
        </w:r>
        <w:r w:rsidR="001D79CC" w:rsidRPr="00CD0E01">
          <w:rPr>
            <w:rStyle w:val="Hyperlink"/>
            <w:noProof/>
          </w:rPr>
          <w:t>Publication of information</w:t>
        </w:r>
        <w:r w:rsidR="001D79CC">
          <w:rPr>
            <w:noProof/>
            <w:webHidden/>
          </w:rPr>
          <w:tab/>
        </w:r>
        <w:r w:rsidR="001D79CC">
          <w:rPr>
            <w:noProof/>
            <w:webHidden/>
          </w:rPr>
          <w:fldChar w:fldCharType="begin"/>
        </w:r>
        <w:r w:rsidR="001D79CC">
          <w:rPr>
            <w:noProof/>
            <w:webHidden/>
          </w:rPr>
          <w:instrText xml:space="preserve"> PAGEREF _Toc367957114 \h </w:instrText>
        </w:r>
        <w:r w:rsidR="001D79CC">
          <w:rPr>
            <w:noProof/>
            <w:webHidden/>
          </w:rPr>
        </w:r>
        <w:r w:rsidR="001D79CC">
          <w:rPr>
            <w:noProof/>
            <w:webHidden/>
          </w:rPr>
          <w:fldChar w:fldCharType="separate"/>
        </w:r>
        <w:r w:rsidR="001D79CC">
          <w:rPr>
            <w:noProof/>
            <w:webHidden/>
          </w:rPr>
          <w:t>11</w:t>
        </w:r>
        <w:r w:rsidR="001D79CC">
          <w:rPr>
            <w:noProof/>
            <w:webHidden/>
          </w:rPr>
          <w:fldChar w:fldCharType="end"/>
        </w:r>
      </w:hyperlink>
    </w:p>
    <w:p w14:paraId="49401B5C" w14:textId="77777777" w:rsidR="001D79CC" w:rsidRDefault="00CA23AB">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957115" w:history="1">
        <w:r w:rsidR="001D79CC" w:rsidRPr="00CD0E01">
          <w:rPr>
            <w:rStyle w:val="Hyperlink"/>
            <w:noProof/>
          </w:rPr>
          <w:t>4.4</w:t>
        </w:r>
        <w:r w:rsidR="001D79CC">
          <w:rPr>
            <w:rFonts w:asciiTheme="minorHAnsi" w:eastAsiaTheme="minorEastAsia" w:hAnsiTheme="minorHAnsi" w:cstheme="minorBidi"/>
            <w:smallCaps w:val="0"/>
            <w:noProof/>
            <w:sz w:val="22"/>
            <w:szCs w:val="22"/>
            <w:lang w:eastAsia="en-GB"/>
          </w:rPr>
          <w:tab/>
        </w:r>
        <w:r w:rsidR="001D79CC" w:rsidRPr="00CD0E01">
          <w:rPr>
            <w:rStyle w:val="Hyperlink"/>
            <w:noProof/>
          </w:rPr>
          <w:t>Performance verification</w:t>
        </w:r>
        <w:r w:rsidR="001D79CC">
          <w:rPr>
            <w:noProof/>
            <w:webHidden/>
          </w:rPr>
          <w:tab/>
        </w:r>
        <w:r w:rsidR="001D79CC">
          <w:rPr>
            <w:noProof/>
            <w:webHidden/>
          </w:rPr>
          <w:fldChar w:fldCharType="begin"/>
        </w:r>
        <w:r w:rsidR="001D79CC">
          <w:rPr>
            <w:noProof/>
            <w:webHidden/>
          </w:rPr>
          <w:instrText xml:space="preserve"> PAGEREF _Toc367957115 \h </w:instrText>
        </w:r>
        <w:r w:rsidR="001D79CC">
          <w:rPr>
            <w:noProof/>
            <w:webHidden/>
          </w:rPr>
        </w:r>
        <w:r w:rsidR="001D79CC">
          <w:rPr>
            <w:noProof/>
            <w:webHidden/>
          </w:rPr>
          <w:fldChar w:fldCharType="separate"/>
        </w:r>
        <w:r w:rsidR="001D79CC">
          <w:rPr>
            <w:noProof/>
            <w:webHidden/>
          </w:rPr>
          <w:t>12</w:t>
        </w:r>
        <w:r w:rsidR="001D79CC">
          <w:rPr>
            <w:noProof/>
            <w:webHidden/>
          </w:rPr>
          <w:fldChar w:fldCharType="end"/>
        </w:r>
      </w:hyperlink>
    </w:p>
    <w:p w14:paraId="3B6680B9" w14:textId="77777777" w:rsidR="001D79CC" w:rsidRDefault="00CA23AB">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957116" w:history="1">
        <w:r w:rsidR="001D79CC" w:rsidRPr="00CD0E01">
          <w:rPr>
            <w:rStyle w:val="Hyperlink"/>
            <w:noProof/>
          </w:rPr>
          <w:t>4.4.1</w:t>
        </w:r>
        <w:r w:rsidR="001D79CC">
          <w:rPr>
            <w:rFonts w:asciiTheme="minorHAnsi" w:eastAsiaTheme="minorEastAsia" w:hAnsiTheme="minorHAnsi" w:cstheme="minorBidi"/>
            <w:i w:val="0"/>
            <w:iCs w:val="0"/>
            <w:noProof/>
            <w:sz w:val="22"/>
            <w:szCs w:val="22"/>
            <w:lang w:eastAsia="en-GB"/>
          </w:rPr>
          <w:tab/>
        </w:r>
        <w:r w:rsidR="001D79CC" w:rsidRPr="00CD0E01">
          <w:rPr>
            <w:rStyle w:val="Hyperlink"/>
            <w:noProof/>
          </w:rPr>
          <w:t>Coverage verification</w:t>
        </w:r>
        <w:r w:rsidR="001D79CC">
          <w:rPr>
            <w:noProof/>
            <w:webHidden/>
          </w:rPr>
          <w:tab/>
        </w:r>
        <w:r w:rsidR="001D79CC">
          <w:rPr>
            <w:noProof/>
            <w:webHidden/>
          </w:rPr>
          <w:fldChar w:fldCharType="begin"/>
        </w:r>
        <w:r w:rsidR="001D79CC">
          <w:rPr>
            <w:noProof/>
            <w:webHidden/>
          </w:rPr>
          <w:instrText xml:space="preserve"> PAGEREF _Toc367957116 \h </w:instrText>
        </w:r>
        <w:r w:rsidR="001D79CC">
          <w:rPr>
            <w:noProof/>
            <w:webHidden/>
          </w:rPr>
        </w:r>
        <w:r w:rsidR="001D79CC">
          <w:rPr>
            <w:noProof/>
            <w:webHidden/>
          </w:rPr>
          <w:fldChar w:fldCharType="separate"/>
        </w:r>
        <w:r w:rsidR="001D79CC">
          <w:rPr>
            <w:noProof/>
            <w:webHidden/>
          </w:rPr>
          <w:t>12</w:t>
        </w:r>
        <w:r w:rsidR="001D79CC">
          <w:rPr>
            <w:noProof/>
            <w:webHidden/>
          </w:rPr>
          <w:fldChar w:fldCharType="end"/>
        </w:r>
      </w:hyperlink>
    </w:p>
    <w:p w14:paraId="66650D0D" w14:textId="77777777" w:rsidR="001D79CC" w:rsidRDefault="00CA23AB">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957117" w:history="1">
        <w:r w:rsidR="001D79CC" w:rsidRPr="00CD0E01">
          <w:rPr>
            <w:rStyle w:val="Hyperlink"/>
            <w:noProof/>
            <w:highlight w:val="yellow"/>
          </w:rPr>
          <w:t>4.4.2</w:t>
        </w:r>
        <w:r w:rsidR="001D79CC">
          <w:rPr>
            <w:rFonts w:asciiTheme="minorHAnsi" w:eastAsiaTheme="minorEastAsia" w:hAnsiTheme="minorHAnsi" w:cstheme="minorBidi"/>
            <w:i w:val="0"/>
            <w:iCs w:val="0"/>
            <w:noProof/>
            <w:sz w:val="22"/>
            <w:szCs w:val="22"/>
            <w:lang w:eastAsia="en-GB"/>
          </w:rPr>
          <w:tab/>
        </w:r>
        <w:r w:rsidR="001D79CC" w:rsidRPr="00CD0E01">
          <w:rPr>
            <w:rStyle w:val="Hyperlink"/>
            <w:noProof/>
            <w:highlight w:val="yellow"/>
          </w:rPr>
          <w:t>Availability verification</w:t>
        </w:r>
        <w:r w:rsidR="001D79CC">
          <w:rPr>
            <w:noProof/>
            <w:webHidden/>
          </w:rPr>
          <w:tab/>
        </w:r>
        <w:r w:rsidR="001D79CC">
          <w:rPr>
            <w:noProof/>
            <w:webHidden/>
          </w:rPr>
          <w:fldChar w:fldCharType="begin"/>
        </w:r>
        <w:r w:rsidR="001D79CC">
          <w:rPr>
            <w:noProof/>
            <w:webHidden/>
          </w:rPr>
          <w:instrText xml:space="preserve"> PAGEREF _Toc367957117 \h </w:instrText>
        </w:r>
        <w:r w:rsidR="001D79CC">
          <w:rPr>
            <w:noProof/>
            <w:webHidden/>
          </w:rPr>
        </w:r>
        <w:r w:rsidR="001D79CC">
          <w:rPr>
            <w:noProof/>
            <w:webHidden/>
          </w:rPr>
          <w:fldChar w:fldCharType="separate"/>
        </w:r>
        <w:r w:rsidR="001D79CC">
          <w:rPr>
            <w:noProof/>
            <w:webHidden/>
          </w:rPr>
          <w:t>13</w:t>
        </w:r>
        <w:r w:rsidR="001D79CC">
          <w:rPr>
            <w:noProof/>
            <w:webHidden/>
          </w:rPr>
          <w:fldChar w:fldCharType="end"/>
        </w:r>
      </w:hyperlink>
    </w:p>
    <w:p w14:paraId="4DB28F60" w14:textId="77777777" w:rsidR="001D79CC" w:rsidRDefault="00CA23AB">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957118" w:history="1">
        <w:r w:rsidR="001D79CC" w:rsidRPr="00CD0E01">
          <w:rPr>
            <w:rStyle w:val="Hyperlink"/>
            <w:noProof/>
            <w:highlight w:val="yellow"/>
          </w:rPr>
          <w:t>4.4.3</w:t>
        </w:r>
        <w:r w:rsidR="001D79CC">
          <w:rPr>
            <w:rFonts w:asciiTheme="minorHAnsi" w:eastAsiaTheme="minorEastAsia" w:hAnsiTheme="minorHAnsi" w:cstheme="minorBidi"/>
            <w:i w:val="0"/>
            <w:iCs w:val="0"/>
            <w:noProof/>
            <w:sz w:val="22"/>
            <w:szCs w:val="22"/>
            <w:lang w:eastAsia="en-GB"/>
          </w:rPr>
          <w:tab/>
        </w:r>
        <w:r w:rsidR="001D79CC" w:rsidRPr="00CD0E01">
          <w:rPr>
            <w:rStyle w:val="Hyperlink"/>
            <w:noProof/>
            <w:highlight w:val="yellow"/>
          </w:rPr>
          <w:t>Continuity verification</w:t>
        </w:r>
        <w:r w:rsidR="001D79CC">
          <w:rPr>
            <w:noProof/>
            <w:webHidden/>
          </w:rPr>
          <w:tab/>
        </w:r>
        <w:r w:rsidR="001D79CC">
          <w:rPr>
            <w:noProof/>
            <w:webHidden/>
          </w:rPr>
          <w:fldChar w:fldCharType="begin"/>
        </w:r>
        <w:r w:rsidR="001D79CC">
          <w:rPr>
            <w:noProof/>
            <w:webHidden/>
          </w:rPr>
          <w:instrText xml:space="preserve"> PAGEREF _Toc367957118 \h </w:instrText>
        </w:r>
        <w:r w:rsidR="001D79CC">
          <w:rPr>
            <w:noProof/>
            <w:webHidden/>
          </w:rPr>
        </w:r>
        <w:r w:rsidR="001D79CC">
          <w:rPr>
            <w:noProof/>
            <w:webHidden/>
          </w:rPr>
          <w:fldChar w:fldCharType="separate"/>
        </w:r>
        <w:r w:rsidR="001D79CC">
          <w:rPr>
            <w:noProof/>
            <w:webHidden/>
          </w:rPr>
          <w:t>13</w:t>
        </w:r>
        <w:r w:rsidR="001D79CC">
          <w:rPr>
            <w:noProof/>
            <w:webHidden/>
          </w:rPr>
          <w:fldChar w:fldCharType="end"/>
        </w:r>
      </w:hyperlink>
    </w:p>
    <w:p w14:paraId="5633460B" w14:textId="77777777" w:rsidR="001D79CC" w:rsidRDefault="00CA23AB">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957119" w:history="1">
        <w:r w:rsidR="001D79CC" w:rsidRPr="00CD0E01">
          <w:rPr>
            <w:rStyle w:val="Hyperlink"/>
            <w:noProof/>
          </w:rPr>
          <w:t>4.4.4</w:t>
        </w:r>
        <w:r w:rsidR="001D79CC">
          <w:rPr>
            <w:rFonts w:asciiTheme="minorHAnsi" w:eastAsiaTheme="minorEastAsia" w:hAnsiTheme="minorHAnsi" w:cstheme="minorBidi"/>
            <w:i w:val="0"/>
            <w:iCs w:val="0"/>
            <w:noProof/>
            <w:sz w:val="22"/>
            <w:szCs w:val="22"/>
            <w:lang w:eastAsia="en-GB"/>
          </w:rPr>
          <w:tab/>
        </w:r>
        <w:r w:rsidR="001D79CC" w:rsidRPr="00CD0E01">
          <w:rPr>
            <w:rStyle w:val="Hyperlink"/>
            <w:noProof/>
          </w:rPr>
          <w:t>Integrity verification</w:t>
        </w:r>
        <w:r w:rsidR="001D79CC">
          <w:rPr>
            <w:noProof/>
            <w:webHidden/>
          </w:rPr>
          <w:tab/>
        </w:r>
        <w:r w:rsidR="001D79CC">
          <w:rPr>
            <w:noProof/>
            <w:webHidden/>
          </w:rPr>
          <w:fldChar w:fldCharType="begin"/>
        </w:r>
        <w:r w:rsidR="001D79CC">
          <w:rPr>
            <w:noProof/>
            <w:webHidden/>
          </w:rPr>
          <w:instrText xml:space="preserve"> PAGEREF _Toc367957119 \h </w:instrText>
        </w:r>
        <w:r w:rsidR="001D79CC">
          <w:rPr>
            <w:noProof/>
            <w:webHidden/>
          </w:rPr>
        </w:r>
        <w:r w:rsidR="001D79CC">
          <w:rPr>
            <w:noProof/>
            <w:webHidden/>
          </w:rPr>
          <w:fldChar w:fldCharType="separate"/>
        </w:r>
        <w:r w:rsidR="001D79CC">
          <w:rPr>
            <w:noProof/>
            <w:webHidden/>
          </w:rPr>
          <w:t>14</w:t>
        </w:r>
        <w:r w:rsidR="001D79CC">
          <w:rPr>
            <w:noProof/>
            <w:webHidden/>
          </w:rPr>
          <w:fldChar w:fldCharType="end"/>
        </w:r>
      </w:hyperlink>
    </w:p>
    <w:p w14:paraId="0812EA9E" w14:textId="77777777" w:rsidR="001D79CC" w:rsidRDefault="00CA23AB">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957120" w:history="1">
        <w:r w:rsidR="001D79CC" w:rsidRPr="00CD0E01">
          <w:rPr>
            <w:rStyle w:val="Hyperlink"/>
            <w:noProof/>
          </w:rPr>
          <w:t>4.4.5</w:t>
        </w:r>
        <w:r w:rsidR="001D79CC">
          <w:rPr>
            <w:rFonts w:asciiTheme="minorHAnsi" w:eastAsiaTheme="minorEastAsia" w:hAnsiTheme="minorHAnsi" w:cstheme="minorBidi"/>
            <w:i w:val="0"/>
            <w:iCs w:val="0"/>
            <w:noProof/>
            <w:sz w:val="22"/>
            <w:szCs w:val="22"/>
            <w:lang w:eastAsia="en-GB"/>
          </w:rPr>
          <w:tab/>
        </w:r>
        <w:r w:rsidR="001D79CC" w:rsidRPr="00CD0E01">
          <w:rPr>
            <w:rStyle w:val="Hyperlink"/>
            <w:noProof/>
          </w:rPr>
          <w:t>Accuracy verification</w:t>
        </w:r>
        <w:r w:rsidR="001D79CC">
          <w:rPr>
            <w:noProof/>
            <w:webHidden/>
          </w:rPr>
          <w:tab/>
        </w:r>
        <w:r w:rsidR="001D79CC">
          <w:rPr>
            <w:noProof/>
            <w:webHidden/>
          </w:rPr>
          <w:fldChar w:fldCharType="begin"/>
        </w:r>
        <w:r w:rsidR="001D79CC">
          <w:rPr>
            <w:noProof/>
            <w:webHidden/>
          </w:rPr>
          <w:instrText xml:space="preserve"> PAGEREF _Toc367957120 \h </w:instrText>
        </w:r>
        <w:r w:rsidR="001D79CC">
          <w:rPr>
            <w:noProof/>
            <w:webHidden/>
          </w:rPr>
        </w:r>
        <w:r w:rsidR="001D79CC">
          <w:rPr>
            <w:noProof/>
            <w:webHidden/>
          </w:rPr>
          <w:fldChar w:fldCharType="separate"/>
        </w:r>
        <w:r w:rsidR="001D79CC">
          <w:rPr>
            <w:noProof/>
            <w:webHidden/>
          </w:rPr>
          <w:t>14</w:t>
        </w:r>
        <w:r w:rsidR="001D79CC">
          <w:rPr>
            <w:noProof/>
            <w:webHidden/>
          </w:rPr>
          <w:fldChar w:fldCharType="end"/>
        </w:r>
      </w:hyperlink>
    </w:p>
    <w:p w14:paraId="58BF61F9" w14:textId="77777777" w:rsidR="001D79CC" w:rsidRDefault="00CA23AB">
      <w:pPr>
        <w:pStyle w:val="TOC1"/>
        <w:tabs>
          <w:tab w:val="left" w:pos="400"/>
          <w:tab w:val="right" w:leader="dot" w:pos="9017"/>
        </w:tabs>
        <w:rPr>
          <w:rFonts w:asciiTheme="minorHAnsi" w:eastAsiaTheme="minorEastAsia" w:hAnsiTheme="minorHAnsi" w:cstheme="minorBidi"/>
          <w:b w:val="0"/>
          <w:bCs w:val="0"/>
          <w:caps w:val="0"/>
          <w:noProof/>
          <w:sz w:val="22"/>
          <w:szCs w:val="22"/>
          <w:lang w:eastAsia="en-GB"/>
        </w:rPr>
      </w:pPr>
      <w:hyperlink w:anchor="_Toc367957121" w:history="1">
        <w:r w:rsidR="001D79CC" w:rsidRPr="00CD0E01">
          <w:rPr>
            <w:rStyle w:val="Hyperlink"/>
            <w:noProof/>
          </w:rPr>
          <w:t>5</w:t>
        </w:r>
        <w:r w:rsidR="001D79CC">
          <w:rPr>
            <w:rFonts w:asciiTheme="minorHAnsi" w:eastAsiaTheme="minorEastAsia" w:hAnsiTheme="minorHAnsi" w:cstheme="minorBidi"/>
            <w:b w:val="0"/>
            <w:bCs w:val="0"/>
            <w:caps w:val="0"/>
            <w:noProof/>
            <w:sz w:val="22"/>
            <w:szCs w:val="22"/>
            <w:lang w:eastAsia="en-GB"/>
          </w:rPr>
          <w:tab/>
        </w:r>
        <w:r w:rsidR="001D79CC" w:rsidRPr="00CD0E01">
          <w:rPr>
            <w:rStyle w:val="Hyperlink"/>
            <w:noProof/>
          </w:rPr>
          <w:t>References</w:t>
        </w:r>
        <w:r w:rsidR="001D79CC">
          <w:rPr>
            <w:noProof/>
            <w:webHidden/>
          </w:rPr>
          <w:tab/>
        </w:r>
        <w:r w:rsidR="001D79CC">
          <w:rPr>
            <w:noProof/>
            <w:webHidden/>
          </w:rPr>
          <w:fldChar w:fldCharType="begin"/>
        </w:r>
        <w:r w:rsidR="001D79CC">
          <w:rPr>
            <w:noProof/>
            <w:webHidden/>
          </w:rPr>
          <w:instrText xml:space="preserve"> PAGEREF _Toc367957121 \h </w:instrText>
        </w:r>
        <w:r w:rsidR="001D79CC">
          <w:rPr>
            <w:noProof/>
            <w:webHidden/>
          </w:rPr>
        </w:r>
        <w:r w:rsidR="001D79CC">
          <w:rPr>
            <w:noProof/>
            <w:webHidden/>
          </w:rPr>
          <w:fldChar w:fldCharType="separate"/>
        </w:r>
        <w:r w:rsidR="001D79CC">
          <w:rPr>
            <w:noProof/>
            <w:webHidden/>
          </w:rPr>
          <w:t>14</w:t>
        </w:r>
        <w:r w:rsidR="001D79CC">
          <w:rPr>
            <w:noProof/>
            <w:webHidden/>
          </w:rPr>
          <w:fldChar w:fldCharType="end"/>
        </w:r>
      </w:hyperlink>
    </w:p>
    <w:p w14:paraId="411E7E99" w14:textId="77777777" w:rsidR="001D79CC" w:rsidRDefault="00CA23AB">
      <w:pPr>
        <w:pStyle w:val="TOC1"/>
        <w:tabs>
          <w:tab w:val="right" w:leader="dot" w:pos="9017"/>
        </w:tabs>
        <w:rPr>
          <w:rFonts w:asciiTheme="minorHAnsi" w:eastAsiaTheme="minorEastAsia" w:hAnsiTheme="minorHAnsi" w:cstheme="minorBidi"/>
          <w:b w:val="0"/>
          <w:bCs w:val="0"/>
          <w:caps w:val="0"/>
          <w:noProof/>
          <w:sz w:val="22"/>
          <w:szCs w:val="22"/>
          <w:lang w:eastAsia="en-GB"/>
        </w:rPr>
      </w:pPr>
      <w:hyperlink w:anchor="_Toc367957122" w:history="1">
        <w:r w:rsidR="001D79CC" w:rsidRPr="00CD0E01">
          <w:rPr>
            <w:rStyle w:val="Hyperlink"/>
            <w:noProof/>
          </w:rPr>
          <w:t>ANNEXES</w:t>
        </w:r>
        <w:r w:rsidR="001D79CC">
          <w:rPr>
            <w:noProof/>
            <w:webHidden/>
          </w:rPr>
          <w:tab/>
        </w:r>
        <w:r w:rsidR="001D79CC">
          <w:rPr>
            <w:noProof/>
            <w:webHidden/>
          </w:rPr>
          <w:fldChar w:fldCharType="begin"/>
        </w:r>
        <w:r w:rsidR="001D79CC">
          <w:rPr>
            <w:noProof/>
            <w:webHidden/>
          </w:rPr>
          <w:instrText xml:space="preserve"> PAGEREF _Toc367957122 \h </w:instrText>
        </w:r>
        <w:r w:rsidR="001D79CC">
          <w:rPr>
            <w:noProof/>
            <w:webHidden/>
          </w:rPr>
        </w:r>
        <w:r w:rsidR="001D79CC">
          <w:rPr>
            <w:noProof/>
            <w:webHidden/>
          </w:rPr>
          <w:fldChar w:fldCharType="separate"/>
        </w:r>
        <w:r w:rsidR="001D79CC">
          <w:rPr>
            <w:noProof/>
            <w:webHidden/>
          </w:rPr>
          <w:t>17</w:t>
        </w:r>
        <w:r w:rsidR="001D79CC">
          <w:rPr>
            <w:noProof/>
            <w:webHidden/>
          </w:rPr>
          <w:fldChar w:fldCharType="end"/>
        </w:r>
      </w:hyperlink>
    </w:p>
    <w:p w14:paraId="49EB9810" w14:textId="77777777" w:rsidR="001D79CC" w:rsidRDefault="00CA23AB">
      <w:pPr>
        <w:pStyle w:val="TOC2"/>
        <w:tabs>
          <w:tab w:val="left" w:pos="1400"/>
          <w:tab w:val="right" w:leader="dot" w:pos="9017"/>
        </w:tabs>
        <w:rPr>
          <w:rFonts w:asciiTheme="minorHAnsi" w:eastAsiaTheme="minorEastAsia" w:hAnsiTheme="minorHAnsi" w:cstheme="minorBidi"/>
          <w:smallCaps w:val="0"/>
          <w:noProof/>
          <w:sz w:val="22"/>
          <w:szCs w:val="22"/>
          <w:lang w:eastAsia="en-GB"/>
        </w:rPr>
      </w:pPr>
      <w:hyperlink w:anchor="_Toc367957123" w:history="1">
        <w:r w:rsidR="001D79CC" w:rsidRPr="00CD0E01">
          <w:rPr>
            <w:rStyle w:val="Hyperlink"/>
            <w:noProof/>
          </w:rPr>
          <w:t>ANNEX A</w:t>
        </w:r>
        <w:r w:rsidR="001D79CC">
          <w:rPr>
            <w:rFonts w:asciiTheme="minorHAnsi" w:eastAsiaTheme="minorEastAsia" w:hAnsiTheme="minorHAnsi" w:cstheme="minorBidi"/>
            <w:smallCaps w:val="0"/>
            <w:noProof/>
            <w:sz w:val="22"/>
            <w:szCs w:val="22"/>
            <w:lang w:eastAsia="en-GB"/>
          </w:rPr>
          <w:tab/>
        </w:r>
        <w:r w:rsidR="001D79CC" w:rsidRPr="00CD0E01">
          <w:rPr>
            <w:rStyle w:val="Hyperlink"/>
            <w:noProof/>
          </w:rPr>
          <w:t>Definitions</w:t>
        </w:r>
        <w:r w:rsidR="001D79CC">
          <w:rPr>
            <w:noProof/>
            <w:webHidden/>
          </w:rPr>
          <w:tab/>
        </w:r>
        <w:r w:rsidR="001D79CC">
          <w:rPr>
            <w:noProof/>
            <w:webHidden/>
          </w:rPr>
          <w:fldChar w:fldCharType="begin"/>
        </w:r>
        <w:r w:rsidR="001D79CC">
          <w:rPr>
            <w:noProof/>
            <w:webHidden/>
          </w:rPr>
          <w:instrText xml:space="preserve"> PAGEREF _Toc367957123 \h </w:instrText>
        </w:r>
        <w:r w:rsidR="001D79CC">
          <w:rPr>
            <w:noProof/>
            <w:webHidden/>
          </w:rPr>
        </w:r>
        <w:r w:rsidR="001D79CC">
          <w:rPr>
            <w:noProof/>
            <w:webHidden/>
          </w:rPr>
          <w:fldChar w:fldCharType="separate"/>
        </w:r>
        <w:r w:rsidR="001D79CC">
          <w:rPr>
            <w:noProof/>
            <w:webHidden/>
          </w:rPr>
          <w:t>17</w:t>
        </w:r>
        <w:r w:rsidR="001D79CC">
          <w:rPr>
            <w:noProof/>
            <w:webHidden/>
          </w:rPr>
          <w:fldChar w:fldCharType="end"/>
        </w:r>
      </w:hyperlink>
    </w:p>
    <w:p w14:paraId="6E35678A" w14:textId="77777777" w:rsidR="001D79CC" w:rsidRDefault="00CA23AB">
      <w:pPr>
        <w:pStyle w:val="TOC2"/>
        <w:tabs>
          <w:tab w:val="right" w:leader="dot" w:pos="9017"/>
        </w:tabs>
        <w:rPr>
          <w:rFonts w:asciiTheme="minorHAnsi" w:eastAsiaTheme="minorEastAsia" w:hAnsiTheme="minorHAnsi" w:cstheme="minorBidi"/>
          <w:smallCaps w:val="0"/>
          <w:noProof/>
          <w:sz w:val="22"/>
          <w:szCs w:val="22"/>
          <w:lang w:eastAsia="en-GB"/>
        </w:rPr>
      </w:pPr>
      <w:hyperlink w:anchor="_Toc367957124" w:history="1">
        <w:r w:rsidR="001D79CC" w:rsidRPr="00CD0E01">
          <w:rPr>
            <w:rStyle w:val="Hyperlink"/>
            <w:noProof/>
          </w:rPr>
          <w:t>eLoran pulse</w:t>
        </w:r>
        <w:r w:rsidR="001D79CC">
          <w:rPr>
            <w:noProof/>
            <w:webHidden/>
          </w:rPr>
          <w:tab/>
        </w:r>
        <w:r w:rsidR="001D79CC">
          <w:rPr>
            <w:noProof/>
            <w:webHidden/>
          </w:rPr>
          <w:fldChar w:fldCharType="begin"/>
        </w:r>
        <w:r w:rsidR="001D79CC">
          <w:rPr>
            <w:noProof/>
            <w:webHidden/>
          </w:rPr>
          <w:instrText xml:space="preserve"> PAGEREF _Toc367957124 \h </w:instrText>
        </w:r>
        <w:r w:rsidR="001D79CC">
          <w:rPr>
            <w:noProof/>
            <w:webHidden/>
          </w:rPr>
        </w:r>
        <w:r w:rsidR="001D79CC">
          <w:rPr>
            <w:noProof/>
            <w:webHidden/>
          </w:rPr>
          <w:fldChar w:fldCharType="separate"/>
        </w:r>
        <w:r w:rsidR="001D79CC">
          <w:rPr>
            <w:noProof/>
            <w:webHidden/>
          </w:rPr>
          <w:t>17</w:t>
        </w:r>
        <w:r w:rsidR="001D79CC">
          <w:rPr>
            <w:noProof/>
            <w:webHidden/>
          </w:rPr>
          <w:fldChar w:fldCharType="end"/>
        </w:r>
      </w:hyperlink>
    </w:p>
    <w:p w14:paraId="11D20F26" w14:textId="77777777" w:rsidR="001D79CC" w:rsidRDefault="00CA23AB">
      <w:pPr>
        <w:pStyle w:val="TOC2"/>
        <w:tabs>
          <w:tab w:val="right" w:leader="dot" w:pos="9017"/>
        </w:tabs>
        <w:rPr>
          <w:rFonts w:asciiTheme="minorHAnsi" w:eastAsiaTheme="minorEastAsia" w:hAnsiTheme="minorHAnsi" w:cstheme="minorBidi"/>
          <w:smallCaps w:val="0"/>
          <w:noProof/>
          <w:sz w:val="22"/>
          <w:szCs w:val="22"/>
          <w:lang w:eastAsia="en-GB"/>
        </w:rPr>
      </w:pPr>
      <w:hyperlink w:anchor="_Toc367957125" w:history="1">
        <w:r w:rsidR="001D79CC" w:rsidRPr="00CD0E01">
          <w:rPr>
            <w:rStyle w:val="Hyperlink"/>
            <w:noProof/>
          </w:rPr>
          <w:t>Loran Data Channel</w:t>
        </w:r>
        <w:r w:rsidR="001D79CC">
          <w:rPr>
            <w:noProof/>
            <w:webHidden/>
          </w:rPr>
          <w:tab/>
        </w:r>
        <w:r w:rsidR="001D79CC">
          <w:rPr>
            <w:noProof/>
            <w:webHidden/>
          </w:rPr>
          <w:fldChar w:fldCharType="begin"/>
        </w:r>
        <w:r w:rsidR="001D79CC">
          <w:rPr>
            <w:noProof/>
            <w:webHidden/>
          </w:rPr>
          <w:instrText xml:space="preserve"> PAGEREF _Toc367957125 \h </w:instrText>
        </w:r>
        <w:r w:rsidR="001D79CC">
          <w:rPr>
            <w:noProof/>
            <w:webHidden/>
          </w:rPr>
        </w:r>
        <w:r w:rsidR="001D79CC">
          <w:rPr>
            <w:noProof/>
            <w:webHidden/>
          </w:rPr>
          <w:fldChar w:fldCharType="separate"/>
        </w:r>
        <w:r w:rsidR="001D79CC">
          <w:rPr>
            <w:noProof/>
            <w:webHidden/>
          </w:rPr>
          <w:t>17</w:t>
        </w:r>
        <w:r w:rsidR="001D79CC">
          <w:rPr>
            <w:noProof/>
            <w:webHidden/>
          </w:rPr>
          <w:fldChar w:fldCharType="end"/>
        </w:r>
      </w:hyperlink>
    </w:p>
    <w:p w14:paraId="429BDB94" w14:textId="77777777" w:rsidR="001D79CC" w:rsidRDefault="00CA23AB">
      <w:pPr>
        <w:pStyle w:val="TOC2"/>
        <w:tabs>
          <w:tab w:val="right" w:leader="dot" w:pos="9017"/>
        </w:tabs>
        <w:rPr>
          <w:rFonts w:asciiTheme="minorHAnsi" w:eastAsiaTheme="minorEastAsia" w:hAnsiTheme="minorHAnsi" w:cstheme="minorBidi"/>
          <w:smallCaps w:val="0"/>
          <w:noProof/>
          <w:sz w:val="22"/>
          <w:szCs w:val="22"/>
          <w:lang w:eastAsia="en-GB"/>
        </w:rPr>
      </w:pPr>
      <w:hyperlink w:anchor="_Toc367957126" w:history="1">
        <w:r w:rsidR="001D79CC" w:rsidRPr="00CD0E01">
          <w:rPr>
            <w:rStyle w:val="Hyperlink"/>
            <w:noProof/>
          </w:rPr>
          <w:t>Additional Secondary Phase Factor Grid</w:t>
        </w:r>
        <w:r w:rsidR="001D79CC">
          <w:rPr>
            <w:noProof/>
            <w:webHidden/>
          </w:rPr>
          <w:tab/>
        </w:r>
        <w:r w:rsidR="001D79CC">
          <w:rPr>
            <w:noProof/>
            <w:webHidden/>
          </w:rPr>
          <w:fldChar w:fldCharType="begin"/>
        </w:r>
        <w:r w:rsidR="001D79CC">
          <w:rPr>
            <w:noProof/>
            <w:webHidden/>
          </w:rPr>
          <w:instrText xml:space="preserve"> PAGEREF _Toc367957126 \h </w:instrText>
        </w:r>
        <w:r w:rsidR="001D79CC">
          <w:rPr>
            <w:noProof/>
            <w:webHidden/>
          </w:rPr>
        </w:r>
        <w:r w:rsidR="001D79CC">
          <w:rPr>
            <w:noProof/>
            <w:webHidden/>
          </w:rPr>
          <w:fldChar w:fldCharType="separate"/>
        </w:r>
        <w:r w:rsidR="001D79CC">
          <w:rPr>
            <w:noProof/>
            <w:webHidden/>
          </w:rPr>
          <w:t>18</w:t>
        </w:r>
        <w:r w:rsidR="001D79CC">
          <w:rPr>
            <w:noProof/>
            <w:webHidden/>
          </w:rPr>
          <w:fldChar w:fldCharType="end"/>
        </w:r>
      </w:hyperlink>
    </w:p>
    <w:p w14:paraId="70438E23" w14:textId="77777777" w:rsidR="001D79CC" w:rsidRDefault="00CA23AB">
      <w:pPr>
        <w:pStyle w:val="TOC2"/>
        <w:tabs>
          <w:tab w:val="right" w:leader="dot" w:pos="9017"/>
        </w:tabs>
        <w:rPr>
          <w:rFonts w:asciiTheme="minorHAnsi" w:eastAsiaTheme="minorEastAsia" w:hAnsiTheme="minorHAnsi" w:cstheme="minorBidi"/>
          <w:smallCaps w:val="0"/>
          <w:noProof/>
          <w:sz w:val="22"/>
          <w:szCs w:val="22"/>
          <w:lang w:eastAsia="en-GB"/>
        </w:rPr>
      </w:pPr>
      <w:hyperlink w:anchor="_Toc367957127" w:history="1">
        <w:r w:rsidR="001D79CC" w:rsidRPr="00CD0E01">
          <w:rPr>
            <w:rStyle w:val="Hyperlink"/>
            <w:noProof/>
          </w:rPr>
          <w:t>eLoran Receiving Equipment</w:t>
        </w:r>
        <w:r w:rsidR="001D79CC">
          <w:rPr>
            <w:noProof/>
            <w:webHidden/>
          </w:rPr>
          <w:tab/>
        </w:r>
        <w:r w:rsidR="001D79CC">
          <w:rPr>
            <w:noProof/>
            <w:webHidden/>
          </w:rPr>
          <w:fldChar w:fldCharType="begin"/>
        </w:r>
        <w:r w:rsidR="001D79CC">
          <w:rPr>
            <w:noProof/>
            <w:webHidden/>
          </w:rPr>
          <w:instrText xml:space="preserve"> PAGEREF _Toc367957127 \h </w:instrText>
        </w:r>
        <w:r w:rsidR="001D79CC">
          <w:rPr>
            <w:noProof/>
            <w:webHidden/>
          </w:rPr>
        </w:r>
        <w:r w:rsidR="001D79CC">
          <w:rPr>
            <w:noProof/>
            <w:webHidden/>
          </w:rPr>
          <w:fldChar w:fldCharType="separate"/>
        </w:r>
        <w:r w:rsidR="001D79CC">
          <w:rPr>
            <w:noProof/>
            <w:webHidden/>
          </w:rPr>
          <w:t>18</w:t>
        </w:r>
        <w:r w:rsidR="001D79CC">
          <w:rPr>
            <w:noProof/>
            <w:webHidden/>
          </w:rPr>
          <w:fldChar w:fldCharType="end"/>
        </w:r>
      </w:hyperlink>
    </w:p>
    <w:p w14:paraId="6AB0B898" w14:textId="77777777" w:rsidR="001D79CC" w:rsidRDefault="00CA23AB">
      <w:pPr>
        <w:pStyle w:val="TOC2"/>
        <w:tabs>
          <w:tab w:val="right" w:leader="dot" w:pos="9017"/>
        </w:tabs>
        <w:rPr>
          <w:rFonts w:asciiTheme="minorHAnsi" w:eastAsiaTheme="minorEastAsia" w:hAnsiTheme="minorHAnsi" w:cstheme="minorBidi"/>
          <w:smallCaps w:val="0"/>
          <w:noProof/>
          <w:sz w:val="22"/>
          <w:szCs w:val="22"/>
          <w:lang w:eastAsia="en-GB"/>
        </w:rPr>
      </w:pPr>
      <w:hyperlink w:anchor="_Toc367957128" w:history="1">
        <w:r w:rsidR="001D79CC" w:rsidRPr="00CD0E01">
          <w:rPr>
            <w:rStyle w:val="Hyperlink"/>
            <w:noProof/>
          </w:rPr>
          <w:t>Nominal eLoran Antenna</w:t>
        </w:r>
        <w:r w:rsidR="001D79CC">
          <w:rPr>
            <w:noProof/>
            <w:webHidden/>
          </w:rPr>
          <w:tab/>
        </w:r>
        <w:r w:rsidR="001D79CC">
          <w:rPr>
            <w:noProof/>
            <w:webHidden/>
          </w:rPr>
          <w:fldChar w:fldCharType="begin"/>
        </w:r>
        <w:r w:rsidR="001D79CC">
          <w:rPr>
            <w:noProof/>
            <w:webHidden/>
          </w:rPr>
          <w:instrText xml:space="preserve"> PAGEREF _Toc367957128 \h </w:instrText>
        </w:r>
        <w:r w:rsidR="001D79CC">
          <w:rPr>
            <w:noProof/>
            <w:webHidden/>
          </w:rPr>
        </w:r>
        <w:r w:rsidR="001D79CC">
          <w:rPr>
            <w:noProof/>
            <w:webHidden/>
          </w:rPr>
          <w:fldChar w:fldCharType="separate"/>
        </w:r>
        <w:r w:rsidR="001D79CC">
          <w:rPr>
            <w:noProof/>
            <w:webHidden/>
          </w:rPr>
          <w:t>18</w:t>
        </w:r>
        <w:r w:rsidR="001D79CC">
          <w:rPr>
            <w:noProof/>
            <w:webHidden/>
          </w:rPr>
          <w:fldChar w:fldCharType="end"/>
        </w:r>
      </w:hyperlink>
    </w:p>
    <w:p w14:paraId="18A67E01" w14:textId="77777777" w:rsidR="001D79CC" w:rsidRDefault="00CA23AB">
      <w:pPr>
        <w:pStyle w:val="TOC2"/>
        <w:tabs>
          <w:tab w:val="right" w:leader="dot" w:pos="9017"/>
        </w:tabs>
        <w:rPr>
          <w:rFonts w:asciiTheme="minorHAnsi" w:eastAsiaTheme="minorEastAsia" w:hAnsiTheme="minorHAnsi" w:cstheme="minorBidi"/>
          <w:smallCaps w:val="0"/>
          <w:noProof/>
          <w:sz w:val="22"/>
          <w:szCs w:val="22"/>
          <w:lang w:eastAsia="en-GB"/>
        </w:rPr>
      </w:pPr>
      <w:hyperlink w:anchor="_Toc367957129" w:history="1">
        <w:r w:rsidR="001D79CC" w:rsidRPr="00CD0E01">
          <w:rPr>
            <w:rStyle w:val="Hyperlink"/>
            <w:noProof/>
          </w:rPr>
          <w:t>Legacy Loran-C Receiver</w:t>
        </w:r>
        <w:r w:rsidR="001D79CC">
          <w:rPr>
            <w:noProof/>
            <w:webHidden/>
          </w:rPr>
          <w:tab/>
        </w:r>
        <w:r w:rsidR="001D79CC">
          <w:rPr>
            <w:noProof/>
            <w:webHidden/>
          </w:rPr>
          <w:fldChar w:fldCharType="begin"/>
        </w:r>
        <w:r w:rsidR="001D79CC">
          <w:rPr>
            <w:noProof/>
            <w:webHidden/>
          </w:rPr>
          <w:instrText xml:space="preserve"> PAGEREF _Toc367957129 \h </w:instrText>
        </w:r>
        <w:r w:rsidR="001D79CC">
          <w:rPr>
            <w:noProof/>
            <w:webHidden/>
          </w:rPr>
        </w:r>
        <w:r w:rsidR="001D79CC">
          <w:rPr>
            <w:noProof/>
            <w:webHidden/>
          </w:rPr>
          <w:fldChar w:fldCharType="separate"/>
        </w:r>
        <w:r w:rsidR="001D79CC">
          <w:rPr>
            <w:noProof/>
            <w:webHidden/>
          </w:rPr>
          <w:t>18</w:t>
        </w:r>
        <w:r w:rsidR="001D79CC">
          <w:rPr>
            <w:noProof/>
            <w:webHidden/>
          </w:rPr>
          <w:fldChar w:fldCharType="end"/>
        </w:r>
      </w:hyperlink>
    </w:p>
    <w:p w14:paraId="463CBD96" w14:textId="77777777" w:rsidR="001D79CC" w:rsidRDefault="00CA23AB">
      <w:pPr>
        <w:pStyle w:val="TOC2"/>
        <w:tabs>
          <w:tab w:val="right" w:leader="dot" w:pos="9017"/>
        </w:tabs>
        <w:rPr>
          <w:rFonts w:asciiTheme="minorHAnsi" w:eastAsiaTheme="minorEastAsia" w:hAnsiTheme="minorHAnsi" w:cstheme="minorBidi"/>
          <w:smallCaps w:val="0"/>
          <w:noProof/>
          <w:sz w:val="22"/>
          <w:szCs w:val="22"/>
          <w:lang w:eastAsia="en-GB"/>
        </w:rPr>
      </w:pPr>
      <w:hyperlink w:anchor="_Toc367957130" w:history="1">
        <w:r w:rsidR="001D79CC" w:rsidRPr="00CD0E01">
          <w:rPr>
            <w:rStyle w:val="Hyperlink"/>
            <w:noProof/>
          </w:rPr>
          <w:t>All-in-View</w:t>
        </w:r>
        <w:r w:rsidR="001D79CC">
          <w:rPr>
            <w:noProof/>
            <w:webHidden/>
          </w:rPr>
          <w:tab/>
        </w:r>
        <w:r w:rsidR="001D79CC">
          <w:rPr>
            <w:noProof/>
            <w:webHidden/>
          </w:rPr>
          <w:fldChar w:fldCharType="begin"/>
        </w:r>
        <w:r w:rsidR="001D79CC">
          <w:rPr>
            <w:noProof/>
            <w:webHidden/>
          </w:rPr>
          <w:instrText xml:space="preserve"> PAGEREF _Toc367957130 \h </w:instrText>
        </w:r>
        <w:r w:rsidR="001D79CC">
          <w:rPr>
            <w:noProof/>
            <w:webHidden/>
          </w:rPr>
        </w:r>
        <w:r w:rsidR="001D79CC">
          <w:rPr>
            <w:noProof/>
            <w:webHidden/>
          </w:rPr>
          <w:fldChar w:fldCharType="separate"/>
        </w:r>
        <w:r w:rsidR="001D79CC">
          <w:rPr>
            <w:noProof/>
            <w:webHidden/>
          </w:rPr>
          <w:t>18</w:t>
        </w:r>
        <w:r w:rsidR="001D79CC">
          <w:rPr>
            <w:noProof/>
            <w:webHidden/>
          </w:rPr>
          <w:fldChar w:fldCharType="end"/>
        </w:r>
      </w:hyperlink>
    </w:p>
    <w:p w14:paraId="2341F970" w14:textId="77777777" w:rsidR="001D79CC" w:rsidRDefault="00CA23AB">
      <w:pPr>
        <w:pStyle w:val="TOC2"/>
        <w:tabs>
          <w:tab w:val="right" w:leader="dot" w:pos="9017"/>
        </w:tabs>
        <w:rPr>
          <w:rFonts w:asciiTheme="minorHAnsi" w:eastAsiaTheme="minorEastAsia" w:hAnsiTheme="minorHAnsi" w:cstheme="minorBidi"/>
          <w:smallCaps w:val="0"/>
          <w:noProof/>
          <w:sz w:val="22"/>
          <w:szCs w:val="22"/>
          <w:lang w:eastAsia="en-GB"/>
        </w:rPr>
      </w:pPr>
      <w:hyperlink w:anchor="_Toc367957131" w:history="1">
        <w:r w:rsidR="001D79CC" w:rsidRPr="00CD0E01">
          <w:rPr>
            <w:rStyle w:val="Hyperlink"/>
            <w:noProof/>
          </w:rPr>
          <w:t>Error budget</w:t>
        </w:r>
        <w:r w:rsidR="001D79CC">
          <w:rPr>
            <w:noProof/>
            <w:webHidden/>
          </w:rPr>
          <w:tab/>
        </w:r>
        <w:r w:rsidR="001D79CC">
          <w:rPr>
            <w:noProof/>
            <w:webHidden/>
          </w:rPr>
          <w:fldChar w:fldCharType="begin"/>
        </w:r>
        <w:r w:rsidR="001D79CC">
          <w:rPr>
            <w:noProof/>
            <w:webHidden/>
          </w:rPr>
          <w:instrText xml:space="preserve"> PAGEREF _Toc367957131 \h </w:instrText>
        </w:r>
        <w:r w:rsidR="001D79CC">
          <w:rPr>
            <w:noProof/>
            <w:webHidden/>
          </w:rPr>
        </w:r>
        <w:r w:rsidR="001D79CC">
          <w:rPr>
            <w:noProof/>
            <w:webHidden/>
          </w:rPr>
          <w:fldChar w:fldCharType="separate"/>
        </w:r>
        <w:r w:rsidR="001D79CC">
          <w:rPr>
            <w:noProof/>
            <w:webHidden/>
          </w:rPr>
          <w:t>18</w:t>
        </w:r>
        <w:r w:rsidR="001D79CC">
          <w:rPr>
            <w:noProof/>
            <w:webHidden/>
          </w:rPr>
          <w:fldChar w:fldCharType="end"/>
        </w:r>
      </w:hyperlink>
    </w:p>
    <w:p w14:paraId="350AFE47" w14:textId="77777777" w:rsidR="001D79CC" w:rsidRDefault="00CA23AB">
      <w:pPr>
        <w:pStyle w:val="TOC2"/>
        <w:tabs>
          <w:tab w:val="right" w:leader="dot" w:pos="9017"/>
        </w:tabs>
        <w:rPr>
          <w:rFonts w:asciiTheme="minorHAnsi" w:eastAsiaTheme="minorEastAsia" w:hAnsiTheme="minorHAnsi" w:cstheme="minorBidi"/>
          <w:smallCaps w:val="0"/>
          <w:noProof/>
          <w:sz w:val="22"/>
          <w:szCs w:val="22"/>
          <w:lang w:eastAsia="en-GB"/>
        </w:rPr>
      </w:pPr>
      <w:hyperlink w:anchor="_Toc367957132" w:history="1">
        <w:r w:rsidR="001D79CC" w:rsidRPr="00CD0E01">
          <w:rPr>
            <w:rStyle w:val="Hyperlink"/>
            <w:noProof/>
          </w:rPr>
          <w:t>2drms</w:t>
        </w:r>
        <w:r w:rsidR="001D79CC">
          <w:rPr>
            <w:noProof/>
            <w:webHidden/>
          </w:rPr>
          <w:tab/>
        </w:r>
        <w:r w:rsidR="001D79CC">
          <w:rPr>
            <w:noProof/>
            <w:webHidden/>
          </w:rPr>
          <w:fldChar w:fldCharType="begin"/>
        </w:r>
        <w:r w:rsidR="001D79CC">
          <w:rPr>
            <w:noProof/>
            <w:webHidden/>
          </w:rPr>
          <w:instrText xml:space="preserve"> PAGEREF _Toc367957132 \h </w:instrText>
        </w:r>
        <w:r w:rsidR="001D79CC">
          <w:rPr>
            <w:noProof/>
            <w:webHidden/>
          </w:rPr>
        </w:r>
        <w:r w:rsidR="001D79CC">
          <w:rPr>
            <w:noProof/>
            <w:webHidden/>
          </w:rPr>
          <w:fldChar w:fldCharType="separate"/>
        </w:r>
        <w:r w:rsidR="001D79CC">
          <w:rPr>
            <w:noProof/>
            <w:webHidden/>
          </w:rPr>
          <w:t>18</w:t>
        </w:r>
        <w:r w:rsidR="001D79CC">
          <w:rPr>
            <w:noProof/>
            <w:webHidden/>
          </w:rPr>
          <w:fldChar w:fldCharType="end"/>
        </w:r>
      </w:hyperlink>
    </w:p>
    <w:p w14:paraId="01C9B34D" w14:textId="77777777" w:rsidR="001D79CC" w:rsidRDefault="00CA23AB">
      <w:pPr>
        <w:pStyle w:val="TOC1"/>
        <w:tabs>
          <w:tab w:val="right" w:leader="dot" w:pos="9017"/>
        </w:tabs>
        <w:rPr>
          <w:rFonts w:asciiTheme="minorHAnsi" w:eastAsiaTheme="minorEastAsia" w:hAnsiTheme="minorHAnsi" w:cstheme="minorBidi"/>
          <w:b w:val="0"/>
          <w:bCs w:val="0"/>
          <w:caps w:val="0"/>
          <w:noProof/>
          <w:sz w:val="22"/>
          <w:szCs w:val="22"/>
          <w:lang w:eastAsia="en-GB"/>
        </w:rPr>
      </w:pPr>
      <w:hyperlink w:anchor="_Toc367957133" w:history="1">
        <w:r w:rsidR="001D79CC" w:rsidRPr="00CD0E01">
          <w:rPr>
            <w:rStyle w:val="Hyperlink"/>
            <w:noProof/>
          </w:rPr>
          <w:t>APPENDIX B Service Definitions</w:t>
        </w:r>
        <w:r w:rsidR="001D79CC">
          <w:rPr>
            <w:noProof/>
            <w:webHidden/>
          </w:rPr>
          <w:tab/>
        </w:r>
        <w:r w:rsidR="001D79CC">
          <w:rPr>
            <w:noProof/>
            <w:webHidden/>
          </w:rPr>
          <w:fldChar w:fldCharType="begin"/>
        </w:r>
        <w:r w:rsidR="001D79CC">
          <w:rPr>
            <w:noProof/>
            <w:webHidden/>
          </w:rPr>
          <w:instrText xml:space="preserve"> PAGEREF _Toc367957133 \h </w:instrText>
        </w:r>
        <w:r w:rsidR="001D79CC">
          <w:rPr>
            <w:noProof/>
            <w:webHidden/>
          </w:rPr>
        </w:r>
        <w:r w:rsidR="001D79CC">
          <w:rPr>
            <w:noProof/>
            <w:webHidden/>
          </w:rPr>
          <w:fldChar w:fldCharType="separate"/>
        </w:r>
        <w:r w:rsidR="001D79CC">
          <w:rPr>
            <w:noProof/>
            <w:webHidden/>
          </w:rPr>
          <w:t>19</w:t>
        </w:r>
        <w:r w:rsidR="001D79CC">
          <w:rPr>
            <w:noProof/>
            <w:webHidden/>
          </w:rPr>
          <w:fldChar w:fldCharType="end"/>
        </w:r>
      </w:hyperlink>
    </w:p>
    <w:p w14:paraId="31F04BB8" w14:textId="77777777" w:rsidR="001D79CC" w:rsidRDefault="00CA23AB">
      <w:pPr>
        <w:pStyle w:val="TOC3"/>
        <w:tabs>
          <w:tab w:val="right" w:leader="dot" w:pos="9017"/>
        </w:tabs>
        <w:rPr>
          <w:rFonts w:asciiTheme="minorHAnsi" w:eastAsiaTheme="minorEastAsia" w:hAnsiTheme="minorHAnsi" w:cstheme="minorBidi"/>
          <w:i w:val="0"/>
          <w:iCs w:val="0"/>
          <w:noProof/>
          <w:sz w:val="22"/>
          <w:szCs w:val="22"/>
          <w:lang w:eastAsia="en-GB"/>
        </w:rPr>
      </w:pPr>
      <w:hyperlink w:anchor="_Toc367957134" w:history="1">
        <w:r w:rsidR="001D79CC" w:rsidRPr="00CD0E01">
          <w:rPr>
            <w:rStyle w:val="Hyperlink"/>
            <w:noProof/>
          </w:rPr>
          <w:t>5.1.2</w:t>
        </w:r>
        <w:r w:rsidR="001D79CC">
          <w:rPr>
            <w:noProof/>
            <w:webHidden/>
          </w:rPr>
          <w:tab/>
        </w:r>
        <w:r w:rsidR="001D79CC">
          <w:rPr>
            <w:noProof/>
            <w:webHidden/>
          </w:rPr>
          <w:fldChar w:fldCharType="begin"/>
        </w:r>
        <w:r w:rsidR="001D79CC">
          <w:rPr>
            <w:noProof/>
            <w:webHidden/>
          </w:rPr>
          <w:instrText xml:space="preserve"> PAGEREF _Toc367957134 \h </w:instrText>
        </w:r>
        <w:r w:rsidR="001D79CC">
          <w:rPr>
            <w:noProof/>
            <w:webHidden/>
          </w:rPr>
        </w:r>
        <w:r w:rsidR="001D79CC">
          <w:rPr>
            <w:noProof/>
            <w:webHidden/>
          </w:rPr>
          <w:fldChar w:fldCharType="separate"/>
        </w:r>
        <w:r w:rsidR="001D79CC">
          <w:rPr>
            <w:noProof/>
            <w:webHidden/>
          </w:rPr>
          <w:t>28</w:t>
        </w:r>
        <w:r w:rsidR="001D79CC">
          <w:rPr>
            <w:noProof/>
            <w:webHidden/>
          </w:rPr>
          <w:fldChar w:fldCharType="end"/>
        </w:r>
      </w:hyperlink>
    </w:p>
    <w:p w14:paraId="6A9594E8" w14:textId="77777777" w:rsidR="001D79CC" w:rsidRDefault="00CA23AB">
      <w:pPr>
        <w:pStyle w:val="TOC3"/>
        <w:tabs>
          <w:tab w:val="right" w:leader="dot" w:pos="9017"/>
        </w:tabs>
        <w:rPr>
          <w:rFonts w:asciiTheme="minorHAnsi" w:eastAsiaTheme="minorEastAsia" w:hAnsiTheme="minorHAnsi" w:cstheme="minorBidi"/>
          <w:i w:val="0"/>
          <w:iCs w:val="0"/>
          <w:noProof/>
          <w:sz w:val="22"/>
          <w:szCs w:val="22"/>
          <w:lang w:eastAsia="en-GB"/>
        </w:rPr>
      </w:pPr>
      <w:hyperlink w:anchor="_Toc367957135" w:history="1">
        <w:r w:rsidR="001D79CC" w:rsidRPr="00CD0E01">
          <w:rPr>
            <w:rStyle w:val="Hyperlink"/>
            <w:noProof/>
          </w:rPr>
          <w:t>5.1.3</w:t>
        </w:r>
        <w:r w:rsidR="001D79CC">
          <w:rPr>
            <w:noProof/>
            <w:webHidden/>
          </w:rPr>
          <w:tab/>
        </w:r>
        <w:r w:rsidR="001D79CC">
          <w:rPr>
            <w:noProof/>
            <w:webHidden/>
          </w:rPr>
          <w:fldChar w:fldCharType="begin"/>
        </w:r>
        <w:r w:rsidR="001D79CC">
          <w:rPr>
            <w:noProof/>
            <w:webHidden/>
          </w:rPr>
          <w:instrText xml:space="preserve"> PAGEREF _Toc367957135 \h </w:instrText>
        </w:r>
        <w:r w:rsidR="001D79CC">
          <w:rPr>
            <w:noProof/>
            <w:webHidden/>
          </w:rPr>
        </w:r>
        <w:r w:rsidR="001D79CC">
          <w:rPr>
            <w:noProof/>
            <w:webHidden/>
          </w:rPr>
          <w:fldChar w:fldCharType="separate"/>
        </w:r>
        <w:r w:rsidR="001D79CC">
          <w:rPr>
            <w:noProof/>
            <w:webHidden/>
          </w:rPr>
          <w:t>28</w:t>
        </w:r>
        <w:r w:rsidR="001D79CC">
          <w:rPr>
            <w:noProof/>
            <w:webHidden/>
          </w:rPr>
          <w:fldChar w:fldCharType="end"/>
        </w:r>
      </w:hyperlink>
    </w:p>
    <w:p w14:paraId="077E6891" w14:textId="77777777" w:rsidR="001D79CC" w:rsidRDefault="00CA23AB">
      <w:pPr>
        <w:pStyle w:val="TOC3"/>
        <w:tabs>
          <w:tab w:val="right" w:leader="dot" w:pos="9017"/>
        </w:tabs>
        <w:rPr>
          <w:rFonts w:asciiTheme="minorHAnsi" w:eastAsiaTheme="minorEastAsia" w:hAnsiTheme="minorHAnsi" w:cstheme="minorBidi"/>
          <w:i w:val="0"/>
          <w:iCs w:val="0"/>
          <w:noProof/>
          <w:sz w:val="22"/>
          <w:szCs w:val="22"/>
          <w:lang w:eastAsia="en-GB"/>
        </w:rPr>
      </w:pPr>
      <w:hyperlink w:anchor="_Toc367957136" w:history="1">
        <w:r w:rsidR="001D79CC" w:rsidRPr="00CD0E01">
          <w:rPr>
            <w:rStyle w:val="Hyperlink"/>
            <w:noProof/>
          </w:rPr>
          <w:t>5.1.4</w:t>
        </w:r>
        <w:r w:rsidR="001D79CC">
          <w:rPr>
            <w:noProof/>
            <w:webHidden/>
          </w:rPr>
          <w:tab/>
        </w:r>
        <w:r w:rsidR="001D79CC">
          <w:rPr>
            <w:noProof/>
            <w:webHidden/>
          </w:rPr>
          <w:fldChar w:fldCharType="begin"/>
        </w:r>
        <w:r w:rsidR="001D79CC">
          <w:rPr>
            <w:noProof/>
            <w:webHidden/>
          </w:rPr>
          <w:instrText xml:space="preserve"> PAGEREF _Toc367957136 \h </w:instrText>
        </w:r>
        <w:r w:rsidR="001D79CC">
          <w:rPr>
            <w:noProof/>
            <w:webHidden/>
          </w:rPr>
        </w:r>
        <w:r w:rsidR="001D79CC">
          <w:rPr>
            <w:noProof/>
            <w:webHidden/>
          </w:rPr>
          <w:fldChar w:fldCharType="separate"/>
        </w:r>
        <w:r w:rsidR="001D79CC">
          <w:rPr>
            <w:noProof/>
            <w:webHidden/>
          </w:rPr>
          <w:t>28</w:t>
        </w:r>
        <w:r w:rsidR="001D79CC">
          <w:rPr>
            <w:noProof/>
            <w:webHidden/>
          </w:rPr>
          <w:fldChar w:fldCharType="end"/>
        </w:r>
      </w:hyperlink>
    </w:p>
    <w:p w14:paraId="177E45D0" w14:textId="77777777" w:rsidR="001D79CC" w:rsidRDefault="00CA23AB">
      <w:pPr>
        <w:pStyle w:val="TOC1"/>
        <w:tabs>
          <w:tab w:val="right" w:leader="dot" w:pos="9017"/>
        </w:tabs>
        <w:rPr>
          <w:rFonts w:asciiTheme="minorHAnsi" w:eastAsiaTheme="minorEastAsia" w:hAnsiTheme="minorHAnsi" w:cstheme="minorBidi"/>
          <w:b w:val="0"/>
          <w:bCs w:val="0"/>
          <w:caps w:val="0"/>
          <w:noProof/>
          <w:sz w:val="22"/>
          <w:szCs w:val="22"/>
          <w:lang w:eastAsia="en-GB"/>
        </w:rPr>
      </w:pPr>
      <w:hyperlink w:anchor="_Toc367957137" w:history="1">
        <w:r w:rsidR="001D79CC" w:rsidRPr="00CD0E01">
          <w:rPr>
            <w:rStyle w:val="Hyperlink"/>
            <w:noProof/>
            <w:lang w:val="it-IT"/>
          </w:rPr>
          <w:t>APPENDIX C Receiver Algortithms</w:t>
        </w:r>
        <w:r w:rsidR="001D79CC">
          <w:rPr>
            <w:noProof/>
            <w:webHidden/>
          </w:rPr>
          <w:tab/>
        </w:r>
        <w:r w:rsidR="001D79CC">
          <w:rPr>
            <w:noProof/>
            <w:webHidden/>
          </w:rPr>
          <w:fldChar w:fldCharType="begin"/>
        </w:r>
        <w:r w:rsidR="001D79CC">
          <w:rPr>
            <w:noProof/>
            <w:webHidden/>
          </w:rPr>
          <w:instrText xml:space="preserve"> PAGEREF _Toc367957137 \h </w:instrText>
        </w:r>
        <w:r w:rsidR="001D79CC">
          <w:rPr>
            <w:noProof/>
            <w:webHidden/>
          </w:rPr>
        </w:r>
        <w:r w:rsidR="001D79CC">
          <w:rPr>
            <w:noProof/>
            <w:webHidden/>
          </w:rPr>
          <w:fldChar w:fldCharType="separate"/>
        </w:r>
        <w:r w:rsidR="001D79CC">
          <w:rPr>
            <w:noProof/>
            <w:webHidden/>
          </w:rPr>
          <w:t>28</w:t>
        </w:r>
        <w:r w:rsidR="001D79CC">
          <w:rPr>
            <w:noProof/>
            <w:webHidden/>
          </w:rPr>
          <w:fldChar w:fldCharType="end"/>
        </w:r>
      </w:hyperlink>
    </w:p>
    <w:p w14:paraId="62490CCF" w14:textId="77777777" w:rsidR="001D79CC" w:rsidRDefault="00CA23AB">
      <w:pPr>
        <w:pStyle w:val="TOC2"/>
        <w:tabs>
          <w:tab w:val="right" w:leader="dot" w:pos="9017"/>
        </w:tabs>
        <w:rPr>
          <w:rFonts w:asciiTheme="minorHAnsi" w:eastAsiaTheme="minorEastAsia" w:hAnsiTheme="minorHAnsi" w:cstheme="minorBidi"/>
          <w:smallCaps w:val="0"/>
          <w:noProof/>
          <w:sz w:val="22"/>
          <w:szCs w:val="22"/>
          <w:lang w:eastAsia="en-GB"/>
        </w:rPr>
      </w:pPr>
      <w:hyperlink w:anchor="_Toc367957138" w:history="1">
        <w:r w:rsidR="001D79CC" w:rsidRPr="00CD0E01">
          <w:rPr>
            <w:rStyle w:val="Hyperlink"/>
            <w:noProof/>
          </w:rPr>
          <w:t>D.1 ASF calculation</w:t>
        </w:r>
        <w:r w:rsidR="001D79CC">
          <w:rPr>
            <w:noProof/>
            <w:webHidden/>
          </w:rPr>
          <w:tab/>
        </w:r>
        <w:r w:rsidR="001D79CC">
          <w:rPr>
            <w:noProof/>
            <w:webHidden/>
          </w:rPr>
          <w:fldChar w:fldCharType="begin"/>
        </w:r>
        <w:r w:rsidR="001D79CC">
          <w:rPr>
            <w:noProof/>
            <w:webHidden/>
          </w:rPr>
          <w:instrText xml:space="preserve"> PAGEREF _Toc367957138 \h </w:instrText>
        </w:r>
        <w:r w:rsidR="001D79CC">
          <w:rPr>
            <w:noProof/>
            <w:webHidden/>
          </w:rPr>
        </w:r>
        <w:r w:rsidR="001D79CC">
          <w:rPr>
            <w:noProof/>
            <w:webHidden/>
          </w:rPr>
          <w:fldChar w:fldCharType="separate"/>
        </w:r>
        <w:r w:rsidR="001D79CC">
          <w:rPr>
            <w:noProof/>
            <w:webHidden/>
          </w:rPr>
          <w:t>28</w:t>
        </w:r>
        <w:r w:rsidR="001D79CC">
          <w:rPr>
            <w:noProof/>
            <w:webHidden/>
          </w:rPr>
          <w:fldChar w:fldCharType="end"/>
        </w:r>
      </w:hyperlink>
    </w:p>
    <w:p w14:paraId="277D4FA5" w14:textId="77777777" w:rsidR="001D79CC" w:rsidRDefault="00CA23AB">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957139" w:history="1">
        <w:r w:rsidR="001D79CC" w:rsidRPr="00CD0E01">
          <w:rPr>
            <w:rStyle w:val="Hyperlink"/>
            <w:noProof/>
          </w:rPr>
          <w:t>5.2</w:t>
        </w:r>
        <w:r w:rsidR="001D79CC">
          <w:rPr>
            <w:rFonts w:asciiTheme="minorHAnsi" w:eastAsiaTheme="minorEastAsia" w:hAnsiTheme="minorHAnsi" w:cstheme="minorBidi"/>
            <w:smallCaps w:val="0"/>
            <w:noProof/>
            <w:sz w:val="22"/>
            <w:szCs w:val="22"/>
            <w:lang w:eastAsia="en-GB"/>
          </w:rPr>
          <w:tab/>
        </w:r>
        <w:r w:rsidR="001D79CC" w:rsidRPr="00CD0E01">
          <w:rPr>
            <w:rStyle w:val="Hyperlink"/>
            <w:noProof/>
          </w:rPr>
          <w:t>D.2 RTCM SC-127 ASF Data Format</w:t>
        </w:r>
        <w:r w:rsidR="001D79CC">
          <w:rPr>
            <w:noProof/>
            <w:webHidden/>
          </w:rPr>
          <w:tab/>
        </w:r>
        <w:r w:rsidR="001D79CC">
          <w:rPr>
            <w:noProof/>
            <w:webHidden/>
          </w:rPr>
          <w:fldChar w:fldCharType="begin"/>
        </w:r>
        <w:r w:rsidR="001D79CC">
          <w:rPr>
            <w:noProof/>
            <w:webHidden/>
          </w:rPr>
          <w:instrText xml:space="preserve"> PAGEREF _Toc367957139 \h </w:instrText>
        </w:r>
        <w:r w:rsidR="001D79CC">
          <w:rPr>
            <w:noProof/>
            <w:webHidden/>
          </w:rPr>
        </w:r>
        <w:r w:rsidR="001D79CC">
          <w:rPr>
            <w:noProof/>
            <w:webHidden/>
          </w:rPr>
          <w:fldChar w:fldCharType="separate"/>
        </w:r>
        <w:r w:rsidR="001D79CC">
          <w:rPr>
            <w:noProof/>
            <w:webHidden/>
          </w:rPr>
          <w:t>30</w:t>
        </w:r>
        <w:r w:rsidR="001D79CC">
          <w:rPr>
            <w:noProof/>
            <w:webHidden/>
          </w:rPr>
          <w:fldChar w:fldCharType="end"/>
        </w:r>
      </w:hyperlink>
    </w:p>
    <w:p w14:paraId="0D653CBE" w14:textId="77777777" w:rsidR="001D79CC" w:rsidRDefault="00CA23AB">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957140" w:history="1">
        <w:r w:rsidR="001D79CC" w:rsidRPr="00CD0E01">
          <w:rPr>
            <w:rStyle w:val="Hyperlink"/>
            <w:noProof/>
          </w:rPr>
          <w:t>5.3</w:t>
        </w:r>
        <w:r w:rsidR="001D79CC">
          <w:rPr>
            <w:rFonts w:asciiTheme="minorHAnsi" w:eastAsiaTheme="minorEastAsia" w:hAnsiTheme="minorHAnsi" w:cstheme="minorBidi"/>
            <w:smallCaps w:val="0"/>
            <w:noProof/>
            <w:sz w:val="22"/>
            <w:szCs w:val="22"/>
            <w:lang w:eastAsia="en-GB"/>
          </w:rPr>
          <w:tab/>
        </w:r>
        <w:r w:rsidR="001D79CC" w:rsidRPr="00CD0E01">
          <w:rPr>
            <w:rStyle w:val="Hyperlink"/>
            <w:noProof/>
          </w:rPr>
          <w:t>D3 Interpolating ASF and ASF Measurement Error Data</w:t>
        </w:r>
        <w:r w:rsidR="001D79CC">
          <w:rPr>
            <w:noProof/>
            <w:webHidden/>
          </w:rPr>
          <w:tab/>
        </w:r>
        <w:r w:rsidR="001D79CC">
          <w:rPr>
            <w:noProof/>
            <w:webHidden/>
          </w:rPr>
          <w:fldChar w:fldCharType="begin"/>
        </w:r>
        <w:r w:rsidR="001D79CC">
          <w:rPr>
            <w:noProof/>
            <w:webHidden/>
          </w:rPr>
          <w:instrText xml:space="preserve"> PAGEREF _Toc367957140 \h </w:instrText>
        </w:r>
        <w:r w:rsidR="001D79CC">
          <w:rPr>
            <w:noProof/>
            <w:webHidden/>
          </w:rPr>
        </w:r>
        <w:r w:rsidR="001D79CC">
          <w:rPr>
            <w:noProof/>
            <w:webHidden/>
          </w:rPr>
          <w:fldChar w:fldCharType="separate"/>
        </w:r>
        <w:r w:rsidR="001D79CC">
          <w:rPr>
            <w:noProof/>
            <w:webHidden/>
          </w:rPr>
          <w:t>32</w:t>
        </w:r>
        <w:r w:rsidR="001D79CC">
          <w:rPr>
            <w:noProof/>
            <w:webHidden/>
          </w:rPr>
          <w:fldChar w:fldCharType="end"/>
        </w:r>
      </w:hyperlink>
    </w:p>
    <w:p w14:paraId="7FD809A7" w14:textId="77777777" w:rsidR="001D79CC" w:rsidRDefault="00CA23AB">
      <w:pPr>
        <w:pStyle w:val="TOC2"/>
        <w:tabs>
          <w:tab w:val="right" w:leader="dot" w:pos="9017"/>
        </w:tabs>
        <w:rPr>
          <w:rFonts w:asciiTheme="minorHAnsi" w:eastAsiaTheme="minorEastAsia" w:hAnsiTheme="minorHAnsi" w:cstheme="minorBidi"/>
          <w:smallCaps w:val="0"/>
          <w:noProof/>
          <w:sz w:val="22"/>
          <w:szCs w:val="22"/>
          <w:lang w:eastAsia="en-GB"/>
        </w:rPr>
      </w:pPr>
      <w:hyperlink w:anchor="_Toc367957141" w:history="1">
        <w:r w:rsidR="001D79CC" w:rsidRPr="00CD0E01">
          <w:rPr>
            <w:rStyle w:val="Hyperlink"/>
            <w:noProof/>
          </w:rPr>
          <w:t>D.4  Integrity Algorithm</w:t>
        </w:r>
        <w:r w:rsidR="001D79CC">
          <w:rPr>
            <w:noProof/>
            <w:webHidden/>
          </w:rPr>
          <w:tab/>
        </w:r>
        <w:r w:rsidR="001D79CC">
          <w:rPr>
            <w:noProof/>
            <w:webHidden/>
          </w:rPr>
          <w:fldChar w:fldCharType="begin"/>
        </w:r>
        <w:r w:rsidR="001D79CC">
          <w:rPr>
            <w:noProof/>
            <w:webHidden/>
          </w:rPr>
          <w:instrText xml:space="preserve"> PAGEREF _Toc367957141 \h </w:instrText>
        </w:r>
        <w:r w:rsidR="001D79CC">
          <w:rPr>
            <w:noProof/>
            <w:webHidden/>
          </w:rPr>
        </w:r>
        <w:r w:rsidR="001D79CC">
          <w:rPr>
            <w:noProof/>
            <w:webHidden/>
          </w:rPr>
          <w:fldChar w:fldCharType="separate"/>
        </w:r>
        <w:r w:rsidR="001D79CC">
          <w:rPr>
            <w:noProof/>
            <w:webHidden/>
          </w:rPr>
          <w:t>34</w:t>
        </w:r>
        <w:r w:rsidR="001D79CC">
          <w:rPr>
            <w:noProof/>
            <w:webHidden/>
          </w:rPr>
          <w:fldChar w:fldCharType="end"/>
        </w:r>
      </w:hyperlink>
    </w:p>
    <w:p w14:paraId="1DF75A8F" w14:textId="77777777" w:rsidR="001D79CC" w:rsidRDefault="00CA23AB">
      <w:pPr>
        <w:pStyle w:val="TOC1"/>
        <w:tabs>
          <w:tab w:val="right" w:leader="dot" w:pos="9017"/>
        </w:tabs>
        <w:rPr>
          <w:rFonts w:asciiTheme="minorHAnsi" w:eastAsiaTheme="minorEastAsia" w:hAnsiTheme="minorHAnsi" w:cstheme="minorBidi"/>
          <w:b w:val="0"/>
          <w:bCs w:val="0"/>
          <w:caps w:val="0"/>
          <w:noProof/>
          <w:sz w:val="22"/>
          <w:szCs w:val="22"/>
          <w:lang w:eastAsia="en-GB"/>
        </w:rPr>
      </w:pPr>
      <w:hyperlink w:anchor="_Toc367957142" w:history="1">
        <w:r w:rsidR="001D79CC" w:rsidRPr="00CD0E01">
          <w:rPr>
            <w:rStyle w:val="Hyperlink"/>
            <w:iCs/>
            <w:noProof/>
            <w:lang w:val="it-IT"/>
          </w:rPr>
          <w:t>APPENDIX D List of stations and GRI</w:t>
        </w:r>
        <w:r w:rsidR="001D79CC">
          <w:rPr>
            <w:noProof/>
            <w:webHidden/>
          </w:rPr>
          <w:tab/>
        </w:r>
        <w:r w:rsidR="001D79CC">
          <w:rPr>
            <w:noProof/>
            <w:webHidden/>
          </w:rPr>
          <w:fldChar w:fldCharType="begin"/>
        </w:r>
        <w:r w:rsidR="001D79CC">
          <w:rPr>
            <w:noProof/>
            <w:webHidden/>
          </w:rPr>
          <w:instrText xml:space="preserve"> PAGEREF _Toc367957142 \h </w:instrText>
        </w:r>
        <w:r w:rsidR="001D79CC">
          <w:rPr>
            <w:noProof/>
            <w:webHidden/>
          </w:rPr>
        </w:r>
        <w:r w:rsidR="001D79CC">
          <w:rPr>
            <w:noProof/>
            <w:webHidden/>
          </w:rPr>
          <w:fldChar w:fldCharType="separate"/>
        </w:r>
        <w:r w:rsidR="001D79CC">
          <w:rPr>
            <w:noProof/>
            <w:webHidden/>
          </w:rPr>
          <w:t>41</w:t>
        </w:r>
        <w:r w:rsidR="001D79CC">
          <w:rPr>
            <w:noProof/>
            <w:webHidden/>
          </w:rPr>
          <w:fldChar w:fldCharType="end"/>
        </w:r>
      </w:hyperlink>
    </w:p>
    <w:p w14:paraId="2C59640F" w14:textId="77777777" w:rsidR="003F4757" w:rsidRPr="00F92C80" w:rsidRDefault="003F4757" w:rsidP="00A60E3A">
      <w:r>
        <w:rPr>
          <w:rFonts w:ascii="Arial" w:hAnsi="Arial"/>
          <w:b/>
          <w:smallCaps/>
          <w:sz w:val="22"/>
        </w:rPr>
        <w:fldChar w:fldCharType="end"/>
      </w:r>
    </w:p>
    <w:p w14:paraId="7C6065DE" w14:textId="77777777" w:rsidR="003F4757" w:rsidRDefault="003F4757" w:rsidP="00A60E3A">
      <w:pPr>
        <w:pStyle w:val="Heading1"/>
      </w:pPr>
      <w:r w:rsidRPr="00A60E3A">
        <w:br w:type="page"/>
      </w:r>
      <w:bookmarkStart w:id="37" w:name="_Toc367957093"/>
      <w:r>
        <w:lastRenderedPageBreak/>
        <w:t>Introduction</w:t>
      </w:r>
      <w:bookmarkEnd w:id="37"/>
    </w:p>
    <w:p w14:paraId="1930EE5C" w14:textId="08B41E80" w:rsidR="00D017EB" w:rsidRPr="00D017EB" w:rsidRDefault="001D79CC" w:rsidP="00D017EB">
      <w:pPr>
        <w:pStyle w:val="Default"/>
        <w:spacing w:before="120" w:after="120"/>
        <w:jc w:val="both"/>
        <w:rPr>
          <w:rFonts w:ascii="Times New Roman" w:hAnsi="Times New Roman" w:cs="Times New Roman"/>
          <w:color w:val="auto"/>
          <w:szCs w:val="20"/>
          <w:lang w:val="en-GB" w:eastAsia="fi-FI"/>
        </w:rPr>
      </w:pPr>
      <w:r w:rsidRPr="00D017EB">
        <w:rPr>
          <w:rFonts w:ascii="Times New Roman" w:hAnsi="Times New Roman" w:cs="Times New Roman"/>
          <w:color w:val="auto"/>
          <w:szCs w:val="20"/>
          <w:lang w:val="en-GB" w:eastAsia="fi-FI"/>
        </w:rPr>
        <w:t>E</w:t>
      </w:r>
      <w:ins w:id="38" w:author="alang" w:date="2013-09-26T11:10:00Z">
        <w:r>
          <w:rPr>
            <w:rFonts w:ascii="Times New Roman" w:hAnsi="Times New Roman" w:cs="Times New Roman"/>
            <w:color w:val="auto"/>
            <w:szCs w:val="20"/>
            <w:lang w:val="en-GB" w:eastAsia="fi-FI"/>
          </w:rPr>
          <w:t xml:space="preserve">nhanced </w:t>
        </w:r>
      </w:ins>
      <w:r w:rsidR="00D017EB" w:rsidRPr="00D017EB">
        <w:rPr>
          <w:rFonts w:ascii="Times New Roman" w:hAnsi="Times New Roman" w:cs="Times New Roman"/>
          <w:color w:val="auto"/>
          <w:szCs w:val="20"/>
          <w:lang w:val="en-GB" w:eastAsia="fi-FI"/>
        </w:rPr>
        <w:t>Loran</w:t>
      </w:r>
      <w:ins w:id="39" w:author="alang" w:date="2013-09-26T11:10:00Z">
        <w:r>
          <w:rPr>
            <w:rFonts w:ascii="Times New Roman" w:hAnsi="Times New Roman" w:cs="Times New Roman"/>
            <w:color w:val="auto"/>
            <w:szCs w:val="20"/>
            <w:lang w:val="en-GB" w:eastAsia="fi-FI"/>
          </w:rPr>
          <w:t xml:space="preserve"> (eLoran)</w:t>
        </w:r>
      </w:ins>
      <w:r w:rsidR="00D017EB" w:rsidRPr="00D017EB">
        <w:rPr>
          <w:rFonts w:ascii="Times New Roman" w:hAnsi="Times New Roman" w:cs="Times New Roman"/>
          <w:color w:val="auto"/>
          <w:szCs w:val="20"/>
          <w:lang w:val="en-GB" w:eastAsia="fi-FI"/>
        </w:rPr>
        <w:t xml:space="preserve"> is </w:t>
      </w:r>
      <w:r w:rsidR="00D017EB">
        <w:rPr>
          <w:rFonts w:ascii="Times New Roman" w:hAnsi="Times New Roman" w:cs="Times New Roman"/>
          <w:color w:val="auto"/>
          <w:szCs w:val="20"/>
          <w:lang w:val="en-GB" w:eastAsia="fi-FI"/>
        </w:rPr>
        <w:t>a</w:t>
      </w:r>
      <w:r w:rsidR="00D017EB" w:rsidRPr="00D017EB">
        <w:rPr>
          <w:rFonts w:ascii="Times New Roman" w:hAnsi="Times New Roman" w:cs="Times New Roman"/>
          <w:color w:val="auto"/>
          <w:szCs w:val="20"/>
          <w:lang w:val="en-GB" w:eastAsia="fi-FI"/>
        </w:rPr>
        <w:t xml:space="preserve"> low-frequency, LOng-RAnge Navigation </w:t>
      </w:r>
      <w:del w:id="40" w:author="Ivan Magni Carlsson" w:date="2015-09-17T10:33:00Z">
        <w:r w:rsidR="00D017EB" w:rsidRPr="00D017EB" w:rsidDel="00FE1303">
          <w:rPr>
            <w:rFonts w:ascii="Times New Roman" w:hAnsi="Times New Roman" w:cs="Times New Roman"/>
            <w:color w:val="auto"/>
            <w:szCs w:val="20"/>
            <w:lang w:val="en-GB" w:eastAsia="fi-FI"/>
          </w:rPr>
          <w:delText>(LORAN</w:delText>
        </w:r>
      </w:del>
      <w:ins w:id="41" w:author="Ivan Magni Carlsson" w:date="2015-09-17T10:32:00Z">
        <w:r w:rsidR="00FE1303">
          <w:rPr>
            <w:rFonts w:ascii="Times New Roman" w:hAnsi="Times New Roman" w:cs="Times New Roman"/>
            <w:color w:val="auto"/>
            <w:szCs w:val="20"/>
            <w:lang w:val="en-GB" w:eastAsia="fi-FI"/>
          </w:rPr>
          <w:t xml:space="preserve">Terrestrial Radionavigation </w:t>
        </w:r>
      </w:ins>
      <w:ins w:id="42" w:author="alang" w:date="2013-09-26T11:11:00Z">
        <w:del w:id="43" w:author="Ivan Magni Carlsson" w:date="2015-09-17T10:32:00Z">
          <w:r w:rsidDel="00FE1303">
            <w:rPr>
              <w:rFonts w:ascii="Times New Roman" w:hAnsi="Times New Roman" w:cs="Times New Roman"/>
              <w:color w:val="auto"/>
              <w:szCs w:val="20"/>
              <w:lang w:val="en-GB" w:eastAsia="fi-FI"/>
            </w:rPr>
            <w:delText>Loran</w:delText>
          </w:r>
        </w:del>
      </w:ins>
      <w:del w:id="44" w:author="Ivan Magni Carlsson" w:date="2015-09-17T10:32:00Z">
        <w:r w:rsidR="00D017EB" w:rsidRPr="00D017EB" w:rsidDel="00FE1303">
          <w:rPr>
            <w:rFonts w:ascii="Times New Roman" w:hAnsi="Times New Roman" w:cs="Times New Roman"/>
            <w:color w:val="auto"/>
            <w:szCs w:val="20"/>
            <w:lang w:val="en-GB" w:eastAsia="fi-FI"/>
          </w:rPr>
          <w:delText>)</w:delText>
        </w:r>
      </w:del>
      <w:r w:rsidR="00D017EB" w:rsidRPr="00D017EB">
        <w:rPr>
          <w:rFonts w:ascii="Times New Roman" w:hAnsi="Times New Roman" w:cs="Times New Roman"/>
          <w:color w:val="auto"/>
          <w:szCs w:val="20"/>
          <w:lang w:val="en-GB" w:eastAsia="fi-FI"/>
        </w:rPr>
        <w:t xml:space="preserve"> system</w:t>
      </w:r>
      <w:r w:rsidR="00D017EB">
        <w:rPr>
          <w:rFonts w:ascii="Times New Roman" w:hAnsi="Times New Roman" w:cs="Times New Roman"/>
          <w:color w:val="auto"/>
          <w:szCs w:val="20"/>
          <w:lang w:val="en-GB" w:eastAsia="fi-FI"/>
        </w:rPr>
        <w:t>, capable of providing</w:t>
      </w:r>
      <w:r w:rsidR="00D017EB" w:rsidRPr="00D017EB">
        <w:rPr>
          <w:rFonts w:ascii="Times New Roman" w:hAnsi="Times New Roman" w:cs="Times New Roman"/>
          <w:color w:val="auto"/>
          <w:szCs w:val="20"/>
          <w:lang w:val="en-GB" w:eastAsia="fi-FI"/>
        </w:rPr>
        <w:t xml:space="preserve"> positioning, </w:t>
      </w:r>
      <w:r w:rsidR="00D017EB">
        <w:rPr>
          <w:rFonts w:ascii="Times New Roman" w:hAnsi="Times New Roman" w:cs="Times New Roman"/>
          <w:color w:val="auto"/>
          <w:szCs w:val="20"/>
          <w:lang w:val="en-GB" w:eastAsia="fi-FI"/>
        </w:rPr>
        <w:t>navigation</w:t>
      </w:r>
      <w:r w:rsidR="00D017EB" w:rsidRPr="00D017EB">
        <w:rPr>
          <w:rFonts w:ascii="Times New Roman" w:hAnsi="Times New Roman" w:cs="Times New Roman"/>
          <w:color w:val="auto"/>
          <w:szCs w:val="20"/>
          <w:lang w:val="en-GB" w:eastAsia="fi-FI"/>
        </w:rPr>
        <w:t xml:space="preserve"> and timing (PNT) service for use by many modes of transport</w:t>
      </w:r>
      <w:r w:rsidR="00D017EB">
        <w:rPr>
          <w:rFonts w:ascii="Times New Roman" w:hAnsi="Times New Roman" w:cs="Times New Roman"/>
          <w:color w:val="auto"/>
          <w:szCs w:val="20"/>
          <w:lang w:val="en-GB" w:eastAsia="fi-FI"/>
        </w:rPr>
        <w:t>, including maritime</w:t>
      </w:r>
      <w:r w:rsidR="00D017EB" w:rsidRPr="00D017EB">
        <w:rPr>
          <w:rFonts w:ascii="Times New Roman" w:hAnsi="Times New Roman" w:cs="Times New Roman"/>
          <w:color w:val="auto"/>
          <w:szCs w:val="20"/>
          <w:lang w:val="en-GB" w:eastAsia="fi-FI"/>
        </w:rPr>
        <w:t>.  It is a PNT system operating at an assigned frequency of 100 kHz utilizing pulse</w:t>
      </w:r>
      <w:ins w:id="45" w:author="Ivan Magni Carlsson" w:date="2015-09-17T10:38:00Z">
        <w:r w:rsidR="004C409F">
          <w:rPr>
            <w:rFonts w:ascii="Times New Roman" w:hAnsi="Times New Roman" w:cs="Times New Roman"/>
            <w:color w:val="auto"/>
            <w:szCs w:val="20"/>
            <w:lang w:val="en-GB" w:eastAsia="fi-FI"/>
          </w:rPr>
          <w:t>d</w:t>
        </w:r>
      </w:ins>
      <w:del w:id="46" w:author="Ivan Magni Carlsson" w:date="2015-09-17T10:38:00Z">
        <w:r w:rsidR="00D017EB" w:rsidRPr="00D017EB" w:rsidDel="004C409F">
          <w:rPr>
            <w:rFonts w:ascii="Times New Roman" w:hAnsi="Times New Roman" w:cs="Times New Roman"/>
            <w:color w:val="auto"/>
            <w:szCs w:val="20"/>
            <w:lang w:val="en-GB" w:eastAsia="fi-FI"/>
          </w:rPr>
          <w:delText>s</w:delText>
        </w:r>
      </w:del>
      <w:ins w:id="47" w:author="Ivan Magni Carlsson" w:date="2015-09-17T10:38:00Z">
        <w:r w:rsidR="004C409F">
          <w:rPr>
            <w:rFonts w:ascii="Times New Roman" w:hAnsi="Times New Roman" w:cs="Times New Roman"/>
            <w:color w:val="auto"/>
            <w:szCs w:val="20"/>
            <w:lang w:val="en-GB" w:eastAsia="fi-FI"/>
          </w:rPr>
          <w:t xml:space="preserve"> signals</w:t>
        </w:r>
      </w:ins>
      <w:r w:rsidR="00D017EB" w:rsidRPr="00D017EB">
        <w:rPr>
          <w:rFonts w:ascii="Times New Roman" w:hAnsi="Times New Roman" w:cs="Times New Roman"/>
          <w:color w:val="auto"/>
          <w:szCs w:val="20"/>
          <w:lang w:val="en-GB" w:eastAsia="fi-FI"/>
        </w:rPr>
        <w:t xml:space="preserve"> from widely spaced transmitting stations in which the receiver’s position is determined by the measurement of the times of arrival of these pulses. </w:t>
      </w:r>
    </w:p>
    <w:p w14:paraId="05350AE1" w14:textId="4D1C05F7" w:rsidR="003F4757" w:rsidRPr="00904E3C" w:rsidRDefault="00D017EB" w:rsidP="00D017EB">
      <w:pPr>
        <w:rPr>
          <w:sz w:val="24"/>
          <w:lang w:val="en-US"/>
        </w:rPr>
      </w:pPr>
      <w:r>
        <w:rPr>
          <w:sz w:val="24"/>
        </w:rPr>
        <w:t xml:space="preserve">Service providers are opting to provide eLoran services as part of a robust PNT solution, as eLoran is dissimilar and complementary to GNSS.  </w:t>
      </w:r>
      <w:r w:rsidRPr="00D017EB">
        <w:rPr>
          <w:sz w:val="24"/>
        </w:rPr>
        <w:t xml:space="preserve"> </w:t>
      </w:r>
      <w:r w:rsidR="00E446EA" w:rsidRPr="00E446EA">
        <w:rPr>
          <w:sz w:val="24"/>
        </w:rPr>
        <w:t xml:space="preserve">The aim of this </w:t>
      </w:r>
      <w:ins w:id="48" w:author="Ivan Magni Carlsson" w:date="2015-09-17T10:39:00Z">
        <w:r w:rsidR="004C409F">
          <w:rPr>
            <w:sz w:val="24"/>
          </w:rPr>
          <w:t>Guideline</w:t>
        </w:r>
      </w:ins>
      <w:del w:id="49" w:author="Ivan Magni Carlsson" w:date="2015-09-17T10:39:00Z">
        <w:r w:rsidR="00E446EA" w:rsidRPr="00E446EA" w:rsidDel="004C409F">
          <w:rPr>
            <w:sz w:val="24"/>
          </w:rPr>
          <w:delText>Recommendation</w:delText>
        </w:r>
      </w:del>
      <w:r w:rsidR="00E446EA" w:rsidRPr="00E446EA">
        <w:rPr>
          <w:sz w:val="24"/>
        </w:rPr>
        <w:t xml:space="preserve"> is </w:t>
      </w:r>
      <w:r w:rsidR="00D87901">
        <w:rPr>
          <w:sz w:val="24"/>
        </w:rPr>
        <w:t>to</w:t>
      </w:r>
      <w:r w:rsidR="00E446EA" w:rsidRPr="00E446EA">
        <w:rPr>
          <w:sz w:val="24"/>
        </w:rPr>
        <w:t xml:space="preserve"> enable service providers to deliver, monitor and assess the performance of eLoran services in a common manner.   </w:t>
      </w:r>
      <w:moveFromRangeStart w:id="50" w:author="alang" w:date="2013-09-26T11:13:00Z" w:name="move367957312"/>
      <w:moveFrom w:id="51" w:author="alang" w:date="2013-09-26T11:13:00Z">
        <w:r w:rsidR="003F4757" w:rsidRPr="00FC7BF1" w:rsidDel="001D79CC">
          <w:rPr>
            <w:sz w:val="24"/>
          </w:rPr>
          <w:t xml:space="preserve">The service provider is recommended to publish that they follow IMO and IALA Recommendations for the provision of </w:t>
        </w:r>
        <w:r w:rsidR="00D12CDA" w:rsidDel="001D79CC">
          <w:rPr>
            <w:sz w:val="24"/>
          </w:rPr>
          <w:t>eLoran</w:t>
        </w:r>
        <w:r w:rsidR="003F4757" w:rsidRPr="00FC7BF1" w:rsidDel="001D79CC">
          <w:rPr>
            <w:sz w:val="24"/>
          </w:rPr>
          <w:t xml:space="preserve">, giving emphasis to the provision of integrity information.  </w:t>
        </w:r>
      </w:moveFrom>
      <w:moveFromRangeEnd w:id="50"/>
    </w:p>
    <w:p w14:paraId="5EEF09D7" w14:textId="3559E269" w:rsidR="003F4757" w:rsidRPr="00FC7BF1" w:rsidDel="001D79CC" w:rsidRDefault="003F4757" w:rsidP="00B53D0E">
      <w:pPr>
        <w:jc w:val="both"/>
        <w:rPr>
          <w:del w:id="52" w:author="alang" w:date="2013-09-26T11:10:00Z"/>
          <w:sz w:val="24"/>
        </w:rPr>
      </w:pPr>
    </w:p>
    <w:p w14:paraId="13596E7A" w14:textId="2825D040" w:rsidR="003F4757" w:rsidRDefault="003F4757" w:rsidP="00B53D0E">
      <w:pPr>
        <w:jc w:val="both"/>
        <w:rPr>
          <w:sz w:val="24"/>
        </w:rPr>
      </w:pPr>
      <w:r w:rsidRPr="00FC7BF1">
        <w:rPr>
          <w:sz w:val="24"/>
        </w:rPr>
        <w:t xml:space="preserve">System performance is based on the assumptions that the system provider conforms to these </w:t>
      </w:r>
      <w:ins w:id="53" w:author="Ivan Magni Carlsson" w:date="2015-09-17T10:39:00Z">
        <w:r w:rsidR="004C409F">
          <w:rPr>
            <w:sz w:val="24"/>
          </w:rPr>
          <w:t>Guidelines</w:t>
        </w:r>
      </w:ins>
      <w:del w:id="54" w:author="Ivan Magni Carlsson" w:date="2015-09-17T10:39:00Z">
        <w:r w:rsidRPr="00FC7BF1" w:rsidDel="004C409F">
          <w:rPr>
            <w:sz w:val="24"/>
          </w:rPr>
          <w:delText>Recommendations</w:delText>
        </w:r>
      </w:del>
      <w:r w:rsidRPr="00FC7BF1">
        <w:rPr>
          <w:sz w:val="24"/>
        </w:rPr>
        <w:t xml:space="preserve"> and that the user equipment meets the design and installation standards as specified. </w:t>
      </w:r>
    </w:p>
    <w:p w14:paraId="68EFEAFA" w14:textId="77777777" w:rsidR="003F4757" w:rsidRDefault="003F4757" w:rsidP="00B53D0E">
      <w:pPr>
        <w:jc w:val="both"/>
        <w:rPr>
          <w:sz w:val="24"/>
        </w:rPr>
      </w:pPr>
    </w:p>
    <w:p w14:paraId="57165C8C" w14:textId="77777777" w:rsidR="003F4757" w:rsidRDefault="003F4757" w:rsidP="00B53D0E">
      <w:pPr>
        <w:pStyle w:val="Heading2"/>
        <w:tabs>
          <w:tab w:val="num" w:pos="840"/>
        </w:tabs>
      </w:pPr>
      <w:bookmarkStart w:id="55" w:name="_Toc367957094"/>
      <w:r>
        <w:t>Document overview</w:t>
      </w:r>
      <w:bookmarkEnd w:id="55"/>
    </w:p>
    <w:p w14:paraId="0FE95E00" w14:textId="77777777" w:rsidR="003F4757" w:rsidRDefault="003F4757" w:rsidP="00B53D0E">
      <w:pPr>
        <w:pStyle w:val="Heading3"/>
      </w:pPr>
      <w:bookmarkStart w:id="56" w:name="_Toc367957095"/>
      <w:r>
        <w:t>Chapter 2: Performance Requirements</w:t>
      </w:r>
      <w:bookmarkEnd w:id="56"/>
    </w:p>
    <w:p w14:paraId="06C7D223" w14:textId="77777777" w:rsidR="003F4757" w:rsidRDefault="003F4757" w:rsidP="00B53D0E">
      <w:r>
        <w:t xml:space="preserve">The chapter defines and details the overall performance requirements for the broadcast </w:t>
      </w:r>
      <w:r w:rsidR="001849BB">
        <w:t>with main focus on</w:t>
      </w:r>
      <w:r>
        <w:t xml:space="preserve"> IMO resolution A.1046 (27). The performance requirements are absolute accuracy, integrity, continuity, availability and coverage.</w:t>
      </w:r>
    </w:p>
    <w:p w14:paraId="3AD53BAB" w14:textId="77777777" w:rsidR="003F4757" w:rsidRDefault="003F4757" w:rsidP="00B53D0E">
      <w:pPr>
        <w:pStyle w:val="Heading3"/>
      </w:pPr>
      <w:bookmarkStart w:id="57" w:name="_Toc367957096"/>
      <w:r>
        <w:t>Chapter 3: Technical Aspects</w:t>
      </w:r>
      <w:bookmarkEnd w:id="57"/>
    </w:p>
    <w:p w14:paraId="215ED661" w14:textId="77777777" w:rsidR="003F4757" w:rsidRDefault="003F4757" w:rsidP="00B53D0E">
      <w:r>
        <w:t>The chapter provides technical aspects for a service pro</w:t>
      </w:r>
      <w:r w:rsidR="001849BB">
        <w:t>vider to develop and maintain eLoran services</w:t>
      </w:r>
      <w:r>
        <w:t xml:space="preserve">. The chapter gives a guideline on </w:t>
      </w:r>
      <w:r w:rsidR="001849BB">
        <w:t xml:space="preserve">how </w:t>
      </w:r>
      <w:r>
        <w:t xml:space="preserve">to </w:t>
      </w:r>
      <w:r w:rsidR="001849BB">
        <w:t>fulfil</w:t>
      </w:r>
      <w:r>
        <w:t xml:space="preserve"> the performance requirements.</w:t>
      </w:r>
    </w:p>
    <w:p w14:paraId="4E53171C" w14:textId="77777777" w:rsidR="003F4757" w:rsidRDefault="003F4757" w:rsidP="00B53D0E">
      <w:pPr>
        <w:pStyle w:val="Heading3"/>
      </w:pPr>
      <w:bookmarkStart w:id="58" w:name="_Toc367957097"/>
      <w:r>
        <w:t>Chapter 4: Operational Aspects</w:t>
      </w:r>
      <w:bookmarkEnd w:id="58"/>
    </w:p>
    <w:p w14:paraId="64AA7F23" w14:textId="6EC20CC3" w:rsidR="003F4757" w:rsidRDefault="003F4757" w:rsidP="00B53D0E">
      <w:r>
        <w:t xml:space="preserve">The chapter gives the </w:t>
      </w:r>
      <w:r w:rsidR="00D87901">
        <w:t>service provider</w:t>
      </w:r>
      <w:r>
        <w:t xml:space="preserve"> an understanding on how to operate and validate </w:t>
      </w:r>
      <w:r w:rsidR="001849BB">
        <w:t>an eLoran service</w:t>
      </w:r>
      <w:r>
        <w:t xml:space="preserve"> during its lifetime with respect to the performance requirements. </w:t>
      </w:r>
    </w:p>
    <w:p w14:paraId="7BDC461E" w14:textId="77777777" w:rsidR="003F4757" w:rsidRDefault="003F4757" w:rsidP="00B53D0E">
      <w:pPr>
        <w:pStyle w:val="Heading3"/>
      </w:pPr>
      <w:bookmarkStart w:id="59" w:name="_Toc367957098"/>
      <w:r>
        <w:t>Chapter 5: Publication of Information</w:t>
      </w:r>
      <w:bookmarkEnd w:id="59"/>
    </w:p>
    <w:p w14:paraId="4C7AD606" w14:textId="77777777" w:rsidR="003F4757" w:rsidRDefault="001849BB" w:rsidP="00B53D0E">
      <w:r>
        <w:t>An eLoran</w:t>
      </w:r>
      <w:r w:rsidR="003F4757">
        <w:t xml:space="preserve"> service provider should inform the </w:t>
      </w:r>
      <w:r>
        <w:t>user</w:t>
      </w:r>
      <w:r w:rsidR="003F4757">
        <w:t xml:space="preserve"> about the system, and this chapter d</w:t>
      </w:r>
      <w:r>
        <w:t>eals with which data to publicis</w:t>
      </w:r>
      <w:r w:rsidR="003F4757">
        <w:t xml:space="preserve">e. </w:t>
      </w:r>
    </w:p>
    <w:p w14:paraId="1F717807" w14:textId="77777777" w:rsidR="003F4757" w:rsidRDefault="003F4757" w:rsidP="00B53D0E">
      <w:pPr>
        <w:pStyle w:val="Heading3"/>
      </w:pPr>
      <w:bookmarkStart w:id="60" w:name="_Toc367957099"/>
      <w:r>
        <w:t>Chapter 6: References</w:t>
      </w:r>
      <w:bookmarkEnd w:id="60"/>
    </w:p>
    <w:p w14:paraId="5F1661D5" w14:textId="6DD54D7D" w:rsidR="003F4757" w:rsidRDefault="00D87901" w:rsidP="00B53D0E">
      <w:pPr>
        <w:pStyle w:val="Heading3"/>
      </w:pPr>
      <w:bookmarkStart w:id="61" w:name="_Toc367957100"/>
      <w:r>
        <w:t>Appendices</w:t>
      </w:r>
      <w:bookmarkEnd w:id="61"/>
    </w:p>
    <w:p w14:paraId="78B4188B" w14:textId="77777777" w:rsidR="003F4757" w:rsidRDefault="003F4757" w:rsidP="00B53D0E">
      <w:r>
        <w:t>Annexes includes examples on calculations, technical implementations etc. The following annexes are included:</w:t>
      </w:r>
    </w:p>
    <w:p w14:paraId="301E897A" w14:textId="77777777" w:rsidR="003F4757" w:rsidRDefault="003F4757" w:rsidP="00B53D0E"/>
    <w:p w14:paraId="1E8CE643" w14:textId="77777777" w:rsidR="003F4757" w:rsidRDefault="003F4757" w:rsidP="00B53D0E">
      <w:r>
        <w:t>Annex 1: TBD</w:t>
      </w:r>
    </w:p>
    <w:p w14:paraId="1E6A631F" w14:textId="77777777" w:rsidR="003F4757" w:rsidRDefault="003F4757" w:rsidP="00B53D0E">
      <w:r>
        <w:t>Annex 2: TBD</w:t>
      </w:r>
    </w:p>
    <w:p w14:paraId="72695A60" w14:textId="77777777" w:rsidR="003F4757" w:rsidRDefault="003F4757" w:rsidP="00B53D0E">
      <w:r>
        <w:t>Annex …</w:t>
      </w:r>
    </w:p>
    <w:p w14:paraId="4EBD04F8" w14:textId="77777777" w:rsidR="003F4757" w:rsidRDefault="003F4757" w:rsidP="00B53D0E">
      <w:r>
        <w:t>Annex…</w:t>
      </w:r>
    </w:p>
    <w:p w14:paraId="44746DBE" w14:textId="77777777" w:rsidR="003F4757" w:rsidRDefault="003F4757" w:rsidP="00B53D0E">
      <w:r>
        <w:t>Annex N: TBD</w:t>
      </w:r>
    </w:p>
    <w:p w14:paraId="41A2EF16" w14:textId="77777777" w:rsidR="003F4757" w:rsidRDefault="003F4757" w:rsidP="005F53A2">
      <w:pPr>
        <w:pStyle w:val="Heading1"/>
      </w:pPr>
      <w:bookmarkStart w:id="62" w:name="_Toc367957101"/>
      <w:r>
        <w:lastRenderedPageBreak/>
        <w:t>Performance Requirements</w:t>
      </w:r>
      <w:bookmarkEnd w:id="62"/>
    </w:p>
    <w:p w14:paraId="117F7B32" w14:textId="77777777" w:rsidR="001D79CC" w:rsidRDefault="001D79CC">
      <w:pPr>
        <w:pStyle w:val="Heading2"/>
        <w:rPr>
          <w:ins w:id="63" w:author="alang" w:date="2013-09-26T11:15:00Z"/>
        </w:rPr>
        <w:pPrChange w:id="64" w:author="alang" w:date="2013-09-26T11:15:00Z">
          <w:pPr>
            <w:jc w:val="both"/>
          </w:pPr>
        </w:pPrChange>
      </w:pPr>
      <w:ins w:id="65" w:author="alang" w:date="2013-09-26T11:15:00Z">
        <w:r>
          <w:t>Definitions</w:t>
        </w:r>
      </w:ins>
    </w:p>
    <w:p w14:paraId="4B06B47E" w14:textId="77777777" w:rsidR="00BC7F34" w:rsidRDefault="00BC7F34" w:rsidP="00BC7F34">
      <w:pPr>
        <w:jc w:val="both"/>
        <w:rPr>
          <w:ins w:id="66" w:author="alang" w:date="2013-09-26T11:17:00Z"/>
        </w:rPr>
      </w:pPr>
      <w:ins w:id="67" w:author="alang" w:date="2013-09-26T11:17:00Z">
        <w:r w:rsidRPr="00D61AC3">
          <w:t xml:space="preserve">System performance is characterised by a number of different aspects, including Accuracy, Integrity, Continuity, Availability and Coverage, each of which is defined in </w:t>
        </w:r>
        <w:commentRangeStart w:id="68"/>
        <w:r w:rsidRPr="00D61AC3">
          <w:t>IMO</w:t>
        </w:r>
      </w:ins>
      <w:commentRangeEnd w:id="68"/>
      <w:r w:rsidR="004C409F">
        <w:rPr>
          <w:rStyle w:val="CommentReference"/>
        </w:rPr>
        <w:commentReference w:id="68"/>
      </w:r>
      <w:ins w:id="69" w:author="alang" w:date="2013-09-26T11:17:00Z">
        <w:r w:rsidRPr="00D61AC3">
          <w:t xml:space="preserve"> 915 (22) </w:t>
        </w:r>
        <w:r>
          <w:t xml:space="preserve">&amp; IMO 1046 (27) </w:t>
        </w:r>
        <w:r w:rsidRPr="00D61AC3">
          <w:t>as:</w:t>
        </w:r>
      </w:ins>
    </w:p>
    <w:p w14:paraId="5B472C33" w14:textId="77777777" w:rsidR="00BC7F34" w:rsidRDefault="00BC7F34" w:rsidP="00BC7F34">
      <w:pPr>
        <w:jc w:val="both"/>
        <w:rPr>
          <w:ins w:id="70" w:author="alang" w:date="2013-09-26T11:17:00Z"/>
        </w:rPr>
      </w:pPr>
      <w:ins w:id="71" w:author="alang" w:date="2013-09-26T11:17:00Z">
        <w:r w:rsidRPr="00D61AC3">
          <w:rPr>
            <w:u w:val="single"/>
          </w:rPr>
          <w:t>Absolute accuracy</w:t>
        </w:r>
        <w:r w:rsidRPr="00D61AC3">
          <w:t xml:space="preserve"> (Geodetic or Geographic accuracy). The accuracy of a position estimate with respect to the geographic or geodetic co-ordinates of the Earth.</w:t>
        </w:r>
      </w:ins>
    </w:p>
    <w:p w14:paraId="547785FB" w14:textId="77777777" w:rsidR="00BC7F34" w:rsidRDefault="00BC7F34" w:rsidP="00BC7F34">
      <w:pPr>
        <w:jc w:val="both"/>
        <w:rPr>
          <w:ins w:id="72" w:author="alang" w:date="2013-09-26T11:17:00Z"/>
        </w:rPr>
      </w:pPr>
      <w:ins w:id="73" w:author="alang" w:date="2013-09-26T11:17:00Z">
        <w:r w:rsidRPr="00D61AC3">
          <w:rPr>
            <w:u w:val="single"/>
          </w:rPr>
          <w:t>Integrity</w:t>
        </w:r>
        <w:r w:rsidRPr="00D61AC3">
          <w:t>. The ability to provide users with warnings within a specified time when the system</w:t>
        </w:r>
        <w:r>
          <w:t xml:space="preserve"> </w:t>
        </w:r>
        <w:r w:rsidRPr="00D61AC3">
          <w:t>should not be used for navigation.</w:t>
        </w:r>
      </w:ins>
    </w:p>
    <w:p w14:paraId="085BC5C7" w14:textId="77777777" w:rsidR="00BC7F34" w:rsidRDefault="00BC7F34" w:rsidP="00BC7F34">
      <w:pPr>
        <w:jc w:val="both"/>
        <w:rPr>
          <w:ins w:id="74" w:author="alang" w:date="2013-09-26T11:17:00Z"/>
        </w:rPr>
      </w:pPr>
      <w:ins w:id="75" w:author="alang" w:date="2013-09-26T11:17:00Z">
        <w:r w:rsidRPr="00D61AC3">
          <w:rPr>
            <w:u w:val="single"/>
          </w:rPr>
          <w:t>Continuity</w:t>
        </w:r>
        <w:r w:rsidRPr="00D61AC3">
          <w:t>. The probability that, assuming a fault-free receiver, a user will be able to determine position with specified accuracy and is able to monitor the integrity of the determined position over the (short) time interval applicable for a particular operation within a limited part of the coverage area.</w:t>
        </w:r>
      </w:ins>
    </w:p>
    <w:p w14:paraId="43BF23BB" w14:textId="77777777" w:rsidR="00BC7F34" w:rsidRDefault="00BC7F34" w:rsidP="00BC7F34">
      <w:pPr>
        <w:jc w:val="both"/>
        <w:rPr>
          <w:ins w:id="76" w:author="alang" w:date="2013-09-26T11:17:00Z"/>
        </w:rPr>
      </w:pPr>
      <w:ins w:id="77" w:author="alang" w:date="2013-09-26T11:17:00Z">
        <w:r w:rsidRPr="00D61AC3">
          <w:rPr>
            <w:u w:val="single"/>
          </w:rPr>
          <w:t>Availability</w:t>
        </w:r>
        <w:r w:rsidRPr="00D61AC3">
          <w:t>. The percentage of time that an aid, or system of aids, is performing a required function under stated conditions (i</w:t>
        </w:r>
        <w:r w:rsidRPr="00D61AC3">
          <w:rPr>
            <w:highlight w:val="yellow"/>
          </w:rPr>
          <w:t>.e. when it provides the required integrity for the given accuracy</w:t>
        </w:r>
        <w:r w:rsidRPr="00D61AC3">
          <w:t xml:space="preserve"> </w:t>
        </w:r>
        <w:r w:rsidRPr="00D61AC3">
          <w:rPr>
            <w:highlight w:val="yellow"/>
          </w:rPr>
          <w:t>level</w:t>
        </w:r>
        <w:r w:rsidRPr="00D61AC3">
          <w:t xml:space="preserve">). Non-availability can be caused by scheduled and/or unscheduled interruptions.  </w:t>
        </w:r>
        <w:r>
          <w:t xml:space="preserve"> </w:t>
        </w:r>
      </w:ins>
    </w:p>
    <w:p w14:paraId="16CA9EDE" w14:textId="77777777" w:rsidR="00BC7F34" w:rsidRDefault="00BC7F34" w:rsidP="00BC7F34">
      <w:pPr>
        <w:jc w:val="both"/>
        <w:rPr>
          <w:ins w:id="78" w:author="alang" w:date="2013-09-26T11:17:00Z"/>
        </w:rPr>
      </w:pPr>
      <w:ins w:id="79" w:author="alang" w:date="2013-09-26T11:17:00Z">
        <w:r w:rsidRPr="00D61AC3">
          <w:rPr>
            <w:u w:val="single"/>
          </w:rPr>
          <w:t>Coverage</w:t>
        </w:r>
        <w:r w:rsidRPr="00D61AC3">
          <w:t>. The coverage provided by a radionavigation system is that surface area or space volume in which the signals are adequate to permit the user to determine position to a specified level of performance.</w:t>
        </w:r>
      </w:ins>
    </w:p>
    <w:p w14:paraId="6E323455" w14:textId="77777777" w:rsidR="001D79CC" w:rsidRPr="001D79CC" w:rsidRDefault="001D79CC">
      <w:pPr>
        <w:rPr>
          <w:ins w:id="80" w:author="alang" w:date="2013-09-26T11:15:00Z"/>
        </w:rPr>
        <w:pPrChange w:id="81" w:author="alang" w:date="2013-09-26T11:15:00Z">
          <w:pPr>
            <w:jc w:val="both"/>
          </w:pPr>
        </w:pPrChange>
      </w:pPr>
    </w:p>
    <w:p w14:paraId="10010CC1" w14:textId="77777777" w:rsidR="001D79CC" w:rsidRDefault="001D79CC">
      <w:pPr>
        <w:pStyle w:val="Heading2"/>
        <w:rPr>
          <w:ins w:id="82" w:author="alang" w:date="2013-09-26T11:15:00Z"/>
        </w:rPr>
        <w:pPrChange w:id="83" w:author="alang" w:date="2013-09-26T11:15:00Z">
          <w:pPr>
            <w:jc w:val="both"/>
          </w:pPr>
        </w:pPrChange>
      </w:pPr>
      <w:ins w:id="84" w:author="alang" w:date="2013-09-26T11:15:00Z">
        <w:r>
          <w:t>Performance Requirements</w:t>
        </w:r>
      </w:ins>
    </w:p>
    <w:p w14:paraId="22BAE966" w14:textId="67224DA2" w:rsidR="00B72AD1" w:rsidDel="00BC7F34" w:rsidRDefault="003F4757" w:rsidP="000A151B">
      <w:pPr>
        <w:jc w:val="both"/>
        <w:rPr>
          <w:del w:id="85" w:author="alang" w:date="2013-09-26T11:18:00Z"/>
        </w:rPr>
      </w:pPr>
      <w:del w:id="86" w:author="alang" w:date="2013-09-26T11:18:00Z">
        <w:r w:rsidRPr="00DE04B4" w:rsidDel="00BC7F34">
          <w:delText xml:space="preserve">The requirements on radio navigation systems and assigned augmentation services is characterised by 5 </w:delText>
        </w:r>
        <w:r w:rsidDel="00BC7F34">
          <w:delText>performance</w:delText>
        </w:r>
        <w:r w:rsidRPr="00DE04B4" w:rsidDel="00BC7F34">
          <w:delText xml:space="preserve"> parameters </w:delText>
        </w:r>
        <w:r w:rsidDel="00BC7F34">
          <w:delText>described</w:delText>
        </w:r>
        <w:r w:rsidRPr="00DE04B4" w:rsidDel="00BC7F34">
          <w:delText xml:space="preserve"> in IMO A.915(22): accuracy, integrity, continuity, availability, and coverage.</w:delText>
        </w:r>
        <w:r w:rsidR="00DB5BDC" w:rsidDel="00BC7F34">
          <w:delText xml:space="preserve"> Definitions of these parameters is given in the Appe</w:delText>
        </w:r>
        <w:r w:rsidR="00D87901" w:rsidDel="00BC7F34">
          <w:delText>n</w:delText>
        </w:r>
        <w:r w:rsidR="00DB5BDC" w:rsidDel="00BC7F34">
          <w:delText>dix.</w:delText>
        </w:r>
      </w:del>
    </w:p>
    <w:p w14:paraId="7798AFB0" w14:textId="544FF281" w:rsidR="003F4757" w:rsidRPr="00F76787" w:rsidRDefault="003F4757" w:rsidP="000A151B">
      <w:pPr>
        <w:jc w:val="both"/>
      </w:pPr>
      <w:r w:rsidRPr="00F76787">
        <w:t xml:space="preserve">IMO </w:t>
      </w:r>
      <w:ins w:id="87" w:author="alang" w:date="2013-09-26T11:18:00Z">
        <w:r w:rsidR="0077634A">
          <w:t>R</w:t>
        </w:r>
      </w:ins>
      <w:del w:id="88" w:author="alang" w:date="2013-09-26T11:18:00Z">
        <w:r w:rsidRPr="00F76787" w:rsidDel="0077634A">
          <w:delText>r</w:delText>
        </w:r>
      </w:del>
      <w:r w:rsidRPr="00F76787">
        <w:t xml:space="preserve">esolution A.1046 (27) details the requirements on </w:t>
      </w:r>
      <w:ins w:id="89" w:author="alang" w:date="2013-09-26T11:19:00Z">
        <w:r w:rsidR="0077634A">
          <w:t>W</w:t>
        </w:r>
      </w:ins>
      <w:del w:id="90" w:author="alang" w:date="2013-09-26T11:19:00Z">
        <w:r w:rsidRPr="00F76787" w:rsidDel="0077634A">
          <w:delText>w</w:delText>
        </w:r>
      </w:del>
      <w:r w:rsidRPr="00F76787">
        <w:t>orld</w:t>
      </w:r>
      <w:ins w:id="91" w:author="alang" w:date="2013-09-26T11:19:00Z">
        <w:r w:rsidR="0077634A">
          <w:t>-W</w:t>
        </w:r>
      </w:ins>
      <w:del w:id="92" w:author="alang" w:date="2013-09-26T11:19:00Z">
        <w:r w:rsidRPr="00F76787" w:rsidDel="0077634A">
          <w:delText>w</w:delText>
        </w:r>
      </w:del>
      <w:r w:rsidRPr="00F76787">
        <w:t xml:space="preserve">ide </w:t>
      </w:r>
      <w:ins w:id="93" w:author="alang" w:date="2013-09-26T11:19:00Z">
        <w:r w:rsidR="0077634A">
          <w:t>R</w:t>
        </w:r>
      </w:ins>
      <w:del w:id="94" w:author="alang" w:date="2013-09-26T11:19:00Z">
        <w:r w:rsidRPr="00F76787" w:rsidDel="0077634A">
          <w:delText>r</w:delText>
        </w:r>
      </w:del>
      <w:r w:rsidRPr="00F76787">
        <w:t xml:space="preserve">adio </w:t>
      </w:r>
      <w:ins w:id="95" w:author="alang" w:date="2013-09-26T11:19:00Z">
        <w:r w:rsidR="0077634A">
          <w:t>N</w:t>
        </w:r>
      </w:ins>
      <w:del w:id="96" w:author="alang" w:date="2013-09-26T11:19:00Z">
        <w:r w:rsidRPr="00F76787" w:rsidDel="0077634A">
          <w:delText>n</w:delText>
        </w:r>
      </w:del>
      <w:r w:rsidRPr="00F76787">
        <w:t xml:space="preserve">avigation </w:t>
      </w:r>
      <w:ins w:id="97" w:author="alang" w:date="2013-09-26T11:19:00Z">
        <w:r w:rsidR="0077634A">
          <w:t>S</w:t>
        </w:r>
      </w:ins>
      <w:del w:id="98" w:author="alang" w:date="2013-09-26T11:19:00Z">
        <w:r w:rsidRPr="00F76787" w:rsidDel="0077634A">
          <w:delText>s</w:delText>
        </w:r>
      </w:del>
      <w:r w:rsidRPr="00F76787">
        <w:t>ystems</w:t>
      </w:r>
      <w:ins w:id="99" w:author="alang" w:date="2013-09-26T11:19:00Z">
        <w:r w:rsidR="0077634A">
          <w:t xml:space="preserve"> (WWRNS)</w:t>
        </w:r>
      </w:ins>
      <w:r w:rsidRPr="00F76787">
        <w:t xml:space="preserve"> considering vessels operating in the Ocean and harbour entrances, harbour approaches and coastal waters. The requirements are described by accuracy, integrity, availability, and continuity. </w:t>
      </w:r>
      <w:r w:rsidR="00D302A6">
        <w:fldChar w:fldCharType="begin"/>
      </w:r>
      <w:r w:rsidR="00D302A6">
        <w:instrText xml:space="preserve"> REF _Ref360101165 \h  \* MERGEFORMAT </w:instrText>
      </w:r>
      <w:r w:rsidR="00D302A6">
        <w:fldChar w:fldCharType="separate"/>
      </w:r>
      <w:r w:rsidRPr="001E443B">
        <w:t>Table 1</w:t>
      </w:r>
      <w:r w:rsidR="00D302A6">
        <w:fldChar w:fldCharType="end"/>
      </w:r>
      <w:r w:rsidRPr="00F76787">
        <w:t xml:space="preserve"> summarizes the requirements specified in A.1046 (27)</w:t>
      </w:r>
      <w:r>
        <w:t xml:space="preserve">, whereby the requirement on availability is given as signal availability describing the availability of radio navigation signals in  the specific coverage area (see IMO A.915(22)). </w:t>
      </w:r>
    </w:p>
    <w:p w14:paraId="3798F7A3" w14:textId="0BFE4FE3" w:rsidR="003F4757" w:rsidRPr="00F642EE" w:rsidRDefault="003F4757" w:rsidP="00F642EE">
      <w:pPr>
        <w:pStyle w:val="Caption"/>
        <w:tabs>
          <w:tab w:val="left" w:pos="0"/>
        </w:tabs>
        <w:rPr>
          <w:sz w:val="20"/>
        </w:rPr>
      </w:pPr>
      <w:bookmarkStart w:id="100" w:name="_Ref360101165"/>
      <w:r w:rsidRPr="00F642EE">
        <w:rPr>
          <w:b/>
          <w:sz w:val="20"/>
        </w:rPr>
        <w:t xml:space="preserve">Table </w:t>
      </w:r>
      <w:r w:rsidRPr="00F642EE">
        <w:rPr>
          <w:b/>
          <w:sz w:val="20"/>
        </w:rPr>
        <w:fldChar w:fldCharType="begin"/>
      </w:r>
      <w:r w:rsidRPr="00F642EE">
        <w:rPr>
          <w:b/>
          <w:sz w:val="20"/>
        </w:rPr>
        <w:instrText xml:space="preserve"> SEQ Table \* ARABIC </w:instrText>
      </w:r>
      <w:r w:rsidRPr="00F642EE">
        <w:rPr>
          <w:b/>
          <w:sz w:val="20"/>
        </w:rPr>
        <w:fldChar w:fldCharType="separate"/>
      </w:r>
      <w:r>
        <w:rPr>
          <w:b/>
          <w:noProof/>
          <w:sz w:val="20"/>
        </w:rPr>
        <w:t>1</w:t>
      </w:r>
      <w:r w:rsidRPr="00F642EE">
        <w:rPr>
          <w:b/>
          <w:sz w:val="20"/>
        </w:rPr>
        <w:fldChar w:fldCharType="end"/>
      </w:r>
      <w:bookmarkEnd w:id="100"/>
      <w:r>
        <w:rPr>
          <w:sz w:val="20"/>
        </w:rPr>
        <w:tab/>
      </w:r>
      <w:r w:rsidRPr="00F76787">
        <w:rPr>
          <w:b/>
          <w:sz w:val="20"/>
        </w:rPr>
        <w:t xml:space="preserve">Requirements </w:t>
      </w:r>
      <w:r w:rsidR="006A5578">
        <w:rPr>
          <w:b/>
          <w:sz w:val="20"/>
        </w:rPr>
        <w:t>for eLoran</w:t>
      </w:r>
      <w:r w:rsidRPr="00F76787">
        <w:rPr>
          <w:b/>
          <w:sz w:val="20"/>
        </w:rPr>
        <w:t xml:space="preserve"> systems</w:t>
      </w:r>
      <w:r w:rsidR="006A5578">
        <w:rPr>
          <w:b/>
          <w:sz w:val="20"/>
        </w:rPr>
        <w:t xml:space="preserve"> </w:t>
      </w:r>
      <w:r w:rsidRPr="00F76787">
        <w:rPr>
          <w:b/>
          <w:sz w:val="20"/>
        </w:rPr>
        <w:t>[</w:t>
      </w:r>
      <w:r w:rsidR="00D87901">
        <w:rPr>
          <w:b/>
          <w:sz w:val="20"/>
        </w:rPr>
        <w:t xml:space="preserve">based on </w:t>
      </w:r>
      <w:r w:rsidRPr="00F76787">
        <w:rPr>
          <w:b/>
          <w:sz w:val="20"/>
        </w:rPr>
        <w:t>IMO A.1046 (27)</w:t>
      </w:r>
      <w:r w:rsidR="00D87901">
        <w:rPr>
          <w:b/>
          <w:sz w:val="20"/>
        </w:rPr>
        <w:t xml:space="preserve"> &amp; IMO A.915(22)</w:t>
      </w:r>
      <w:r w:rsidRPr="00F76787">
        <w:rPr>
          <w:b/>
          <w:sz w:val="20"/>
        </w:rPr>
        <w:t>]</w:t>
      </w:r>
      <w:r>
        <w:rPr>
          <w:sz w:val="20"/>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1268"/>
        <w:gridCol w:w="857"/>
        <w:gridCol w:w="858"/>
        <w:gridCol w:w="905"/>
        <w:gridCol w:w="1172"/>
        <w:gridCol w:w="1072"/>
      </w:tblGrid>
      <w:tr w:rsidR="003F4757" w14:paraId="75852C6E" w14:textId="77777777" w:rsidTr="0022464F">
        <w:trPr>
          <w:jc w:val="center"/>
        </w:trPr>
        <w:tc>
          <w:tcPr>
            <w:tcW w:w="1701" w:type="dxa"/>
            <w:tcBorders>
              <w:bottom w:val="nil"/>
            </w:tcBorders>
          </w:tcPr>
          <w:p w14:paraId="0260F612" w14:textId="77777777" w:rsidR="003F4757" w:rsidRPr="0022464F" w:rsidRDefault="003F4757" w:rsidP="0022464F">
            <w:pPr>
              <w:jc w:val="both"/>
              <w:rPr>
                <w:sz w:val="18"/>
                <w:szCs w:val="18"/>
              </w:rPr>
            </w:pPr>
          </w:p>
        </w:tc>
        <w:tc>
          <w:tcPr>
            <w:tcW w:w="3888" w:type="dxa"/>
            <w:gridSpan w:val="4"/>
            <w:vAlign w:val="center"/>
          </w:tcPr>
          <w:p w14:paraId="5CCCB973" w14:textId="77777777" w:rsidR="003F4757" w:rsidRPr="0022464F" w:rsidRDefault="003F4757" w:rsidP="0022464F">
            <w:pPr>
              <w:jc w:val="center"/>
              <w:rPr>
                <w:sz w:val="18"/>
                <w:szCs w:val="18"/>
              </w:rPr>
            </w:pPr>
            <w:r w:rsidRPr="0022464F">
              <w:rPr>
                <w:sz w:val="18"/>
                <w:szCs w:val="18"/>
              </w:rPr>
              <w:t>System Level</w:t>
            </w:r>
          </w:p>
        </w:tc>
        <w:tc>
          <w:tcPr>
            <w:tcW w:w="2244" w:type="dxa"/>
            <w:gridSpan w:val="2"/>
            <w:vAlign w:val="center"/>
          </w:tcPr>
          <w:p w14:paraId="34F3515D" w14:textId="77777777" w:rsidR="003F4757" w:rsidRPr="0022464F" w:rsidRDefault="003F4757" w:rsidP="0022464F">
            <w:pPr>
              <w:jc w:val="center"/>
              <w:rPr>
                <w:sz w:val="18"/>
                <w:szCs w:val="18"/>
              </w:rPr>
            </w:pPr>
            <w:r w:rsidRPr="0022464F">
              <w:rPr>
                <w:sz w:val="18"/>
                <w:szCs w:val="18"/>
              </w:rPr>
              <w:t>Service Level</w:t>
            </w:r>
          </w:p>
        </w:tc>
      </w:tr>
      <w:tr w:rsidR="003F4757" w14:paraId="28781AB2" w14:textId="77777777" w:rsidTr="0022464F">
        <w:trPr>
          <w:jc w:val="center"/>
        </w:trPr>
        <w:tc>
          <w:tcPr>
            <w:tcW w:w="1701" w:type="dxa"/>
            <w:tcBorders>
              <w:top w:val="nil"/>
              <w:bottom w:val="nil"/>
            </w:tcBorders>
          </w:tcPr>
          <w:p w14:paraId="11067B63" w14:textId="77777777" w:rsidR="003F4757" w:rsidRPr="0022464F" w:rsidRDefault="003F4757" w:rsidP="0022464F">
            <w:pPr>
              <w:jc w:val="both"/>
              <w:rPr>
                <w:sz w:val="18"/>
                <w:szCs w:val="18"/>
              </w:rPr>
            </w:pPr>
          </w:p>
        </w:tc>
        <w:tc>
          <w:tcPr>
            <w:tcW w:w="1268" w:type="dxa"/>
            <w:vMerge w:val="restart"/>
            <w:vAlign w:val="center"/>
          </w:tcPr>
          <w:p w14:paraId="40B84F85" w14:textId="77777777" w:rsidR="003F4757" w:rsidRPr="0022464F" w:rsidRDefault="003F4757" w:rsidP="0022464F">
            <w:pPr>
              <w:jc w:val="center"/>
              <w:rPr>
                <w:sz w:val="18"/>
                <w:szCs w:val="18"/>
              </w:rPr>
            </w:pPr>
            <w:r w:rsidRPr="0022464F">
              <w:rPr>
                <w:sz w:val="18"/>
                <w:szCs w:val="18"/>
              </w:rPr>
              <w:t>Absolute Horizontal Accuracy (95%)</w:t>
            </w:r>
          </w:p>
        </w:tc>
        <w:tc>
          <w:tcPr>
            <w:tcW w:w="2620" w:type="dxa"/>
            <w:gridSpan w:val="3"/>
            <w:vAlign w:val="center"/>
          </w:tcPr>
          <w:p w14:paraId="79CF70E3" w14:textId="77777777" w:rsidR="003F4757" w:rsidRPr="0022464F" w:rsidRDefault="003F4757" w:rsidP="0022464F">
            <w:pPr>
              <w:jc w:val="center"/>
              <w:rPr>
                <w:sz w:val="18"/>
                <w:szCs w:val="18"/>
              </w:rPr>
            </w:pPr>
            <w:r w:rsidRPr="0022464F">
              <w:rPr>
                <w:sz w:val="18"/>
                <w:szCs w:val="18"/>
              </w:rPr>
              <w:t>Integrity</w:t>
            </w:r>
          </w:p>
        </w:tc>
        <w:tc>
          <w:tcPr>
            <w:tcW w:w="1172" w:type="dxa"/>
            <w:vMerge w:val="restart"/>
            <w:vAlign w:val="center"/>
          </w:tcPr>
          <w:p w14:paraId="1A171DCD" w14:textId="77777777" w:rsidR="003F4757" w:rsidRDefault="003F4757" w:rsidP="0022464F">
            <w:pPr>
              <w:jc w:val="center"/>
              <w:rPr>
                <w:ins w:id="101" w:author="alang" w:date="2013-09-26T11:21:00Z"/>
                <w:sz w:val="18"/>
                <w:szCs w:val="18"/>
              </w:rPr>
            </w:pPr>
            <w:r w:rsidRPr="0022464F">
              <w:rPr>
                <w:sz w:val="18"/>
                <w:szCs w:val="18"/>
              </w:rPr>
              <w:t>Signal Availability</w:t>
            </w:r>
          </w:p>
          <w:p w14:paraId="262AB0EC" w14:textId="03DEFA46" w:rsidR="0077634A" w:rsidRPr="0022464F" w:rsidRDefault="0077634A" w:rsidP="0022464F">
            <w:pPr>
              <w:jc w:val="center"/>
              <w:rPr>
                <w:sz w:val="18"/>
                <w:szCs w:val="18"/>
              </w:rPr>
            </w:pPr>
            <w:ins w:id="102" w:author="alang" w:date="2013-09-26T11:21:00Z">
              <w:r w:rsidRPr="0077634A">
                <w:rPr>
                  <w:sz w:val="18"/>
                  <w:szCs w:val="18"/>
                  <w:highlight w:val="yellow"/>
                  <w:rPrChange w:id="103" w:author="alang" w:date="2013-09-26T11:21:00Z">
                    <w:rPr>
                      <w:sz w:val="18"/>
                      <w:szCs w:val="18"/>
                    </w:rPr>
                  </w:rPrChange>
                </w:rPr>
                <w:t>(2 years)</w:t>
              </w:r>
            </w:ins>
          </w:p>
        </w:tc>
        <w:tc>
          <w:tcPr>
            <w:tcW w:w="1072" w:type="dxa"/>
            <w:vMerge w:val="restart"/>
            <w:vAlign w:val="center"/>
          </w:tcPr>
          <w:p w14:paraId="4ED21C55" w14:textId="77777777" w:rsidR="003F4757" w:rsidRPr="0022464F" w:rsidRDefault="003F4757" w:rsidP="0022464F">
            <w:pPr>
              <w:jc w:val="center"/>
              <w:rPr>
                <w:sz w:val="18"/>
                <w:szCs w:val="18"/>
              </w:rPr>
            </w:pPr>
            <w:r w:rsidRPr="0022464F">
              <w:rPr>
                <w:sz w:val="18"/>
                <w:szCs w:val="18"/>
              </w:rPr>
              <w:t>Continuity</w:t>
            </w:r>
          </w:p>
          <w:p w14:paraId="6D95D778" w14:textId="77777777" w:rsidR="003F4757" w:rsidRPr="0022464F" w:rsidRDefault="003F4757" w:rsidP="0022464F">
            <w:pPr>
              <w:jc w:val="center"/>
              <w:rPr>
                <w:sz w:val="18"/>
                <w:szCs w:val="18"/>
              </w:rPr>
            </w:pPr>
            <w:r w:rsidRPr="0022464F">
              <w:rPr>
                <w:sz w:val="18"/>
                <w:szCs w:val="18"/>
              </w:rPr>
              <w:t>(over 15 minutes)</w:t>
            </w:r>
          </w:p>
        </w:tc>
      </w:tr>
      <w:tr w:rsidR="003F4757" w14:paraId="13A79522" w14:textId="77777777" w:rsidTr="0022464F">
        <w:trPr>
          <w:jc w:val="center"/>
        </w:trPr>
        <w:tc>
          <w:tcPr>
            <w:tcW w:w="1701" w:type="dxa"/>
            <w:tcBorders>
              <w:top w:val="nil"/>
              <w:bottom w:val="nil"/>
            </w:tcBorders>
            <w:vAlign w:val="center"/>
          </w:tcPr>
          <w:p w14:paraId="22A4DB22" w14:textId="77777777" w:rsidR="003F4757" w:rsidRPr="0022464F" w:rsidRDefault="003F4757" w:rsidP="0022464F">
            <w:pPr>
              <w:jc w:val="center"/>
              <w:rPr>
                <w:sz w:val="18"/>
                <w:szCs w:val="18"/>
              </w:rPr>
            </w:pPr>
          </w:p>
        </w:tc>
        <w:tc>
          <w:tcPr>
            <w:tcW w:w="1268" w:type="dxa"/>
            <w:vMerge/>
            <w:vAlign w:val="center"/>
          </w:tcPr>
          <w:p w14:paraId="2977713C" w14:textId="77777777" w:rsidR="003F4757" w:rsidRPr="0022464F" w:rsidRDefault="003F4757" w:rsidP="0022464F">
            <w:pPr>
              <w:jc w:val="center"/>
              <w:rPr>
                <w:sz w:val="18"/>
                <w:szCs w:val="18"/>
              </w:rPr>
            </w:pPr>
          </w:p>
        </w:tc>
        <w:tc>
          <w:tcPr>
            <w:tcW w:w="857" w:type="dxa"/>
            <w:vAlign w:val="center"/>
          </w:tcPr>
          <w:p w14:paraId="663FC204" w14:textId="539AB142" w:rsidR="003F4757" w:rsidRPr="0022464F" w:rsidRDefault="003F4757" w:rsidP="00D87901">
            <w:pPr>
              <w:jc w:val="center"/>
              <w:rPr>
                <w:sz w:val="18"/>
                <w:szCs w:val="18"/>
              </w:rPr>
            </w:pPr>
            <w:r w:rsidRPr="0022464F">
              <w:rPr>
                <w:sz w:val="18"/>
                <w:szCs w:val="18"/>
              </w:rPr>
              <w:t>Al</w:t>
            </w:r>
            <w:r w:rsidR="00D87901">
              <w:rPr>
                <w:sz w:val="18"/>
                <w:szCs w:val="18"/>
              </w:rPr>
              <w:t>ert</w:t>
            </w:r>
            <w:r w:rsidRPr="0022464F">
              <w:rPr>
                <w:sz w:val="18"/>
                <w:szCs w:val="18"/>
              </w:rPr>
              <w:t xml:space="preserve"> Limit</w:t>
            </w:r>
          </w:p>
        </w:tc>
        <w:tc>
          <w:tcPr>
            <w:tcW w:w="858" w:type="dxa"/>
            <w:vAlign w:val="center"/>
          </w:tcPr>
          <w:p w14:paraId="37030EA3" w14:textId="77777777" w:rsidR="003F4757" w:rsidRPr="0022464F" w:rsidRDefault="003F4757" w:rsidP="0022464F">
            <w:pPr>
              <w:jc w:val="center"/>
              <w:rPr>
                <w:sz w:val="18"/>
                <w:szCs w:val="18"/>
              </w:rPr>
            </w:pPr>
            <w:r w:rsidRPr="0022464F">
              <w:rPr>
                <w:sz w:val="18"/>
                <w:szCs w:val="18"/>
              </w:rPr>
              <w:t>Time to Alarm</w:t>
            </w:r>
          </w:p>
        </w:tc>
        <w:tc>
          <w:tcPr>
            <w:tcW w:w="905" w:type="dxa"/>
            <w:vAlign w:val="center"/>
          </w:tcPr>
          <w:p w14:paraId="0B554E5F" w14:textId="77777777" w:rsidR="003F4757" w:rsidRPr="0022464F" w:rsidRDefault="003F4757" w:rsidP="0022464F">
            <w:pPr>
              <w:jc w:val="center"/>
              <w:rPr>
                <w:sz w:val="18"/>
                <w:szCs w:val="18"/>
              </w:rPr>
            </w:pPr>
            <w:r w:rsidRPr="0022464F">
              <w:rPr>
                <w:sz w:val="18"/>
                <w:szCs w:val="18"/>
              </w:rPr>
              <w:t>Integrity Risk</w:t>
            </w:r>
          </w:p>
        </w:tc>
        <w:tc>
          <w:tcPr>
            <w:tcW w:w="1172" w:type="dxa"/>
            <w:vMerge/>
          </w:tcPr>
          <w:p w14:paraId="62AC4D1B" w14:textId="77777777" w:rsidR="003F4757" w:rsidRPr="0022464F" w:rsidRDefault="003F4757" w:rsidP="0022464F">
            <w:pPr>
              <w:jc w:val="both"/>
              <w:rPr>
                <w:sz w:val="18"/>
                <w:szCs w:val="18"/>
              </w:rPr>
            </w:pPr>
          </w:p>
        </w:tc>
        <w:tc>
          <w:tcPr>
            <w:tcW w:w="1072" w:type="dxa"/>
            <w:vMerge/>
          </w:tcPr>
          <w:p w14:paraId="0716E04D" w14:textId="77777777" w:rsidR="003F4757" w:rsidRPr="0022464F" w:rsidRDefault="003F4757" w:rsidP="0022464F">
            <w:pPr>
              <w:jc w:val="both"/>
              <w:rPr>
                <w:sz w:val="18"/>
                <w:szCs w:val="18"/>
              </w:rPr>
            </w:pPr>
          </w:p>
        </w:tc>
      </w:tr>
      <w:tr w:rsidR="003F4757" w14:paraId="57A4E56E" w14:textId="77777777" w:rsidTr="0022464F">
        <w:trPr>
          <w:jc w:val="center"/>
        </w:trPr>
        <w:tc>
          <w:tcPr>
            <w:tcW w:w="1701" w:type="dxa"/>
            <w:tcBorders>
              <w:top w:val="nil"/>
            </w:tcBorders>
            <w:vAlign w:val="center"/>
          </w:tcPr>
          <w:p w14:paraId="1F1104CF" w14:textId="77777777" w:rsidR="003F4757" w:rsidRPr="0022464F" w:rsidRDefault="003F4757" w:rsidP="0022464F">
            <w:pPr>
              <w:jc w:val="center"/>
              <w:rPr>
                <w:sz w:val="18"/>
                <w:szCs w:val="18"/>
              </w:rPr>
            </w:pPr>
            <w:r w:rsidRPr="0022464F">
              <w:rPr>
                <w:sz w:val="18"/>
                <w:szCs w:val="18"/>
              </w:rPr>
              <w:t>Area</w:t>
            </w:r>
          </w:p>
        </w:tc>
        <w:tc>
          <w:tcPr>
            <w:tcW w:w="1268" w:type="dxa"/>
            <w:vAlign w:val="center"/>
          </w:tcPr>
          <w:p w14:paraId="6AF2294D" w14:textId="77777777" w:rsidR="003F4757" w:rsidRPr="0022464F" w:rsidRDefault="003F4757" w:rsidP="0022464F">
            <w:pPr>
              <w:jc w:val="center"/>
              <w:rPr>
                <w:sz w:val="18"/>
                <w:szCs w:val="18"/>
              </w:rPr>
            </w:pPr>
            <w:r w:rsidRPr="0022464F">
              <w:rPr>
                <w:sz w:val="18"/>
                <w:szCs w:val="18"/>
              </w:rPr>
              <w:t>m</w:t>
            </w:r>
          </w:p>
        </w:tc>
        <w:tc>
          <w:tcPr>
            <w:tcW w:w="857" w:type="dxa"/>
            <w:vAlign w:val="center"/>
          </w:tcPr>
          <w:p w14:paraId="67276056" w14:textId="77777777" w:rsidR="003F4757" w:rsidRPr="0022464F" w:rsidRDefault="003F4757" w:rsidP="0022464F">
            <w:pPr>
              <w:jc w:val="center"/>
              <w:rPr>
                <w:sz w:val="18"/>
                <w:szCs w:val="18"/>
              </w:rPr>
            </w:pPr>
            <w:r w:rsidRPr="0022464F">
              <w:rPr>
                <w:sz w:val="18"/>
                <w:szCs w:val="18"/>
              </w:rPr>
              <w:t>m</w:t>
            </w:r>
          </w:p>
        </w:tc>
        <w:tc>
          <w:tcPr>
            <w:tcW w:w="858" w:type="dxa"/>
            <w:vAlign w:val="center"/>
          </w:tcPr>
          <w:p w14:paraId="6CA7BCB3" w14:textId="77777777" w:rsidR="003F4757" w:rsidRPr="0022464F" w:rsidRDefault="003F4757" w:rsidP="0022464F">
            <w:pPr>
              <w:jc w:val="center"/>
              <w:rPr>
                <w:sz w:val="18"/>
                <w:szCs w:val="18"/>
              </w:rPr>
            </w:pPr>
            <w:r w:rsidRPr="0022464F">
              <w:rPr>
                <w:sz w:val="18"/>
                <w:szCs w:val="18"/>
              </w:rPr>
              <w:t>s</w:t>
            </w:r>
          </w:p>
        </w:tc>
        <w:tc>
          <w:tcPr>
            <w:tcW w:w="905" w:type="dxa"/>
            <w:vAlign w:val="center"/>
          </w:tcPr>
          <w:p w14:paraId="79FF09B9" w14:textId="77777777" w:rsidR="003F4757" w:rsidRPr="0022464F" w:rsidRDefault="003F4757" w:rsidP="0022464F">
            <w:pPr>
              <w:jc w:val="center"/>
              <w:rPr>
                <w:sz w:val="18"/>
                <w:szCs w:val="18"/>
              </w:rPr>
            </w:pPr>
            <w:r w:rsidRPr="0022464F">
              <w:rPr>
                <w:sz w:val="18"/>
                <w:szCs w:val="18"/>
              </w:rPr>
              <w:t>%</w:t>
            </w:r>
          </w:p>
        </w:tc>
        <w:tc>
          <w:tcPr>
            <w:tcW w:w="1172" w:type="dxa"/>
            <w:vAlign w:val="center"/>
          </w:tcPr>
          <w:p w14:paraId="4824F139" w14:textId="77777777" w:rsidR="003F4757" w:rsidRPr="0022464F" w:rsidRDefault="003F4757" w:rsidP="0022464F">
            <w:pPr>
              <w:jc w:val="center"/>
              <w:rPr>
                <w:sz w:val="18"/>
                <w:szCs w:val="18"/>
              </w:rPr>
            </w:pPr>
            <w:r w:rsidRPr="0022464F">
              <w:rPr>
                <w:sz w:val="18"/>
                <w:szCs w:val="18"/>
              </w:rPr>
              <w:t>%</w:t>
            </w:r>
          </w:p>
        </w:tc>
        <w:tc>
          <w:tcPr>
            <w:tcW w:w="1072" w:type="dxa"/>
            <w:vAlign w:val="center"/>
          </w:tcPr>
          <w:p w14:paraId="4C46EAA7" w14:textId="77777777" w:rsidR="003F4757" w:rsidRPr="0022464F" w:rsidRDefault="003F4757" w:rsidP="0022464F">
            <w:pPr>
              <w:jc w:val="center"/>
              <w:rPr>
                <w:sz w:val="18"/>
                <w:szCs w:val="18"/>
              </w:rPr>
            </w:pPr>
            <w:r w:rsidRPr="0022464F">
              <w:rPr>
                <w:sz w:val="18"/>
                <w:szCs w:val="18"/>
              </w:rPr>
              <w:t>%</w:t>
            </w:r>
          </w:p>
        </w:tc>
      </w:tr>
      <w:tr w:rsidR="003F4757" w14:paraId="5F33EA4C" w14:textId="77777777" w:rsidTr="0022464F">
        <w:trPr>
          <w:jc w:val="center"/>
        </w:trPr>
        <w:tc>
          <w:tcPr>
            <w:tcW w:w="1701" w:type="dxa"/>
            <w:vAlign w:val="center"/>
          </w:tcPr>
          <w:p w14:paraId="6C0281DA" w14:textId="77777777" w:rsidR="003F4757" w:rsidRPr="0022464F" w:rsidRDefault="003F4757" w:rsidP="0022464F">
            <w:pPr>
              <w:jc w:val="center"/>
              <w:rPr>
                <w:sz w:val="18"/>
                <w:szCs w:val="18"/>
              </w:rPr>
            </w:pPr>
            <w:r w:rsidRPr="0022464F">
              <w:rPr>
                <w:sz w:val="18"/>
                <w:szCs w:val="18"/>
              </w:rPr>
              <w:t>Ocean</w:t>
            </w:r>
          </w:p>
        </w:tc>
        <w:tc>
          <w:tcPr>
            <w:tcW w:w="1268" w:type="dxa"/>
            <w:vAlign w:val="center"/>
          </w:tcPr>
          <w:p w14:paraId="373C80AE" w14:textId="77777777" w:rsidR="003F4757" w:rsidRPr="0022464F" w:rsidRDefault="003F4757" w:rsidP="0022464F">
            <w:pPr>
              <w:jc w:val="center"/>
              <w:rPr>
                <w:sz w:val="18"/>
                <w:szCs w:val="18"/>
              </w:rPr>
            </w:pPr>
            <w:r w:rsidRPr="0022464F">
              <w:rPr>
                <w:sz w:val="18"/>
                <w:szCs w:val="18"/>
                <w:u w:val="single"/>
              </w:rPr>
              <w:t>&lt;</w:t>
            </w:r>
            <w:r w:rsidRPr="0022464F">
              <w:rPr>
                <w:sz w:val="18"/>
                <w:szCs w:val="18"/>
              </w:rPr>
              <w:t xml:space="preserve"> 100</w:t>
            </w:r>
          </w:p>
        </w:tc>
        <w:tc>
          <w:tcPr>
            <w:tcW w:w="857" w:type="dxa"/>
            <w:vAlign w:val="center"/>
          </w:tcPr>
          <w:p w14:paraId="2721700D" w14:textId="3E8F8AED" w:rsidR="003F4757" w:rsidRPr="0022464F" w:rsidRDefault="0077634A" w:rsidP="0022464F">
            <w:pPr>
              <w:jc w:val="center"/>
              <w:rPr>
                <w:sz w:val="18"/>
                <w:szCs w:val="18"/>
              </w:rPr>
            </w:pPr>
            <w:ins w:id="104" w:author="alang" w:date="2013-09-26T11:22:00Z">
              <w:r w:rsidRPr="0022464F">
                <w:rPr>
                  <w:sz w:val="18"/>
                  <w:szCs w:val="18"/>
                </w:rPr>
                <w:t>N/A</w:t>
              </w:r>
              <w:r w:rsidRPr="0022464F" w:rsidDel="0077634A">
                <w:rPr>
                  <w:sz w:val="18"/>
                  <w:szCs w:val="18"/>
                </w:rPr>
                <w:t xml:space="preserve"> </w:t>
              </w:r>
            </w:ins>
            <w:del w:id="105" w:author="alang" w:date="2013-09-26T11:22:00Z">
              <w:r w:rsidR="003F4757" w:rsidRPr="0022464F" w:rsidDel="0077634A">
                <w:rPr>
                  <w:sz w:val="18"/>
                  <w:szCs w:val="18"/>
                </w:rPr>
                <w:delText>-</w:delText>
              </w:r>
            </w:del>
          </w:p>
        </w:tc>
        <w:tc>
          <w:tcPr>
            <w:tcW w:w="858" w:type="dxa"/>
            <w:vAlign w:val="center"/>
          </w:tcPr>
          <w:p w14:paraId="48D45839" w14:textId="1F3DE5D1" w:rsidR="003F4757" w:rsidRPr="0022464F" w:rsidRDefault="003F4757" w:rsidP="0022464F">
            <w:pPr>
              <w:jc w:val="center"/>
              <w:rPr>
                <w:sz w:val="18"/>
                <w:szCs w:val="18"/>
              </w:rPr>
            </w:pPr>
            <w:del w:id="106" w:author="alang" w:date="2013-09-26T11:22:00Z">
              <w:r w:rsidRPr="0022464F" w:rsidDel="0077634A">
                <w:rPr>
                  <w:sz w:val="18"/>
                  <w:szCs w:val="18"/>
                </w:rPr>
                <w:delText>10</w:delText>
              </w:r>
              <w:r w:rsidRPr="0022464F" w:rsidDel="0077634A">
                <w:rPr>
                  <w:sz w:val="18"/>
                  <w:szCs w:val="18"/>
                  <w:vertAlign w:val="superscript"/>
                </w:rPr>
                <w:delText>1</w:delText>
              </w:r>
            </w:del>
            <w:ins w:id="107" w:author="alang" w:date="2013-09-26T11:22:00Z">
              <w:r w:rsidR="0077634A" w:rsidRPr="0022464F">
                <w:rPr>
                  <w:sz w:val="18"/>
                  <w:szCs w:val="18"/>
                </w:rPr>
                <w:t xml:space="preserve"> N/A</w:t>
              </w:r>
            </w:ins>
          </w:p>
        </w:tc>
        <w:tc>
          <w:tcPr>
            <w:tcW w:w="905" w:type="dxa"/>
            <w:vAlign w:val="center"/>
          </w:tcPr>
          <w:p w14:paraId="154950B6" w14:textId="13EF5C04" w:rsidR="003F4757" w:rsidRPr="0022464F" w:rsidRDefault="0077634A" w:rsidP="0022464F">
            <w:pPr>
              <w:jc w:val="center"/>
              <w:rPr>
                <w:sz w:val="18"/>
                <w:szCs w:val="18"/>
              </w:rPr>
            </w:pPr>
            <w:ins w:id="108" w:author="alang" w:date="2013-09-26T11:22:00Z">
              <w:r w:rsidRPr="0022464F">
                <w:rPr>
                  <w:sz w:val="18"/>
                  <w:szCs w:val="18"/>
                </w:rPr>
                <w:t>N/A</w:t>
              </w:r>
              <w:r w:rsidRPr="0022464F" w:rsidDel="0077634A">
                <w:rPr>
                  <w:sz w:val="18"/>
                  <w:szCs w:val="18"/>
                </w:rPr>
                <w:t xml:space="preserve"> </w:t>
              </w:r>
            </w:ins>
            <w:del w:id="109" w:author="alang" w:date="2013-09-26T11:22:00Z">
              <w:r w:rsidR="003F4757" w:rsidRPr="0022464F" w:rsidDel="0077634A">
                <w:rPr>
                  <w:sz w:val="18"/>
                  <w:szCs w:val="18"/>
                </w:rPr>
                <w:delText>-</w:delText>
              </w:r>
            </w:del>
          </w:p>
        </w:tc>
        <w:tc>
          <w:tcPr>
            <w:tcW w:w="1172" w:type="dxa"/>
            <w:vAlign w:val="center"/>
          </w:tcPr>
          <w:p w14:paraId="38AA0CF7" w14:textId="77777777" w:rsidR="003F4757" w:rsidRPr="0022464F" w:rsidRDefault="003F4757" w:rsidP="0022464F">
            <w:pPr>
              <w:jc w:val="center"/>
              <w:rPr>
                <w:sz w:val="18"/>
                <w:szCs w:val="18"/>
              </w:rPr>
            </w:pPr>
            <w:r w:rsidRPr="0022464F">
              <w:rPr>
                <w:sz w:val="18"/>
                <w:szCs w:val="18"/>
                <w:u w:val="single"/>
              </w:rPr>
              <w:t>&gt;</w:t>
            </w:r>
            <w:r w:rsidRPr="0022464F">
              <w:rPr>
                <w:sz w:val="18"/>
                <w:szCs w:val="18"/>
              </w:rPr>
              <w:t xml:space="preserve"> 99.8</w:t>
            </w:r>
          </w:p>
        </w:tc>
        <w:tc>
          <w:tcPr>
            <w:tcW w:w="1072" w:type="dxa"/>
            <w:vAlign w:val="center"/>
          </w:tcPr>
          <w:p w14:paraId="6EC03812" w14:textId="77777777" w:rsidR="003F4757" w:rsidRPr="0022464F" w:rsidRDefault="003F4757" w:rsidP="0022464F">
            <w:pPr>
              <w:jc w:val="center"/>
              <w:rPr>
                <w:sz w:val="18"/>
                <w:szCs w:val="18"/>
              </w:rPr>
            </w:pPr>
            <w:r w:rsidRPr="0022464F">
              <w:rPr>
                <w:sz w:val="18"/>
                <w:szCs w:val="18"/>
              </w:rPr>
              <w:t>N/A</w:t>
            </w:r>
          </w:p>
        </w:tc>
      </w:tr>
      <w:tr w:rsidR="003F4757" w14:paraId="55E2814D" w14:textId="77777777" w:rsidTr="0022464F">
        <w:trPr>
          <w:jc w:val="center"/>
        </w:trPr>
        <w:tc>
          <w:tcPr>
            <w:tcW w:w="1701" w:type="dxa"/>
            <w:vAlign w:val="center"/>
          </w:tcPr>
          <w:p w14:paraId="65B044D7" w14:textId="77777777" w:rsidR="003F4757" w:rsidRPr="0022464F" w:rsidRDefault="003F4757" w:rsidP="0022464F">
            <w:pPr>
              <w:jc w:val="center"/>
              <w:rPr>
                <w:sz w:val="18"/>
                <w:szCs w:val="18"/>
              </w:rPr>
            </w:pPr>
            <w:r w:rsidRPr="0022464F">
              <w:rPr>
                <w:sz w:val="18"/>
                <w:szCs w:val="18"/>
              </w:rPr>
              <w:t>Harbour entrances, harbour approaches and coastal waters</w:t>
            </w:r>
          </w:p>
        </w:tc>
        <w:tc>
          <w:tcPr>
            <w:tcW w:w="1268" w:type="dxa"/>
            <w:vAlign w:val="center"/>
          </w:tcPr>
          <w:p w14:paraId="364DE723" w14:textId="77777777" w:rsidR="003F4757" w:rsidRPr="0022464F" w:rsidRDefault="003F4757" w:rsidP="0022464F">
            <w:pPr>
              <w:jc w:val="center"/>
              <w:rPr>
                <w:sz w:val="18"/>
                <w:szCs w:val="18"/>
              </w:rPr>
            </w:pPr>
            <w:r w:rsidRPr="0022464F">
              <w:rPr>
                <w:sz w:val="18"/>
                <w:szCs w:val="18"/>
                <w:u w:val="single"/>
              </w:rPr>
              <w:t>&lt;</w:t>
            </w:r>
            <w:r w:rsidRPr="0022464F">
              <w:rPr>
                <w:sz w:val="18"/>
                <w:szCs w:val="18"/>
              </w:rPr>
              <w:t xml:space="preserve"> 10</w:t>
            </w:r>
          </w:p>
        </w:tc>
        <w:tc>
          <w:tcPr>
            <w:tcW w:w="857" w:type="dxa"/>
            <w:vAlign w:val="center"/>
          </w:tcPr>
          <w:p w14:paraId="65A90D4B" w14:textId="77777777" w:rsidR="003F4757" w:rsidRPr="0022464F" w:rsidRDefault="00DB5BDC" w:rsidP="0022464F">
            <w:pPr>
              <w:jc w:val="center"/>
              <w:rPr>
                <w:sz w:val="18"/>
                <w:szCs w:val="18"/>
              </w:rPr>
            </w:pPr>
            <w:commentRangeStart w:id="110"/>
            <w:r>
              <w:rPr>
                <w:sz w:val="18"/>
                <w:szCs w:val="18"/>
              </w:rPr>
              <w:t>25</w:t>
            </w:r>
            <w:commentRangeEnd w:id="110"/>
            <w:r w:rsidR="00743465">
              <w:rPr>
                <w:rStyle w:val="CommentReference"/>
              </w:rPr>
              <w:commentReference w:id="110"/>
            </w:r>
          </w:p>
        </w:tc>
        <w:tc>
          <w:tcPr>
            <w:tcW w:w="858" w:type="dxa"/>
            <w:vAlign w:val="center"/>
          </w:tcPr>
          <w:p w14:paraId="216FDF73" w14:textId="77777777" w:rsidR="003F4757" w:rsidRPr="0022464F" w:rsidRDefault="003F4757" w:rsidP="0022464F">
            <w:pPr>
              <w:jc w:val="center"/>
              <w:rPr>
                <w:sz w:val="18"/>
                <w:szCs w:val="18"/>
              </w:rPr>
            </w:pPr>
            <w:r w:rsidRPr="0022464F">
              <w:rPr>
                <w:sz w:val="18"/>
                <w:szCs w:val="18"/>
              </w:rPr>
              <w:t>10</w:t>
            </w:r>
            <w:r w:rsidRPr="0022464F">
              <w:rPr>
                <w:sz w:val="18"/>
                <w:szCs w:val="18"/>
                <w:vertAlign w:val="superscript"/>
              </w:rPr>
              <w:t>1</w:t>
            </w:r>
          </w:p>
        </w:tc>
        <w:tc>
          <w:tcPr>
            <w:tcW w:w="905" w:type="dxa"/>
            <w:vAlign w:val="center"/>
          </w:tcPr>
          <w:p w14:paraId="5BDBF327" w14:textId="77777777" w:rsidR="003F4757" w:rsidRPr="0022464F" w:rsidRDefault="00DB5BDC" w:rsidP="0022464F">
            <w:pPr>
              <w:jc w:val="center"/>
              <w:rPr>
                <w:sz w:val="18"/>
                <w:szCs w:val="18"/>
              </w:rPr>
            </w:pPr>
            <w:r>
              <w:rPr>
                <w:sz w:val="18"/>
                <w:szCs w:val="18"/>
              </w:rPr>
              <w:t>1 x 10</w:t>
            </w:r>
            <w:r w:rsidRPr="00DB5BDC">
              <w:rPr>
                <w:sz w:val="18"/>
                <w:szCs w:val="18"/>
                <w:vertAlign w:val="superscript"/>
              </w:rPr>
              <w:t>-5</w:t>
            </w:r>
          </w:p>
        </w:tc>
        <w:tc>
          <w:tcPr>
            <w:tcW w:w="1172" w:type="dxa"/>
            <w:vAlign w:val="center"/>
          </w:tcPr>
          <w:p w14:paraId="200BF7BC" w14:textId="77777777" w:rsidR="003F4757" w:rsidRPr="0022464F" w:rsidRDefault="003F4757" w:rsidP="0022464F">
            <w:pPr>
              <w:jc w:val="center"/>
              <w:rPr>
                <w:sz w:val="18"/>
                <w:szCs w:val="18"/>
              </w:rPr>
            </w:pPr>
            <w:r w:rsidRPr="0022464F">
              <w:rPr>
                <w:sz w:val="18"/>
                <w:szCs w:val="18"/>
                <w:u w:val="single"/>
              </w:rPr>
              <w:t>&gt;</w:t>
            </w:r>
            <w:r w:rsidRPr="0022464F">
              <w:rPr>
                <w:sz w:val="18"/>
                <w:szCs w:val="18"/>
              </w:rPr>
              <w:t xml:space="preserve"> 99.8</w:t>
            </w:r>
          </w:p>
        </w:tc>
        <w:tc>
          <w:tcPr>
            <w:tcW w:w="1072" w:type="dxa"/>
            <w:vAlign w:val="center"/>
          </w:tcPr>
          <w:p w14:paraId="062BB59A" w14:textId="77777777" w:rsidR="003F4757" w:rsidRPr="0022464F" w:rsidRDefault="003F4757" w:rsidP="0022464F">
            <w:pPr>
              <w:jc w:val="center"/>
              <w:rPr>
                <w:sz w:val="18"/>
                <w:szCs w:val="18"/>
              </w:rPr>
            </w:pPr>
            <w:r w:rsidRPr="0022464F">
              <w:rPr>
                <w:sz w:val="18"/>
                <w:szCs w:val="18"/>
              </w:rPr>
              <w:t>99.97</w:t>
            </w:r>
          </w:p>
        </w:tc>
      </w:tr>
      <w:tr w:rsidR="003F4757" w14:paraId="7BDC1A0E" w14:textId="77777777" w:rsidTr="0022464F">
        <w:trPr>
          <w:jc w:val="center"/>
        </w:trPr>
        <w:tc>
          <w:tcPr>
            <w:tcW w:w="7833" w:type="dxa"/>
            <w:gridSpan w:val="7"/>
            <w:tcBorders>
              <w:left w:val="nil"/>
              <w:bottom w:val="nil"/>
              <w:right w:val="nil"/>
            </w:tcBorders>
            <w:vAlign w:val="center"/>
          </w:tcPr>
          <w:p w14:paraId="6D875531" w14:textId="77777777" w:rsidR="003F4757" w:rsidRPr="0022464F" w:rsidRDefault="003F4757" w:rsidP="0022464F">
            <w:pPr>
              <w:tabs>
                <w:tab w:val="left" w:pos="0"/>
              </w:tabs>
              <w:jc w:val="both"/>
              <w:rPr>
                <w:sz w:val="18"/>
                <w:szCs w:val="18"/>
              </w:rPr>
            </w:pPr>
            <w:r w:rsidRPr="0022464F">
              <w:rPr>
                <w:sz w:val="18"/>
                <w:szCs w:val="18"/>
                <w:vertAlign w:val="superscript"/>
              </w:rPr>
              <w:t>1</w:t>
            </w:r>
            <w:r w:rsidRPr="0022464F">
              <w:rPr>
                <w:sz w:val="18"/>
                <w:szCs w:val="18"/>
              </w:rPr>
              <w:t xml:space="preserve"> </w:t>
            </w:r>
            <w:r w:rsidR="00B72AD1">
              <w:rPr>
                <w:i/>
                <w:sz w:val="18"/>
                <w:szCs w:val="18"/>
              </w:rPr>
              <w:t xml:space="preserve">Generation of integrity </w:t>
            </w:r>
            <w:r w:rsidRPr="0022464F">
              <w:rPr>
                <w:i/>
                <w:sz w:val="18"/>
                <w:szCs w:val="18"/>
              </w:rPr>
              <w:t>warnings in cases of system malfunctions, non-availability or discontinuities;</w:t>
            </w:r>
            <w:r w:rsidRPr="0022464F">
              <w:rPr>
                <w:sz w:val="18"/>
                <w:szCs w:val="18"/>
              </w:rPr>
              <w:t xml:space="preserve"> </w:t>
            </w:r>
          </w:p>
        </w:tc>
      </w:tr>
    </w:tbl>
    <w:p w14:paraId="45E08299" w14:textId="77777777" w:rsidR="003F4757" w:rsidRPr="004F3A78" w:rsidRDefault="003F4757" w:rsidP="00127B22">
      <w:pPr>
        <w:jc w:val="both"/>
      </w:pPr>
    </w:p>
    <w:p w14:paraId="50FEF6A1" w14:textId="77777777" w:rsidR="00DB5BDC" w:rsidRDefault="00DB5BDC" w:rsidP="00DB5BDC">
      <w:pPr>
        <w:autoSpaceDE w:val="0"/>
        <w:autoSpaceDN w:val="0"/>
        <w:adjustRightInd w:val="0"/>
        <w:jc w:val="both"/>
        <w:rPr>
          <w:iCs/>
        </w:rPr>
      </w:pPr>
      <w:r>
        <w:rPr>
          <w:iCs/>
        </w:rPr>
        <w:t>Receiver equipment for the eLoran system intended for navigational purposes on ships with maximum speeds not exceeding 70 knots</w:t>
      </w:r>
      <w:r w:rsidRPr="00DB5BDC">
        <w:rPr>
          <w:rStyle w:val="FootnoteReference"/>
          <w:vertAlign w:val="superscript"/>
        </w:rPr>
        <w:footnoteReference w:id="1"/>
      </w:r>
      <w:r>
        <w:rPr>
          <w:iCs/>
        </w:rPr>
        <w:t xml:space="preserve"> </w:t>
      </w:r>
      <w:r>
        <w:t xml:space="preserve">shall </w:t>
      </w:r>
      <w:r>
        <w:rPr>
          <w:iCs/>
        </w:rPr>
        <w:t>meet the minimum performance requirements outlined in Table 1.</w:t>
      </w:r>
    </w:p>
    <w:p w14:paraId="60487087" w14:textId="77777777" w:rsidR="00DB5BDC" w:rsidRDefault="00DB5BDC" w:rsidP="00DB5BDC">
      <w:pPr>
        <w:autoSpaceDE w:val="0"/>
        <w:autoSpaceDN w:val="0"/>
        <w:adjustRightInd w:val="0"/>
      </w:pPr>
    </w:p>
    <w:p w14:paraId="5611D66A" w14:textId="57E01F3B" w:rsidR="003F4757" w:rsidRDefault="003F4757" w:rsidP="00370A73">
      <w:pPr>
        <w:pStyle w:val="Heading1"/>
      </w:pPr>
      <w:bookmarkStart w:id="112" w:name="_Toc367957102"/>
      <w:del w:id="113" w:author="alang" w:date="2013-09-26T11:26:00Z">
        <w:r w:rsidDel="0077634A">
          <w:delText>Technical Implementation</w:delText>
        </w:r>
      </w:del>
      <w:bookmarkEnd w:id="112"/>
      <w:ins w:id="114" w:author="alang" w:date="2013-09-26T11:26:00Z">
        <w:r w:rsidR="0077634A">
          <w:t>Shore side Architecture</w:t>
        </w:r>
      </w:ins>
    </w:p>
    <w:p w14:paraId="055B8584" w14:textId="77777777" w:rsidR="00027067" w:rsidRDefault="003F4757" w:rsidP="00D302A6">
      <w:pPr>
        <w:jc w:val="both"/>
      </w:pPr>
      <w:r w:rsidRPr="00670040">
        <w:t xml:space="preserve">This chapter deals with the technical implementation of </w:t>
      </w:r>
      <w:r w:rsidR="00D302A6">
        <w:t>eLoran</w:t>
      </w:r>
      <w:r w:rsidRPr="00670040">
        <w:t xml:space="preserve"> service</w:t>
      </w:r>
      <w:r>
        <w:t xml:space="preserve"> </w:t>
      </w:r>
      <w:r w:rsidRPr="00EF0482">
        <w:t xml:space="preserve">in the frequency band </w:t>
      </w:r>
      <w:r w:rsidR="00D302A6" w:rsidRPr="00661BD4">
        <w:t>90-110</w:t>
      </w:r>
      <w:r w:rsidRPr="00EF0482">
        <w:t xml:space="preserve"> kHz</w:t>
      </w:r>
      <w:r w:rsidRPr="00670040">
        <w:t xml:space="preserve">, whose use enables the fulfilment of performance requirements </w:t>
      </w:r>
      <w:r>
        <w:t>given</w:t>
      </w:r>
      <w:r w:rsidR="00027067">
        <w:t xml:space="preserve"> in Chapter 2.</w:t>
      </w:r>
    </w:p>
    <w:p w14:paraId="231DC6BD" w14:textId="77777777" w:rsidR="00027067" w:rsidRPr="00A60E3A" w:rsidRDefault="00027067" w:rsidP="00D302A6">
      <w:pPr>
        <w:jc w:val="both"/>
      </w:pPr>
      <w:r w:rsidRPr="003B0FE8">
        <w:rPr>
          <w:highlight w:val="yellow"/>
          <w:rPrChange w:id="115" w:author="alang" w:date="2013-09-26T11:28:00Z">
            <w:rPr/>
          </w:rPrChange>
        </w:rPr>
        <w:t>Fig X shows the service architecture for eLoran and the components required.</w:t>
      </w:r>
      <w:r>
        <w:t xml:space="preserve"> </w:t>
      </w:r>
    </w:p>
    <w:p w14:paraId="485DF376" w14:textId="54E2E3C2" w:rsidR="00D302A6" w:rsidRPr="002F1EB4" w:rsidRDefault="003B0FE8" w:rsidP="002F1EB4">
      <w:pPr>
        <w:pStyle w:val="Heading2"/>
      </w:pPr>
      <w:bookmarkStart w:id="116" w:name="_Toc367957103"/>
      <w:ins w:id="117" w:author="alang" w:date="2013-09-26T11:34:00Z">
        <w:r>
          <w:lastRenderedPageBreak/>
          <w:t>e</w:t>
        </w:r>
      </w:ins>
      <w:commentRangeStart w:id="118"/>
      <w:r w:rsidR="00D302A6" w:rsidRPr="002F1EB4">
        <w:t>Loran</w:t>
      </w:r>
      <w:commentRangeEnd w:id="118"/>
      <w:r w:rsidR="009D2925">
        <w:rPr>
          <w:rStyle w:val="CommentReference"/>
          <w:rFonts w:ascii="Times New Roman" w:hAnsi="Times New Roman"/>
          <w:b w:val="0"/>
          <w:iCs w:val="0"/>
        </w:rPr>
        <w:commentReference w:id="118"/>
      </w:r>
      <w:r w:rsidR="00D302A6" w:rsidRPr="002F1EB4">
        <w:t xml:space="preserve"> signal provision</w:t>
      </w:r>
      <w:bookmarkEnd w:id="116"/>
    </w:p>
    <w:p w14:paraId="5751D58D" w14:textId="69D96ACB" w:rsidR="0014568A" w:rsidRDefault="0014568A" w:rsidP="0014568A">
      <w:pPr>
        <w:jc w:val="both"/>
      </w:pPr>
      <w:r>
        <w:t>The eLoran service provider will provide the eLoran signal as defined in</w:t>
      </w:r>
      <w:ins w:id="119" w:author="alang" w:date="2013-09-26T11:32:00Z">
        <w:r w:rsidR="003B0FE8">
          <w:t xml:space="preserve"> [8]</w:t>
        </w:r>
      </w:ins>
      <w:del w:id="120" w:author="alang" w:date="2013-09-26T11:33:00Z">
        <w:r w:rsidDel="003B0FE8">
          <w:delText xml:space="preserve"> </w:delText>
        </w:r>
        <w:r w:rsidRPr="00DE2241" w:rsidDel="003B0FE8">
          <w:delText>LORIPP/LORAPP Draft Specification of the eLoran System, Rev. 4.0</w:delText>
        </w:r>
      </w:del>
      <w:ins w:id="121" w:author="alang" w:date="2013-09-26T11:33:00Z">
        <w:r w:rsidR="003B0FE8">
          <w:t>.</w:t>
        </w:r>
      </w:ins>
      <w:del w:id="122" w:author="alang" w:date="2013-09-26T11:33:00Z">
        <w:r w:rsidRPr="00FD313D" w:rsidDel="003B0FE8">
          <w:delText>, or a localized and agreed version of this specification as appropriate</w:delText>
        </w:r>
        <w:r w:rsidRPr="00DE2241" w:rsidDel="003B0FE8">
          <w:delText>.</w:delText>
        </w:r>
        <w:r w:rsidDel="003B0FE8">
          <w:delText xml:space="preserve"> </w:delText>
        </w:r>
      </w:del>
      <w:r>
        <w:t xml:space="preserve"> </w:t>
      </w:r>
    </w:p>
    <w:p w14:paraId="797A5A56" w14:textId="77777777" w:rsidR="002F1EB4" w:rsidRPr="00D72660" w:rsidRDefault="002F1EB4" w:rsidP="002F1EB4">
      <w:pPr>
        <w:pStyle w:val="BodyText"/>
      </w:pPr>
      <w:r w:rsidRPr="00D72660">
        <w:t>The eLoran signal comprises two basic components:</w:t>
      </w:r>
    </w:p>
    <w:p w14:paraId="65E88675" w14:textId="2192B23C" w:rsidR="002F1EB4" w:rsidRPr="00D72660" w:rsidRDefault="002F1EB4" w:rsidP="0031438A">
      <w:pPr>
        <w:pStyle w:val="BodyText"/>
        <w:numPr>
          <w:ilvl w:val="0"/>
          <w:numId w:val="15"/>
        </w:numPr>
      </w:pPr>
      <w:r w:rsidRPr="00D72660">
        <w:t xml:space="preserve">The </w:t>
      </w:r>
      <w:commentRangeStart w:id="123"/>
      <w:del w:id="124" w:author="Ivan Magni Carlsson" w:date="2015-09-17T10:50:00Z">
        <w:r w:rsidRPr="00D72660" w:rsidDel="00467348">
          <w:delText>Loran</w:delText>
        </w:r>
        <w:commentRangeEnd w:id="123"/>
        <w:r w:rsidR="009D2925" w:rsidDel="00467348">
          <w:rPr>
            <w:rStyle w:val="CommentReference"/>
          </w:rPr>
          <w:commentReference w:id="123"/>
        </w:r>
        <w:r w:rsidRPr="00D72660" w:rsidDel="00467348">
          <w:delText xml:space="preserve"> </w:delText>
        </w:r>
      </w:del>
      <w:r w:rsidRPr="00D72660">
        <w:t xml:space="preserve">pulsed waveform, in which the </w:t>
      </w:r>
      <w:r w:rsidR="00661BD4">
        <w:t>standard</w:t>
      </w:r>
      <w:commentRangeStart w:id="125"/>
      <w:r w:rsidRPr="00D72660">
        <w:t xml:space="preserve"> </w:t>
      </w:r>
      <w:r>
        <w:t>zero</w:t>
      </w:r>
      <w:r w:rsidRPr="00D72660">
        <w:t xml:space="preserve"> crossing</w:t>
      </w:r>
      <w:commentRangeEnd w:id="125"/>
      <w:r w:rsidR="009D2925">
        <w:rPr>
          <w:rStyle w:val="CommentReference"/>
        </w:rPr>
        <w:commentReference w:id="125"/>
      </w:r>
      <w:r w:rsidRPr="00D72660">
        <w:t xml:space="preserve"> point</w:t>
      </w:r>
      <w:r w:rsidR="00661BD4">
        <w:t xml:space="preserve"> (Figure 1)</w:t>
      </w:r>
      <w:r w:rsidRPr="00D72660">
        <w:t xml:space="preserve"> is used as the time-stamp from which timing and hence ranging from the transmitter is derived.</w:t>
      </w:r>
    </w:p>
    <w:p w14:paraId="247B2207" w14:textId="494123A0" w:rsidR="002F1EB4" w:rsidRPr="002F1EB4" w:rsidRDefault="002F1EB4" w:rsidP="0031438A">
      <w:pPr>
        <w:pStyle w:val="BodyText"/>
        <w:numPr>
          <w:ilvl w:val="0"/>
          <w:numId w:val="15"/>
        </w:numPr>
      </w:pPr>
      <w:r w:rsidRPr="002F1EB4">
        <w:t xml:space="preserve">The </w:t>
      </w:r>
      <w:ins w:id="126" w:author="alang" w:date="2013-09-26T11:34:00Z">
        <w:del w:id="127" w:author="Ivan Magni Carlsson" w:date="2015-09-17T10:50:00Z">
          <w:r w:rsidR="003B0FE8" w:rsidDel="00467348">
            <w:delText>e</w:delText>
          </w:r>
        </w:del>
      </w:ins>
      <w:commentRangeStart w:id="128"/>
      <w:del w:id="129" w:author="Ivan Magni Carlsson" w:date="2015-09-17T10:50:00Z">
        <w:r w:rsidRPr="002F1EB4" w:rsidDel="00467348">
          <w:delText>Loran</w:delText>
        </w:r>
        <w:commentRangeEnd w:id="128"/>
        <w:r w:rsidR="009D2925" w:rsidDel="00467348">
          <w:rPr>
            <w:rStyle w:val="CommentReference"/>
          </w:rPr>
          <w:commentReference w:id="128"/>
        </w:r>
      </w:del>
      <w:r w:rsidRPr="002F1EB4">
        <w:t xml:space="preserve"> data component, which is constructed by modulating the </w:t>
      </w:r>
      <w:commentRangeStart w:id="130"/>
      <w:del w:id="131" w:author="alang" w:date="2013-09-26T11:36:00Z">
        <w:r w:rsidRPr="002F1EB4" w:rsidDel="003B0FE8">
          <w:delText>latter parts of</w:delText>
        </w:r>
      </w:del>
      <w:commentRangeEnd w:id="130"/>
      <w:r w:rsidR="009D2925">
        <w:rPr>
          <w:rStyle w:val="CommentReference"/>
        </w:rPr>
        <w:commentReference w:id="130"/>
      </w:r>
      <w:del w:id="132" w:author="alang" w:date="2013-09-26T11:36:00Z">
        <w:r w:rsidRPr="002F1EB4" w:rsidDel="003B0FE8">
          <w:delText xml:space="preserve"> the </w:delText>
        </w:r>
      </w:del>
      <w:r w:rsidRPr="002F1EB4">
        <w:t>eLoran waveform.</w:t>
      </w:r>
    </w:p>
    <w:p w14:paraId="22D5331F" w14:textId="6A4B5126" w:rsidR="002F1EB4" w:rsidRPr="00AD32ED" w:rsidRDefault="002F1EB4" w:rsidP="002F1EB4">
      <w:pPr>
        <w:pStyle w:val="BodyText"/>
        <w:ind w:left="360"/>
      </w:pPr>
      <w:r w:rsidRPr="00AD32ED">
        <w:t xml:space="preserve">The signal construction, data format and transmission characteristics are detailed in ITU-R Recommendation </w:t>
      </w:r>
      <w:r w:rsidRPr="00251EDC">
        <w:rPr>
          <w:highlight w:val="yellow"/>
          <w:rPrChange w:id="133" w:author="alang" w:date="2013-09-26T11:36:00Z">
            <w:rPr/>
          </w:rPrChange>
        </w:rPr>
        <w:t>M.589-</w:t>
      </w:r>
      <w:r w:rsidR="00D87901" w:rsidRPr="00251EDC">
        <w:rPr>
          <w:highlight w:val="yellow"/>
          <w:rPrChange w:id="134" w:author="alang" w:date="2013-09-26T11:36:00Z">
            <w:rPr/>
          </w:rPrChange>
        </w:rPr>
        <w:t>3</w:t>
      </w:r>
      <w:r w:rsidRPr="00251EDC">
        <w:rPr>
          <w:highlight w:val="yellow"/>
          <w:rPrChange w:id="135" w:author="alang" w:date="2013-09-26T11:36:00Z">
            <w:rPr/>
          </w:rPrChange>
        </w:rPr>
        <w:t>(Ref. 1</w:t>
      </w:r>
      <w:r w:rsidRPr="00AD32ED">
        <w:t xml:space="preserve">) </w:t>
      </w:r>
      <w:r>
        <w:t xml:space="preserve"> </w:t>
      </w:r>
      <w:r w:rsidRPr="00FA3184">
        <w:rPr>
          <w:color w:val="0000FF"/>
        </w:rPr>
        <w:t>(to be updated)</w:t>
      </w:r>
    </w:p>
    <w:p w14:paraId="6816F829" w14:textId="77777777" w:rsidR="002F1EB4" w:rsidRDefault="002F1EB4" w:rsidP="002F1EB4">
      <w:pPr>
        <w:pStyle w:val="BodyText"/>
        <w:rPr>
          <w:color w:val="FF0000"/>
        </w:rPr>
      </w:pPr>
    </w:p>
    <w:p w14:paraId="543B3D2C" w14:textId="7E8EB153" w:rsidR="002F1EB4" w:rsidDel="00251EDC" w:rsidRDefault="002F1EB4" w:rsidP="002F1EB4">
      <w:pPr>
        <w:pStyle w:val="Heading2"/>
        <w:tabs>
          <w:tab w:val="num" w:pos="840"/>
        </w:tabs>
        <w:rPr>
          <w:del w:id="136" w:author="alang" w:date="2013-09-26T11:37:00Z"/>
        </w:rPr>
      </w:pPr>
      <w:bookmarkStart w:id="137" w:name="_Toc367957104"/>
      <w:commentRangeStart w:id="138"/>
      <w:del w:id="139" w:author="alang" w:date="2013-09-26T11:37:00Z">
        <w:r w:rsidDel="00251EDC">
          <w:delText>The</w:delText>
        </w:r>
        <w:commentRangeEnd w:id="138"/>
        <w:r w:rsidR="00B21C55" w:rsidDel="00251EDC">
          <w:rPr>
            <w:rStyle w:val="CommentReference"/>
            <w:rFonts w:ascii="Times New Roman" w:hAnsi="Times New Roman"/>
            <w:b w:val="0"/>
            <w:iCs w:val="0"/>
          </w:rPr>
          <w:commentReference w:id="138"/>
        </w:r>
        <w:r w:rsidDel="00251EDC">
          <w:delText xml:space="preserve"> eLoran Pulsed Waveform</w:delText>
        </w:r>
        <w:bookmarkEnd w:id="137"/>
      </w:del>
    </w:p>
    <w:p w14:paraId="7FA6999F" w14:textId="77777777" w:rsidR="002F1EB4" w:rsidDel="00251EDC" w:rsidRDefault="002F1EB4">
      <w:pPr>
        <w:pStyle w:val="BodyText"/>
        <w:ind w:left="120"/>
        <w:rPr>
          <w:del w:id="140" w:author="alang" w:date="2013-09-26T11:38:00Z"/>
        </w:rPr>
        <w:pPrChange w:id="141" w:author="alang" w:date="2013-09-26T11:38:00Z">
          <w:pPr>
            <w:pStyle w:val="BodyText"/>
            <w:keepNext/>
            <w:ind w:left="120"/>
            <w:jc w:val="center"/>
          </w:pPr>
        </w:pPrChange>
      </w:pPr>
      <w:r>
        <w:t xml:space="preserve">The eLoran Waveform is the basis of timing and hence ranging. </w:t>
      </w:r>
      <w:r w:rsidRPr="00661BD4">
        <w:t>Each transmitter broadcasts a group of eight to or ten pulses, in a pattern synchronised with adjacent transmitters. Each pulse consists of a 100 kHz carrier that rapidly increases in amplitude in a prescribed manner and then decays at a rate which depends on the particular transmitter and antenna characteristics.</w:t>
      </w:r>
    </w:p>
    <w:p w14:paraId="150E5F02" w14:textId="77777777" w:rsidR="00251EDC" w:rsidRDefault="00251EDC" w:rsidP="002F1EB4">
      <w:pPr>
        <w:pStyle w:val="BodyText"/>
        <w:ind w:left="120"/>
        <w:rPr>
          <w:ins w:id="142" w:author="alang" w:date="2013-09-26T11:38:00Z"/>
          <w:color w:val="0000FF"/>
        </w:rPr>
      </w:pPr>
    </w:p>
    <w:p w14:paraId="635F83BA" w14:textId="77777777" w:rsidR="00251EDC" w:rsidRDefault="002F1EB4">
      <w:pPr>
        <w:pStyle w:val="BodyText"/>
        <w:ind w:left="120"/>
        <w:rPr>
          <w:ins w:id="143" w:author="alang" w:date="2013-09-26T11:38:00Z"/>
        </w:rPr>
        <w:pPrChange w:id="144" w:author="alang" w:date="2013-09-26T11:38:00Z">
          <w:pPr>
            <w:pStyle w:val="BodyText"/>
            <w:keepNext/>
            <w:ind w:left="120"/>
            <w:jc w:val="center"/>
          </w:pPr>
        </w:pPrChange>
      </w:pPr>
      <w:r>
        <w:t xml:space="preserve">Signal Power is </w:t>
      </w:r>
      <w:r w:rsidRPr="004C7182">
        <w:t>expressed in terms of Peak Envelope Power in kilowatts.</w:t>
      </w:r>
    </w:p>
    <w:p w14:paraId="0DC84B29" w14:textId="4B68D9F0" w:rsidR="00661BD4" w:rsidRDefault="00661BD4">
      <w:pPr>
        <w:pStyle w:val="BodyText"/>
        <w:ind w:left="120"/>
        <w:jc w:val="center"/>
        <w:pPrChange w:id="145" w:author="alang" w:date="2013-09-26T11:38:00Z">
          <w:pPr>
            <w:pStyle w:val="BodyText"/>
            <w:keepNext/>
            <w:ind w:left="120"/>
            <w:jc w:val="center"/>
          </w:pPr>
        </w:pPrChange>
      </w:pPr>
      <w:r>
        <w:rPr>
          <w:noProof/>
          <w:lang w:val="en-IE" w:eastAsia="en-IE"/>
        </w:rPr>
        <w:drawing>
          <wp:inline distT="0" distB="0" distL="0" distR="0" wp14:anchorId="47D3FB8B" wp14:editId="2A65EC3F">
            <wp:extent cx="4696460" cy="2909570"/>
            <wp:effectExtent l="19050" t="19050" r="27940" b="24130"/>
            <wp:docPr id="6" name="Picture 4" descr="Formul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ormula 4"/>
                    <pic:cNvPicPr>
                      <a:picLocks noChangeAspect="1" noChangeArrowheads="1"/>
                    </pic:cNvPicPr>
                  </pic:nvPicPr>
                  <pic:blipFill>
                    <a:blip r:embed="rId13" cstate="print"/>
                    <a:srcRect/>
                    <a:stretch>
                      <a:fillRect/>
                    </a:stretch>
                  </pic:blipFill>
                  <pic:spPr bwMode="auto">
                    <a:xfrm>
                      <a:off x="0" y="0"/>
                      <a:ext cx="4696460" cy="2909570"/>
                    </a:xfrm>
                    <a:prstGeom prst="rect">
                      <a:avLst/>
                    </a:prstGeom>
                    <a:noFill/>
                    <a:ln w="12700" cmpd="sng">
                      <a:solidFill>
                        <a:srgbClr val="000000"/>
                      </a:solidFill>
                      <a:miter lim="800000"/>
                      <a:headEnd/>
                      <a:tailEnd/>
                    </a:ln>
                    <a:effectLst/>
                  </pic:spPr>
                </pic:pic>
              </a:graphicData>
            </a:graphic>
          </wp:inline>
        </w:drawing>
      </w:r>
    </w:p>
    <w:p w14:paraId="57F82947" w14:textId="62D192BE" w:rsidR="00661BD4" w:rsidRDefault="00661BD4" w:rsidP="00661BD4">
      <w:pPr>
        <w:pStyle w:val="Caption"/>
      </w:pPr>
      <w:r>
        <w:t xml:space="preserve">Figure </w:t>
      </w:r>
      <w:r>
        <w:fldChar w:fldCharType="begin"/>
      </w:r>
      <w:r>
        <w:instrText xml:space="preserve"> SEQ Figure \* ARABIC </w:instrText>
      </w:r>
      <w:r>
        <w:fldChar w:fldCharType="separate"/>
      </w:r>
      <w:r>
        <w:rPr>
          <w:noProof/>
        </w:rPr>
        <w:t>1</w:t>
      </w:r>
      <w:r>
        <w:fldChar w:fldCharType="end"/>
      </w:r>
      <w:r>
        <w:t>: The Loran pulse waveform with the standard zero crossing</w:t>
      </w:r>
    </w:p>
    <w:p w14:paraId="35606465" w14:textId="466AE462" w:rsidR="002F1EB4" w:rsidRDefault="00B21C55" w:rsidP="002F1EB4">
      <w:pPr>
        <w:pStyle w:val="BodyText"/>
        <w:ind w:left="120"/>
      </w:pPr>
      <w:r>
        <w:rPr>
          <w:rStyle w:val="CommentReference"/>
        </w:rPr>
        <w:commentReference w:id="146"/>
      </w:r>
    </w:p>
    <w:p w14:paraId="4DF84571" w14:textId="77777777" w:rsidR="002F1EB4" w:rsidRDefault="002F1EB4" w:rsidP="002F1EB4">
      <w:pPr>
        <w:pStyle w:val="Heading2"/>
        <w:tabs>
          <w:tab w:val="num" w:pos="840"/>
        </w:tabs>
      </w:pPr>
      <w:bookmarkStart w:id="147" w:name="_Toc367957105"/>
      <w:r>
        <w:t>Time Synchronisation</w:t>
      </w:r>
      <w:bookmarkEnd w:id="147"/>
    </w:p>
    <w:p w14:paraId="488CD638" w14:textId="77777777" w:rsidR="002F1EB4" w:rsidRDefault="002F1EB4" w:rsidP="002F1EB4">
      <w:pPr>
        <w:pStyle w:val="BodyText"/>
      </w:pPr>
      <w:r>
        <w:t xml:space="preserve">eLoran signals should be synchronised to </w:t>
      </w:r>
      <w:commentRangeStart w:id="148"/>
      <w:r>
        <w:t xml:space="preserve">Universal Coordinated Time (UTC). </w:t>
      </w:r>
      <w:commentRangeEnd w:id="148"/>
      <w:r w:rsidR="00251EDC">
        <w:rPr>
          <w:rStyle w:val="CommentReference"/>
        </w:rPr>
        <w:commentReference w:id="148"/>
      </w:r>
    </w:p>
    <w:p w14:paraId="5E02F7D6" w14:textId="11FD851E" w:rsidR="002F1EB4" w:rsidDel="00CD1867" w:rsidRDefault="002F1EB4" w:rsidP="002F1EB4">
      <w:pPr>
        <w:pStyle w:val="BodyText"/>
        <w:rPr>
          <w:del w:id="149" w:author="alang" w:date="2013-09-26T11:48:00Z"/>
        </w:rPr>
      </w:pPr>
      <w:del w:id="150" w:author="alang" w:date="2013-09-26T11:48:00Z">
        <w:r w:rsidDel="00CD1867">
          <w:delText>Time of Emission (TOE) of the eLoran signal from a station is defined as the s</w:delText>
        </w:r>
        <w:r w:rsidR="00661BD4" w:rsidDel="00CD1867">
          <w:delText>t</w:delText>
        </w:r>
        <w:r w:rsidDel="00CD1867">
          <w:delText>art of the first pulse of a pulse group.</w:delText>
        </w:r>
      </w:del>
    </w:p>
    <w:p w14:paraId="32EAB040" w14:textId="240661E8" w:rsidR="002F1EB4" w:rsidDel="00CD1867" w:rsidRDefault="002F1EB4" w:rsidP="002F1EB4">
      <w:pPr>
        <w:pStyle w:val="BodyText"/>
        <w:rPr>
          <w:del w:id="151" w:author="alang" w:date="2013-09-26T11:48:00Z"/>
        </w:rPr>
      </w:pPr>
      <w:del w:id="152" w:author="alang" w:date="2013-09-26T11:48:00Z">
        <w:r w:rsidDel="00CD1867">
          <w:delText>Emission Delay (</w:delText>
        </w:r>
        <w:commentRangeStart w:id="153"/>
        <w:r w:rsidDel="00CD1867">
          <w:delText>ED</w:delText>
        </w:r>
        <w:commentRangeEnd w:id="153"/>
        <w:r w:rsidR="00F80373" w:rsidDel="00CD1867">
          <w:rPr>
            <w:rStyle w:val="CommentReference"/>
          </w:rPr>
          <w:commentReference w:id="153"/>
        </w:r>
        <w:r w:rsidDel="00CD1867">
          <w:delText>) is defined as the difference between the master station’s TOE and the secondary station’s TOE in the same GRI. The definition of ED implies that the standard deviation of ED is a measure of how well a secondary station is time synchronised.</w:delText>
        </w:r>
      </w:del>
    </w:p>
    <w:p w14:paraId="7078431D" w14:textId="2D1F28B5" w:rsidR="002F1EB4" w:rsidRPr="006107B9" w:rsidRDefault="002F1EB4" w:rsidP="002F1EB4">
      <w:pPr>
        <w:pStyle w:val="BodyText"/>
        <w:rPr>
          <w:szCs w:val="24"/>
        </w:rPr>
      </w:pPr>
      <w:commentRangeStart w:id="154"/>
      <w:r>
        <w:t>The Signal Performance S</w:t>
      </w:r>
      <w:r w:rsidRPr="002D7D75">
        <w:rPr>
          <w:szCs w:val="24"/>
        </w:rPr>
        <w:t>tandard</w:t>
      </w:r>
      <w:commentRangeEnd w:id="154"/>
      <w:r w:rsidR="00E61CDD">
        <w:rPr>
          <w:rStyle w:val="CommentReference"/>
        </w:rPr>
        <w:commentReference w:id="154"/>
      </w:r>
      <w:ins w:id="155" w:author="alang" w:date="2013-09-26T11:49:00Z">
        <w:r w:rsidR="00F56FD4">
          <w:rPr>
            <w:szCs w:val="24"/>
          </w:rPr>
          <w:t xml:space="preserve"> [ref]</w:t>
        </w:r>
      </w:ins>
      <w:r>
        <w:rPr>
          <w:szCs w:val="24"/>
        </w:rPr>
        <w:t xml:space="preserve"> requires:</w:t>
      </w:r>
      <w:r w:rsidRPr="002D7D75">
        <w:rPr>
          <w:szCs w:val="24"/>
        </w:rPr>
        <w:t xml:space="preserve"> </w:t>
      </w:r>
    </w:p>
    <w:p w14:paraId="50B3B4C2" w14:textId="77777777" w:rsidR="002F1EB4" w:rsidRDefault="002F1EB4" w:rsidP="0031438A">
      <w:pPr>
        <w:pStyle w:val="BodyText"/>
        <w:numPr>
          <w:ilvl w:val="0"/>
          <w:numId w:val="16"/>
        </w:numPr>
        <w:rPr>
          <w:lang w:eastAsia="en-GB"/>
        </w:rPr>
      </w:pPr>
      <w:r w:rsidRPr="006107B9">
        <w:rPr>
          <w:szCs w:val="24"/>
          <w:lang w:eastAsia="en-GB"/>
        </w:rPr>
        <w:t xml:space="preserve">The 10 second </w:t>
      </w:r>
      <w:commentRangeStart w:id="156"/>
      <w:r w:rsidRPr="006107B9">
        <w:rPr>
          <w:szCs w:val="24"/>
          <w:lang w:eastAsia="en-GB"/>
        </w:rPr>
        <w:t>exponential average</w:t>
      </w:r>
      <w:commentRangeEnd w:id="156"/>
      <w:r w:rsidR="00F80373">
        <w:rPr>
          <w:rStyle w:val="CommentReference"/>
        </w:rPr>
        <w:commentReference w:id="156"/>
      </w:r>
      <w:r w:rsidRPr="006107B9">
        <w:rPr>
          <w:szCs w:val="24"/>
          <w:lang w:eastAsia="en-GB"/>
        </w:rPr>
        <w:t xml:space="preserve"> of all navigation (not</w:t>
      </w:r>
      <w:r>
        <w:rPr>
          <w:szCs w:val="24"/>
          <w:lang w:eastAsia="en-GB"/>
        </w:rPr>
        <w:t xml:space="preserve"> </w:t>
      </w:r>
      <w:r w:rsidRPr="006107B9">
        <w:rPr>
          <w:lang w:eastAsia="en-GB"/>
        </w:rPr>
        <w:t xml:space="preserve">modulated) shall be within 25 ns of UTC; </w:t>
      </w:r>
    </w:p>
    <w:p w14:paraId="192A4ED2" w14:textId="77777777" w:rsidR="002F1EB4" w:rsidRDefault="002F1EB4" w:rsidP="0031438A">
      <w:pPr>
        <w:pStyle w:val="BodyText"/>
        <w:numPr>
          <w:ilvl w:val="0"/>
          <w:numId w:val="16"/>
        </w:numPr>
        <w:rPr>
          <w:lang w:eastAsia="en-GB"/>
        </w:rPr>
      </w:pPr>
      <w:r w:rsidRPr="006107B9">
        <w:rPr>
          <w:szCs w:val="24"/>
          <w:lang w:eastAsia="en-GB"/>
        </w:rPr>
        <w:t>The 1 second exponential average of all navigation (not</w:t>
      </w:r>
      <w:r>
        <w:rPr>
          <w:szCs w:val="24"/>
          <w:lang w:eastAsia="en-GB"/>
        </w:rPr>
        <w:t xml:space="preserve"> </w:t>
      </w:r>
      <w:r w:rsidRPr="006107B9">
        <w:rPr>
          <w:lang w:eastAsia="en-GB"/>
        </w:rPr>
        <w:t>modulated)</w:t>
      </w:r>
      <w:r>
        <w:rPr>
          <w:lang w:eastAsia="en-GB"/>
        </w:rPr>
        <w:t xml:space="preserve"> shall be within 100 ns of UTC;</w:t>
      </w:r>
    </w:p>
    <w:p w14:paraId="071E87B0" w14:textId="540CDD1C" w:rsidR="002F1EB4" w:rsidRPr="00CB6580" w:rsidRDefault="002F1EB4" w:rsidP="0031438A">
      <w:pPr>
        <w:pStyle w:val="BodyText"/>
        <w:numPr>
          <w:ilvl w:val="0"/>
          <w:numId w:val="16"/>
        </w:numPr>
        <w:rPr>
          <w:szCs w:val="24"/>
          <w:lang w:eastAsia="en-GB"/>
        </w:rPr>
      </w:pPr>
      <w:r w:rsidRPr="006107B9">
        <w:rPr>
          <w:szCs w:val="24"/>
          <w:lang w:eastAsia="en-GB"/>
        </w:rPr>
        <w:t>The peak to peak variation of 5 second exponential</w:t>
      </w:r>
      <w:r>
        <w:rPr>
          <w:szCs w:val="24"/>
          <w:lang w:eastAsia="en-GB"/>
        </w:rPr>
        <w:t xml:space="preserve"> </w:t>
      </w:r>
      <w:r w:rsidRPr="006107B9">
        <w:rPr>
          <w:szCs w:val="24"/>
          <w:lang w:eastAsia="en-GB"/>
        </w:rPr>
        <w:t>average of all navigation (not modulated) shall be less</w:t>
      </w:r>
      <w:r>
        <w:rPr>
          <w:szCs w:val="24"/>
          <w:lang w:eastAsia="en-GB"/>
        </w:rPr>
        <w:t xml:space="preserve"> </w:t>
      </w:r>
      <w:r w:rsidRPr="006107B9">
        <w:rPr>
          <w:szCs w:val="24"/>
          <w:lang w:eastAsia="en-GB"/>
        </w:rPr>
        <w:t xml:space="preserve">than 10 ns within </w:t>
      </w:r>
      <w:r>
        <w:rPr>
          <w:szCs w:val="24"/>
          <w:lang w:eastAsia="en-GB"/>
        </w:rPr>
        <w:t xml:space="preserve">a </w:t>
      </w:r>
      <w:r w:rsidRPr="006107B9">
        <w:rPr>
          <w:szCs w:val="24"/>
          <w:lang w:eastAsia="en-GB"/>
        </w:rPr>
        <w:t>20 minute period</w:t>
      </w:r>
      <w:ins w:id="157" w:author="alang" w:date="2013-09-26T11:54:00Z">
        <w:r w:rsidR="00F56FD4">
          <w:rPr>
            <w:szCs w:val="24"/>
            <w:lang w:eastAsia="en-GB"/>
          </w:rPr>
          <w:t xml:space="preserve"> [ref]</w:t>
        </w:r>
      </w:ins>
      <w:del w:id="158" w:author="alang" w:date="2013-09-26T11:54:00Z">
        <w:r w:rsidRPr="006107B9" w:rsidDel="00F56FD4">
          <w:rPr>
            <w:szCs w:val="24"/>
            <w:lang w:eastAsia="en-GB"/>
          </w:rPr>
          <w:delText>; this is a maritime</w:delText>
        </w:r>
        <w:r w:rsidDel="00F56FD4">
          <w:rPr>
            <w:szCs w:val="24"/>
            <w:lang w:eastAsia="en-GB"/>
          </w:rPr>
          <w:delText xml:space="preserve"> Harbour Entrance </w:delText>
        </w:r>
      </w:del>
      <w:commentRangeStart w:id="159"/>
      <w:del w:id="160" w:author="alang" w:date="2013-09-26T11:53:00Z">
        <w:r w:rsidDel="00F56FD4">
          <w:rPr>
            <w:szCs w:val="24"/>
            <w:lang w:eastAsia="en-GB"/>
          </w:rPr>
          <w:delText>&amp; A</w:delText>
        </w:r>
      </w:del>
      <w:del w:id="161" w:author="alang" w:date="2013-09-26T11:54:00Z">
        <w:r w:rsidDel="00F56FD4">
          <w:rPr>
            <w:szCs w:val="24"/>
            <w:lang w:eastAsia="en-GB"/>
          </w:rPr>
          <w:delText>pproaches</w:delText>
        </w:r>
        <w:commentRangeEnd w:id="159"/>
        <w:r w:rsidR="00B21C55" w:rsidDel="00F56FD4">
          <w:rPr>
            <w:rStyle w:val="CommentReference"/>
          </w:rPr>
          <w:commentReference w:id="159"/>
        </w:r>
        <w:r w:rsidDel="00F56FD4">
          <w:rPr>
            <w:szCs w:val="24"/>
            <w:lang w:eastAsia="en-GB"/>
          </w:rPr>
          <w:delText xml:space="preserve"> </w:delText>
        </w:r>
      </w:del>
      <w:del w:id="162" w:author="alang" w:date="2013-09-26T11:53:00Z">
        <w:r w:rsidDel="00F56FD4">
          <w:rPr>
            <w:szCs w:val="24"/>
            <w:lang w:eastAsia="en-GB"/>
          </w:rPr>
          <w:delText>(</w:delText>
        </w:r>
        <w:r w:rsidRPr="006107B9" w:rsidDel="00F56FD4">
          <w:rPr>
            <w:lang w:eastAsia="en-GB"/>
          </w:rPr>
          <w:delText>HEA</w:delText>
        </w:r>
        <w:r w:rsidDel="00F56FD4">
          <w:rPr>
            <w:lang w:eastAsia="en-GB"/>
          </w:rPr>
          <w:delText>)</w:delText>
        </w:r>
      </w:del>
      <w:del w:id="163" w:author="alang" w:date="2013-09-26T11:54:00Z">
        <w:r w:rsidRPr="006107B9" w:rsidDel="00F56FD4">
          <w:rPr>
            <w:lang w:eastAsia="en-GB"/>
          </w:rPr>
          <w:delText xml:space="preserve"> receiver requi</w:delText>
        </w:r>
        <w:r w:rsidDel="00F56FD4">
          <w:rPr>
            <w:lang w:eastAsia="en-GB"/>
          </w:rPr>
          <w:delText>rement.</w:delText>
        </w:r>
      </w:del>
      <w:ins w:id="164" w:author="alang" w:date="2013-09-26T11:54:00Z">
        <w:r w:rsidR="00F56FD4">
          <w:rPr>
            <w:lang w:eastAsia="en-GB"/>
          </w:rPr>
          <w:t>.</w:t>
        </w:r>
      </w:ins>
    </w:p>
    <w:p w14:paraId="394823A9" w14:textId="77777777" w:rsidR="002F1EB4" w:rsidRDefault="002F1EB4" w:rsidP="002F1EB4">
      <w:pPr>
        <w:pStyle w:val="BodyText"/>
        <w:rPr>
          <w:color w:val="FF0000"/>
        </w:rPr>
      </w:pPr>
    </w:p>
    <w:p w14:paraId="1F8CD121" w14:textId="77777777" w:rsidR="002F1EB4" w:rsidRDefault="002F1EB4" w:rsidP="002F1EB4">
      <w:pPr>
        <w:pStyle w:val="Heading2"/>
        <w:tabs>
          <w:tab w:val="num" w:pos="840"/>
        </w:tabs>
      </w:pPr>
      <w:bookmarkStart w:id="165" w:name="_Toc367957106"/>
      <w:r>
        <w:lastRenderedPageBreak/>
        <w:t>The eLoran Data Channel</w:t>
      </w:r>
      <w:bookmarkEnd w:id="165"/>
    </w:p>
    <w:p w14:paraId="783FA472" w14:textId="781F9F86" w:rsidR="002F1EB4" w:rsidRPr="00D720BD" w:rsidRDefault="002F1EB4" w:rsidP="002F1EB4">
      <w:pPr>
        <w:pStyle w:val="BodyText"/>
        <w:rPr>
          <w:szCs w:val="24"/>
          <w:lang w:eastAsia="en-GB"/>
        </w:rPr>
      </w:pPr>
      <w:r w:rsidRPr="00D720BD">
        <w:rPr>
          <w:szCs w:val="24"/>
        </w:rPr>
        <w:t xml:space="preserve">One of the essential features of eLoran is the additional functionality provided by the </w:t>
      </w:r>
      <w:r w:rsidR="00972B13">
        <w:rPr>
          <w:szCs w:val="24"/>
        </w:rPr>
        <w:t>e</w:t>
      </w:r>
      <w:r w:rsidRPr="00D720BD">
        <w:rPr>
          <w:szCs w:val="24"/>
          <w:lang w:eastAsia="en-GB"/>
        </w:rPr>
        <w:t xml:space="preserve">Loran Data Channel, </w:t>
      </w:r>
      <w:del w:id="166" w:author="alang" w:date="2013-09-26T12:03:00Z">
        <w:r w:rsidRPr="00D720BD" w:rsidDel="00A21C43">
          <w:rPr>
            <w:szCs w:val="24"/>
            <w:lang w:eastAsia="en-GB"/>
          </w:rPr>
          <w:delText>which may</w:delText>
        </w:r>
      </w:del>
      <w:ins w:id="167" w:author="alang" w:date="2013-09-26T12:03:00Z">
        <w:r w:rsidR="00A21C43">
          <w:rPr>
            <w:szCs w:val="24"/>
            <w:lang w:eastAsia="en-GB"/>
          </w:rPr>
          <w:t xml:space="preserve">should </w:t>
        </w:r>
      </w:ins>
      <w:del w:id="168" w:author="alang" w:date="2013-09-26T12:03:00Z">
        <w:r w:rsidRPr="00D720BD" w:rsidDel="00A21C43">
          <w:rPr>
            <w:szCs w:val="24"/>
            <w:lang w:eastAsia="en-GB"/>
          </w:rPr>
          <w:delText xml:space="preserve"> be used to </w:delText>
        </w:r>
      </w:del>
      <w:r w:rsidRPr="00D720BD">
        <w:rPr>
          <w:szCs w:val="24"/>
          <w:lang w:eastAsia="en-GB"/>
        </w:rPr>
        <w:t>transmit</w:t>
      </w:r>
      <w:ins w:id="169" w:author="alang" w:date="2013-09-26T12:03:00Z">
        <w:r w:rsidR="00A21C43">
          <w:rPr>
            <w:szCs w:val="24"/>
            <w:lang w:eastAsia="en-GB"/>
          </w:rPr>
          <w:t xml:space="preserve"> as a</w:t>
        </w:r>
        <w:commentRangeStart w:id="170"/>
        <w:r w:rsidR="00A21C43">
          <w:rPr>
            <w:szCs w:val="24"/>
            <w:lang w:eastAsia="en-GB"/>
          </w:rPr>
          <w:t xml:space="preserve"> minimun</w:t>
        </w:r>
      </w:ins>
      <w:commentRangeEnd w:id="170"/>
      <w:ins w:id="171" w:author="alang" w:date="2013-09-26T12:08:00Z">
        <w:r w:rsidR="00A21C43">
          <w:rPr>
            <w:rStyle w:val="CommentReference"/>
          </w:rPr>
          <w:commentReference w:id="170"/>
        </w:r>
      </w:ins>
      <w:r w:rsidRPr="00D720BD">
        <w:rPr>
          <w:szCs w:val="24"/>
          <w:lang w:eastAsia="en-GB"/>
        </w:rPr>
        <w:t>:</w:t>
      </w:r>
    </w:p>
    <w:p w14:paraId="3C9491DD" w14:textId="111B3794" w:rsidR="002F1EB4" w:rsidRPr="00D720BD" w:rsidRDefault="002F1EB4" w:rsidP="0031438A">
      <w:pPr>
        <w:pStyle w:val="BodyText"/>
        <w:numPr>
          <w:ilvl w:val="0"/>
          <w:numId w:val="17"/>
        </w:numPr>
        <w:rPr>
          <w:szCs w:val="24"/>
          <w:lang w:eastAsia="en-GB"/>
        </w:rPr>
      </w:pPr>
      <w:r w:rsidRPr="00D720BD">
        <w:rPr>
          <w:szCs w:val="24"/>
          <w:lang w:eastAsia="en-GB"/>
        </w:rPr>
        <w:t xml:space="preserve">Time of Day (UTC), </w:t>
      </w:r>
      <w:commentRangeStart w:id="172"/>
      <w:r w:rsidRPr="00D720BD">
        <w:rPr>
          <w:szCs w:val="24"/>
          <w:lang w:eastAsia="en-GB"/>
        </w:rPr>
        <w:t>Leap Seconds</w:t>
      </w:r>
      <w:commentRangeEnd w:id="172"/>
      <w:r w:rsidR="00EF71AD">
        <w:rPr>
          <w:rStyle w:val="CommentReference"/>
        </w:rPr>
        <w:commentReference w:id="172"/>
      </w:r>
      <w:r w:rsidR="00972B13">
        <w:rPr>
          <w:szCs w:val="24"/>
          <w:lang w:eastAsia="en-GB"/>
        </w:rPr>
        <w:t xml:space="preserve"> </w:t>
      </w:r>
      <w:ins w:id="173" w:author="alang" w:date="2013-09-26T07:55:00Z">
        <w:r w:rsidR="00972B13">
          <w:rPr>
            <w:szCs w:val="24"/>
            <w:lang w:eastAsia="en-GB"/>
          </w:rPr>
          <w:t>offset between eLoran time and UTC.</w:t>
        </w:r>
      </w:ins>
    </w:p>
    <w:p w14:paraId="2AACAD38" w14:textId="0C8E75C1" w:rsidR="002F1EB4" w:rsidRPr="00D720BD" w:rsidRDefault="002F1EB4" w:rsidP="0031438A">
      <w:pPr>
        <w:pStyle w:val="BodyText"/>
        <w:numPr>
          <w:ilvl w:val="0"/>
          <w:numId w:val="17"/>
        </w:numPr>
        <w:rPr>
          <w:szCs w:val="24"/>
          <w:lang w:eastAsia="en-GB"/>
        </w:rPr>
      </w:pPr>
      <w:r w:rsidRPr="00D720BD">
        <w:rPr>
          <w:lang w:eastAsia="en-GB"/>
        </w:rPr>
        <w:t xml:space="preserve">Differential </w:t>
      </w:r>
      <w:ins w:id="174" w:author="alang" w:date="2013-09-26T07:55:00Z">
        <w:r w:rsidR="00972B13">
          <w:rPr>
            <w:lang w:eastAsia="en-GB"/>
          </w:rPr>
          <w:t>e</w:t>
        </w:r>
      </w:ins>
      <w:r w:rsidRPr="00D720BD">
        <w:rPr>
          <w:lang w:eastAsia="en-GB"/>
        </w:rPr>
        <w:t xml:space="preserve">Loran corrections for temporal variations in </w:t>
      </w:r>
      <w:commentRangeStart w:id="175"/>
      <w:del w:id="176" w:author="alang" w:date="2013-09-26T11:56:00Z">
        <w:r w:rsidRPr="00D720BD" w:rsidDel="00F56FD4">
          <w:rPr>
            <w:lang w:eastAsia="en-GB"/>
          </w:rPr>
          <w:delText>phase</w:delText>
        </w:r>
        <w:commentRangeEnd w:id="175"/>
        <w:r w:rsidR="00E61CDD" w:rsidDel="00F56FD4">
          <w:rPr>
            <w:rStyle w:val="CommentReference"/>
          </w:rPr>
          <w:commentReference w:id="175"/>
        </w:r>
        <w:r w:rsidRPr="00D720BD" w:rsidDel="00F56FD4">
          <w:rPr>
            <w:lang w:eastAsia="en-GB"/>
          </w:rPr>
          <w:delText xml:space="preserve"> </w:delText>
        </w:r>
      </w:del>
      <w:ins w:id="177" w:author="alang" w:date="2013-09-26T11:56:00Z">
        <w:r w:rsidR="00F56FD4">
          <w:rPr>
            <w:lang w:eastAsia="en-GB"/>
          </w:rPr>
          <w:t>ASF</w:t>
        </w:r>
        <w:r w:rsidR="00F56FD4" w:rsidRPr="00D720BD">
          <w:rPr>
            <w:lang w:eastAsia="en-GB"/>
          </w:rPr>
          <w:t xml:space="preserve"> </w:t>
        </w:r>
      </w:ins>
      <w:r w:rsidRPr="00D720BD">
        <w:rPr>
          <w:lang w:eastAsia="en-GB"/>
        </w:rPr>
        <w:t xml:space="preserve">for maritime &amp; timing users. </w:t>
      </w:r>
      <w:del w:id="178" w:author="alang" w:date="2013-09-26T11:57:00Z">
        <w:r w:rsidDel="00F56FD4">
          <w:rPr>
            <w:lang w:eastAsia="en-GB"/>
          </w:rPr>
          <w:delText>Differential Loran has the capability to improve</w:delText>
        </w:r>
        <w:r w:rsidRPr="00D720BD" w:rsidDel="00F56FD4">
          <w:rPr>
            <w:lang w:eastAsia="en-GB"/>
          </w:rPr>
          <w:delText xml:space="preserve"> accuracy for harbour entrance to 10 m (95%)</w:delText>
        </w:r>
        <w:r w:rsidDel="00F56FD4">
          <w:rPr>
            <w:lang w:eastAsia="en-GB"/>
          </w:rPr>
          <w:delText>, but r</w:delText>
        </w:r>
        <w:r w:rsidRPr="00D720BD" w:rsidDel="00F56FD4">
          <w:rPr>
            <w:szCs w:val="24"/>
            <w:lang w:eastAsia="en-GB"/>
          </w:rPr>
          <w:delText>equires harbo</w:delText>
        </w:r>
        <w:r w:rsidDel="00F56FD4">
          <w:rPr>
            <w:szCs w:val="24"/>
            <w:lang w:eastAsia="en-GB"/>
          </w:rPr>
          <w:delText>ur</w:delText>
        </w:r>
        <w:r w:rsidRPr="00D720BD" w:rsidDel="00F56FD4">
          <w:rPr>
            <w:szCs w:val="24"/>
            <w:lang w:eastAsia="en-GB"/>
          </w:rPr>
          <w:delText xml:space="preserve"> survey</w:delText>
        </w:r>
        <w:r w:rsidDel="00F56FD4">
          <w:rPr>
            <w:szCs w:val="24"/>
            <w:lang w:eastAsia="en-GB"/>
          </w:rPr>
          <w:delText xml:space="preserve"> to measure </w:delText>
        </w:r>
        <w:r w:rsidRPr="00D720BD" w:rsidDel="00F56FD4">
          <w:rPr>
            <w:szCs w:val="24"/>
            <w:lang w:eastAsia="en-GB"/>
          </w:rPr>
          <w:delText xml:space="preserve">spatial </w:delText>
        </w:r>
        <w:r w:rsidDel="00F56FD4">
          <w:rPr>
            <w:szCs w:val="24"/>
            <w:lang w:eastAsia="en-GB"/>
          </w:rPr>
          <w:delText xml:space="preserve">(ASF) </w:delText>
        </w:r>
        <w:r w:rsidRPr="00D720BD" w:rsidDel="00F56FD4">
          <w:rPr>
            <w:szCs w:val="24"/>
            <w:lang w:eastAsia="en-GB"/>
          </w:rPr>
          <w:delText>variations</w:delText>
        </w:r>
      </w:del>
    </w:p>
    <w:p w14:paraId="3D7E0055" w14:textId="022283E1" w:rsidR="002F1EB4" w:rsidRPr="00D720BD" w:rsidDel="00A21C43" w:rsidRDefault="002F1EB4" w:rsidP="0031438A">
      <w:pPr>
        <w:pStyle w:val="BodyText"/>
        <w:numPr>
          <w:ilvl w:val="0"/>
          <w:numId w:val="17"/>
        </w:numPr>
        <w:rPr>
          <w:szCs w:val="24"/>
          <w:lang w:eastAsia="en-GB"/>
        </w:rPr>
      </w:pPr>
      <w:moveFromRangeStart w:id="179" w:author="alang" w:date="2013-09-26T12:03:00Z" w:name="move367960354"/>
      <w:moveFrom w:id="180" w:author="alang" w:date="2013-09-26T12:03:00Z">
        <w:r w:rsidRPr="00D720BD" w:rsidDel="00A21C43">
          <w:rPr>
            <w:szCs w:val="24"/>
            <w:lang w:eastAsia="en-GB"/>
          </w:rPr>
          <w:t>Authentication messages</w:t>
        </w:r>
      </w:moveFrom>
    </w:p>
    <w:moveFromRangeEnd w:id="179"/>
    <w:p w14:paraId="33A2357D" w14:textId="0D3FC5F9" w:rsidR="00A21C43" w:rsidRDefault="002F1EB4" w:rsidP="00A21C43">
      <w:pPr>
        <w:pStyle w:val="BodyText"/>
        <w:numPr>
          <w:ilvl w:val="0"/>
          <w:numId w:val="17"/>
        </w:numPr>
        <w:rPr>
          <w:ins w:id="181" w:author="alang" w:date="2013-09-26T12:03:00Z"/>
          <w:szCs w:val="24"/>
          <w:lang w:eastAsia="en-GB"/>
        </w:rPr>
      </w:pPr>
      <w:r w:rsidRPr="00D720BD">
        <w:rPr>
          <w:lang w:eastAsia="en-GB"/>
        </w:rPr>
        <w:t>Almanacs</w:t>
      </w:r>
      <w:r>
        <w:rPr>
          <w:lang w:eastAsia="en-GB"/>
        </w:rPr>
        <w:t>, containing information regarding n</w:t>
      </w:r>
      <w:r w:rsidRPr="00D720BD">
        <w:rPr>
          <w:lang w:eastAsia="en-GB"/>
        </w:rPr>
        <w:t>ew transmitters, chains, monitors, GRI’s etc.</w:t>
      </w:r>
      <w:r>
        <w:rPr>
          <w:lang w:eastAsia="en-GB"/>
        </w:rPr>
        <w:t>, and ma</w:t>
      </w:r>
      <w:r w:rsidRPr="00D720BD">
        <w:rPr>
          <w:szCs w:val="24"/>
          <w:lang w:eastAsia="en-GB"/>
        </w:rPr>
        <w:t xml:space="preserve">kes it possible to change systems without rendering </w:t>
      </w:r>
      <w:r>
        <w:rPr>
          <w:szCs w:val="24"/>
          <w:lang w:eastAsia="en-GB"/>
        </w:rPr>
        <w:t>previous</w:t>
      </w:r>
      <w:r w:rsidRPr="00D720BD">
        <w:rPr>
          <w:szCs w:val="24"/>
          <w:lang w:eastAsia="en-GB"/>
        </w:rPr>
        <w:t xml:space="preserve"> eLoran receivers obsolete</w:t>
      </w:r>
    </w:p>
    <w:p w14:paraId="4819FB58" w14:textId="65AAD80D" w:rsidR="00A21C43" w:rsidRPr="00A21C43" w:rsidRDefault="00A21C43">
      <w:pPr>
        <w:pStyle w:val="BodyText"/>
        <w:rPr>
          <w:szCs w:val="24"/>
          <w:lang w:eastAsia="en-GB"/>
        </w:rPr>
        <w:pPrChange w:id="182" w:author="alang" w:date="2013-09-26T12:04:00Z">
          <w:pPr>
            <w:pStyle w:val="BodyText"/>
            <w:numPr>
              <w:numId w:val="17"/>
            </w:numPr>
            <w:tabs>
              <w:tab w:val="num" w:pos="720"/>
            </w:tabs>
            <w:ind w:left="720" w:hanging="360"/>
          </w:pPr>
        </w:pPrChange>
      </w:pPr>
      <w:ins w:id="183" w:author="alang" w:date="2013-09-26T12:04:00Z">
        <w:r>
          <w:rPr>
            <w:szCs w:val="24"/>
            <w:lang w:eastAsia="en-GB"/>
          </w:rPr>
          <w:t>With the option to provide other messages, depending on system performance, which can include:</w:t>
        </w:r>
      </w:ins>
    </w:p>
    <w:p w14:paraId="012A0571" w14:textId="77777777" w:rsidR="00A21C43" w:rsidRPr="00D720BD" w:rsidRDefault="00A21C43" w:rsidP="00A21C43">
      <w:pPr>
        <w:pStyle w:val="BodyText"/>
        <w:numPr>
          <w:ilvl w:val="0"/>
          <w:numId w:val="17"/>
        </w:numPr>
        <w:rPr>
          <w:szCs w:val="24"/>
          <w:lang w:eastAsia="en-GB"/>
        </w:rPr>
      </w:pPr>
      <w:moveToRangeStart w:id="184" w:author="alang" w:date="2013-09-26T12:03:00Z" w:name="move367960354"/>
      <w:moveTo w:id="185" w:author="alang" w:date="2013-09-26T12:03:00Z">
        <w:r w:rsidRPr="00D720BD">
          <w:rPr>
            <w:szCs w:val="24"/>
            <w:lang w:eastAsia="en-GB"/>
          </w:rPr>
          <w:t>Authentication messages</w:t>
        </w:r>
      </w:moveTo>
    </w:p>
    <w:moveToRangeEnd w:id="184"/>
    <w:p w14:paraId="0A1F4B21" w14:textId="77777777" w:rsidR="002F1EB4" w:rsidRDefault="002F1EB4" w:rsidP="0031438A">
      <w:pPr>
        <w:pStyle w:val="BodyText"/>
        <w:numPr>
          <w:ilvl w:val="0"/>
          <w:numId w:val="17"/>
        </w:numPr>
        <w:rPr>
          <w:ins w:id="186" w:author="alang" w:date="2013-09-26T07:56:00Z"/>
          <w:szCs w:val="24"/>
          <w:lang w:eastAsia="en-GB"/>
        </w:rPr>
      </w:pPr>
      <w:r>
        <w:rPr>
          <w:szCs w:val="24"/>
          <w:lang w:eastAsia="en-GB"/>
        </w:rPr>
        <w:t>Differential GNSS corrections</w:t>
      </w:r>
    </w:p>
    <w:p w14:paraId="038847C5" w14:textId="25C30ED5" w:rsidR="00972B13" w:rsidRDefault="00F56FD4" w:rsidP="00972B13">
      <w:pPr>
        <w:numPr>
          <w:ilvl w:val="0"/>
          <w:numId w:val="17"/>
        </w:numPr>
        <w:spacing w:before="0" w:after="0"/>
        <w:rPr>
          <w:ins w:id="187" w:author="alang" w:date="2013-09-26T07:56:00Z"/>
        </w:rPr>
      </w:pPr>
      <w:ins w:id="188" w:author="alang" w:date="2013-09-26T11:58:00Z">
        <w:r>
          <w:t>Inform users of problems with other stations</w:t>
        </w:r>
      </w:ins>
      <w:ins w:id="189" w:author="alang" w:date="2013-09-26T07:56:00Z">
        <w:r w:rsidR="00972B13">
          <w:t>.</w:t>
        </w:r>
      </w:ins>
    </w:p>
    <w:p w14:paraId="1E360D7C" w14:textId="77777777" w:rsidR="00972B13" w:rsidRDefault="00972B13" w:rsidP="00972B13">
      <w:pPr>
        <w:numPr>
          <w:ilvl w:val="0"/>
          <w:numId w:val="17"/>
        </w:numPr>
        <w:spacing w:before="0" w:after="0"/>
        <w:rPr>
          <w:ins w:id="190" w:author="alang" w:date="2013-09-26T07:56:00Z"/>
          <w:bCs/>
          <w:caps/>
          <w:kern w:val="32"/>
          <w:sz w:val="26"/>
          <w:szCs w:val="26"/>
        </w:rPr>
      </w:pPr>
      <w:ins w:id="191" w:author="alang" w:date="2013-09-26T07:56:00Z">
        <w:r>
          <w:t xml:space="preserve"> Messages that explain to eLoran users why a certain signal is being blinked. (e.g., Master blink) </w:t>
        </w:r>
      </w:ins>
    </w:p>
    <w:p w14:paraId="3B119112" w14:textId="558FF37B" w:rsidR="00972B13" w:rsidRPr="00D720BD" w:rsidRDefault="00A21C43" w:rsidP="0031438A">
      <w:pPr>
        <w:pStyle w:val="BodyText"/>
        <w:numPr>
          <w:ilvl w:val="0"/>
          <w:numId w:val="17"/>
        </w:numPr>
        <w:rPr>
          <w:szCs w:val="24"/>
          <w:lang w:eastAsia="en-GB"/>
        </w:rPr>
      </w:pPr>
      <w:ins w:id="192" w:author="alang" w:date="2013-09-26T11:59:00Z">
        <w:r>
          <w:rPr>
            <w:szCs w:val="24"/>
            <w:lang w:eastAsia="en-GB"/>
          </w:rPr>
          <w:t>Any other relevant data.</w:t>
        </w:r>
      </w:ins>
    </w:p>
    <w:p w14:paraId="6D91D9AC" w14:textId="77777777" w:rsidR="00D302A6" w:rsidRDefault="00D302A6" w:rsidP="002F1EB4">
      <w:pPr>
        <w:pStyle w:val="Heading2"/>
      </w:pPr>
      <w:bookmarkStart w:id="193" w:name="_Toc367957107"/>
      <w:r>
        <w:t>ASF measurements</w:t>
      </w:r>
      <w:bookmarkEnd w:id="193"/>
    </w:p>
    <w:p w14:paraId="0F588D87" w14:textId="2E1E7BCC" w:rsidR="0014568A" w:rsidRDefault="0014568A" w:rsidP="0014568A">
      <w:pPr>
        <w:jc w:val="both"/>
      </w:pPr>
      <w:r>
        <w:t xml:space="preserve">In order to provide greater accuracy, the service provider will need to provide a database of Additional Secondary Factors (ASF) </w:t>
      </w:r>
      <w:ins w:id="194" w:author="alang" w:date="2013-09-26T12:11:00Z">
        <w:r w:rsidR="00B314D7">
          <w:t>[</w:t>
        </w:r>
        <w:commentRangeStart w:id="195"/>
        <w:r w:rsidR="00B314D7">
          <w:t>ref</w:t>
        </w:r>
        <w:commentRangeEnd w:id="195"/>
        <w:r w:rsidR="00B314D7">
          <w:rPr>
            <w:rStyle w:val="CommentReference"/>
          </w:rPr>
          <w:commentReference w:id="195"/>
        </w:r>
        <w:r w:rsidR="00B314D7">
          <w:t xml:space="preserve">] </w:t>
        </w:r>
      </w:ins>
      <w:r>
        <w:t xml:space="preserve">for specific applications, such as </w:t>
      </w:r>
      <w:ins w:id="196" w:author="alang" w:date="2013-09-26T12:10:00Z">
        <w:r w:rsidR="00B314D7" w:rsidRPr="0022464F">
          <w:rPr>
            <w:sz w:val="18"/>
            <w:szCs w:val="18"/>
          </w:rPr>
          <w:t>Harbour entrances, harbour approaches and coastal waters</w:t>
        </w:r>
        <w:r w:rsidR="00B314D7">
          <w:rPr>
            <w:sz w:val="18"/>
            <w:szCs w:val="18"/>
          </w:rPr>
          <w:t>.</w:t>
        </w:r>
      </w:ins>
      <w:del w:id="197" w:author="alang" w:date="2013-09-26T12:10:00Z">
        <w:r w:rsidDel="00B314D7">
          <w:delText>Harbour Entrance and Approach</w:delText>
        </w:r>
      </w:del>
      <w:r>
        <w:t xml:space="preserve">.  </w:t>
      </w:r>
    </w:p>
    <w:p w14:paraId="220F9CD5" w14:textId="372C2C8D" w:rsidR="003760F3" w:rsidDel="00B314D7" w:rsidRDefault="0014568A" w:rsidP="0014568A">
      <w:pPr>
        <w:jc w:val="both"/>
      </w:pPr>
      <w:moveFromRangeStart w:id="198" w:author="alang" w:date="2013-09-26T12:13:00Z" w:name="move367960930"/>
      <w:moveFrom w:id="199" w:author="alang" w:date="2013-09-26T12:13:00Z">
        <w:r w:rsidDel="00B314D7">
          <w:t xml:space="preserve">Appendix D2 and D3 contain a description of the ASF data publication format and its use.  This also includes the publication of “ASF measurement error” values that can be employed in Horizontal Protection Level (HPL) computations. </w:t>
        </w:r>
      </w:moveFrom>
    </w:p>
    <w:moveFromRangeEnd w:id="198"/>
    <w:p w14:paraId="7BB14C77" w14:textId="77777777" w:rsidR="0014568A" w:rsidRDefault="0014568A" w:rsidP="0014568A"/>
    <w:p w14:paraId="5BCF637F" w14:textId="014A54CE" w:rsidR="004160C1" w:rsidDel="00B314D7" w:rsidRDefault="004160C1" w:rsidP="0014568A">
      <w:pPr>
        <w:rPr>
          <w:del w:id="200" w:author="alang" w:date="2013-09-26T12:18:00Z"/>
        </w:rPr>
      </w:pPr>
      <w:del w:id="201" w:author="alang" w:date="2013-09-26T12:18:00Z">
        <w:r w:rsidRPr="004160C1" w:rsidDel="00B314D7">
          <w:rPr>
            <w:highlight w:val="yellow"/>
          </w:rPr>
          <w:delText>XXX Explain how ASF data is gathered and used, including what sort of surveys are required and the formatting</w:delText>
        </w:r>
        <w:r w:rsidDel="00B314D7">
          <w:rPr>
            <w:highlight w:val="yellow"/>
          </w:rPr>
          <w:delText xml:space="preserve"> – </w:delText>
        </w:r>
        <w:commentRangeStart w:id="202"/>
        <w:r w:rsidDel="00B314D7">
          <w:rPr>
            <w:highlight w:val="yellow"/>
          </w:rPr>
          <w:delText>how frequently should they be repeated</w:delText>
        </w:r>
        <w:commentRangeEnd w:id="202"/>
        <w:r w:rsidR="00431BE1" w:rsidDel="00B314D7">
          <w:rPr>
            <w:rStyle w:val="CommentReference"/>
          </w:rPr>
          <w:commentReference w:id="202"/>
        </w:r>
        <w:r w:rsidDel="00B314D7">
          <w:rPr>
            <w:highlight w:val="yellow"/>
          </w:rPr>
          <w:delText xml:space="preserve"> etc</w:delText>
        </w:r>
        <w:r w:rsidRPr="004160C1" w:rsidDel="00B314D7">
          <w:rPr>
            <w:highlight w:val="yellow"/>
          </w:rPr>
          <w:delText xml:space="preserve"> XXX</w:delText>
        </w:r>
      </w:del>
    </w:p>
    <w:p w14:paraId="3E28D920" w14:textId="77777777" w:rsidR="004160C1" w:rsidRPr="0014568A" w:rsidRDefault="004160C1" w:rsidP="0014568A"/>
    <w:p w14:paraId="401E803C" w14:textId="63007B4D" w:rsidR="003F4757" w:rsidRDefault="00D302A6" w:rsidP="002F1EB4">
      <w:pPr>
        <w:pStyle w:val="Heading2"/>
      </w:pPr>
      <w:bookmarkStart w:id="203" w:name="_Toc367957108"/>
      <w:commentRangeStart w:id="204"/>
      <w:r>
        <w:t xml:space="preserve">Differential </w:t>
      </w:r>
      <w:ins w:id="205" w:author="Ivan Magni Carlsson" w:date="2015-09-17T10:52:00Z">
        <w:r w:rsidR="00467348">
          <w:t>e</w:t>
        </w:r>
      </w:ins>
      <w:ins w:id="206" w:author="alang" w:date="2013-09-26T12:19:00Z">
        <w:r w:rsidR="00867C22">
          <w:t xml:space="preserve">Loran </w:t>
        </w:r>
      </w:ins>
      <w:r>
        <w:t>reference stations</w:t>
      </w:r>
      <w:commentRangeEnd w:id="204"/>
      <w:r w:rsidR="00875CBC">
        <w:rPr>
          <w:rStyle w:val="CommentReference"/>
          <w:rFonts w:ascii="Times New Roman" w:hAnsi="Times New Roman"/>
          <w:b w:val="0"/>
          <w:iCs w:val="0"/>
        </w:rPr>
        <w:commentReference w:id="204"/>
      </w:r>
      <w:bookmarkEnd w:id="203"/>
    </w:p>
    <w:p w14:paraId="7CB4A26F" w14:textId="08EA65D5" w:rsidR="00CF7F8C" w:rsidRDefault="00CF7F8C" w:rsidP="00CF7F8C">
      <w:pPr>
        <w:jc w:val="both"/>
        <w:rPr>
          <w:ins w:id="207" w:author="alang" w:date="2013-09-26T12:22:00Z"/>
        </w:rPr>
      </w:pPr>
      <w:ins w:id="208" w:author="alang" w:date="2013-09-26T12:21:00Z">
        <w:r>
          <w:t xml:space="preserve">Differential Loran reference stations are required near to </w:t>
        </w:r>
      </w:ins>
      <w:ins w:id="209" w:author="alang" w:date="2013-09-26T12:22:00Z">
        <w:r w:rsidRPr="0022464F">
          <w:rPr>
            <w:sz w:val="18"/>
            <w:szCs w:val="18"/>
          </w:rPr>
          <w:t>Harbour entrances, harbour approaches and coastal waters</w:t>
        </w:r>
        <w:r>
          <w:rPr>
            <w:sz w:val="18"/>
            <w:szCs w:val="18"/>
          </w:rPr>
          <w:t xml:space="preserve"> where </w:t>
        </w:r>
      </w:ins>
      <w:ins w:id="210" w:author="alang" w:date="2013-09-26T12:23:00Z">
        <w:r>
          <w:rPr>
            <w:sz w:val="18"/>
            <w:szCs w:val="18"/>
          </w:rPr>
          <w:t xml:space="preserve">&lt;10m (95%) </w:t>
        </w:r>
      </w:ins>
      <w:ins w:id="211" w:author="alang" w:date="2013-09-26T12:22:00Z">
        <w:r>
          <w:rPr>
            <w:sz w:val="18"/>
            <w:szCs w:val="18"/>
          </w:rPr>
          <w:t>accuracy is required</w:t>
        </w:r>
      </w:ins>
      <w:ins w:id="212" w:author="alang" w:date="2013-09-26T12:23:00Z">
        <w:r>
          <w:rPr>
            <w:sz w:val="18"/>
            <w:szCs w:val="18"/>
          </w:rPr>
          <w:t>.</w:t>
        </w:r>
      </w:ins>
      <w:ins w:id="213" w:author="alang" w:date="2013-09-26T12:22:00Z">
        <w:r>
          <w:rPr>
            <w:sz w:val="18"/>
            <w:szCs w:val="18"/>
          </w:rPr>
          <w:t xml:space="preserve"> These reference stations monitor the actual ASF values</w:t>
        </w:r>
      </w:ins>
      <w:ins w:id="214" w:author="alang" w:date="2013-09-26T12:23:00Z">
        <w:r>
          <w:rPr>
            <w:sz w:val="18"/>
            <w:szCs w:val="18"/>
          </w:rPr>
          <w:t xml:space="preserve"> and</w:t>
        </w:r>
      </w:ins>
      <w:ins w:id="215" w:author="alang" w:date="2013-09-26T12:22:00Z">
        <w:r>
          <w:rPr>
            <w:sz w:val="18"/>
            <w:szCs w:val="18"/>
          </w:rPr>
          <w:t xml:space="preserve"> by knowing their true location </w:t>
        </w:r>
      </w:ins>
      <w:ins w:id="216" w:author="alang" w:date="2013-09-26T12:24:00Z">
        <w:r>
          <w:rPr>
            <w:sz w:val="18"/>
            <w:szCs w:val="18"/>
          </w:rPr>
          <w:t>can</w:t>
        </w:r>
      </w:ins>
      <w:ins w:id="217" w:author="alang" w:date="2013-09-26T12:22:00Z">
        <w:r>
          <w:rPr>
            <w:sz w:val="18"/>
            <w:szCs w:val="18"/>
          </w:rPr>
          <w:t xml:space="preserve"> provide ASF correction information to the transmitter for promulgation to the user.</w:t>
        </w:r>
        <w:r>
          <w:t xml:space="preserve"> </w:t>
        </w:r>
      </w:ins>
    </w:p>
    <w:p w14:paraId="08CDD8C9" w14:textId="77777777" w:rsidR="00CF7F8C" w:rsidRDefault="00CF7F8C" w:rsidP="004160C1">
      <w:pPr>
        <w:rPr>
          <w:ins w:id="218" w:author="alang" w:date="2013-09-26T12:26:00Z"/>
        </w:rPr>
      </w:pPr>
    </w:p>
    <w:p w14:paraId="71BA4433" w14:textId="2487326F" w:rsidR="00CF7F8C" w:rsidRDefault="00CF7F8C" w:rsidP="004160C1">
      <w:pPr>
        <w:rPr>
          <w:ins w:id="219" w:author="alang" w:date="2013-09-26T12:33:00Z"/>
        </w:rPr>
      </w:pPr>
      <w:ins w:id="220" w:author="alang" w:date="2013-09-26T12:26:00Z">
        <w:r>
          <w:t xml:space="preserve">Differential </w:t>
        </w:r>
      </w:ins>
      <w:ins w:id="221" w:author="Ivan Magni Carlsson" w:date="2015-09-17T10:53:00Z">
        <w:r w:rsidR="00467348">
          <w:t>e</w:t>
        </w:r>
      </w:ins>
      <w:ins w:id="222" w:author="alang" w:date="2013-09-26T12:26:00Z">
        <w:r>
          <w:t xml:space="preserve">Loran reference stations also provide integrity.  </w:t>
        </w:r>
        <w:r w:rsidRPr="00702E06">
          <w:rPr>
            <w:highlight w:val="yellow"/>
            <w:rPrChange w:id="223" w:author="alang" w:date="2013-09-26T12:31:00Z">
              <w:rPr/>
            </w:rPrChange>
          </w:rPr>
          <w:t>They achieve this by</w:t>
        </w:r>
      </w:ins>
      <w:ins w:id="224" w:author="alang" w:date="2013-09-26T12:27:00Z">
        <w:r w:rsidRPr="00702E06">
          <w:rPr>
            <w:highlight w:val="yellow"/>
            <w:rPrChange w:id="225" w:author="alang" w:date="2013-09-26T12:31:00Z">
              <w:rPr/>
            </w:rPrChange>
          </w:rPr>
          <w:t>…..</w:t>
        </w:r>
      </w:ins>
    </w:p>
    <w:p w14:paraId="73D9A149" w14:textId="77777777" w:rsidR="00702E06" w:rsidRDefault="00702E06" w:rsidP="004160C1">
      <w:pPr>
        <w:rPr>
          <w:ins w:id="226" w:author="alang" w:date="2013-09-26T12:33:00Z"/>
        </w:rPr>
      </w:pPr>
    </w:p>
    <w:p w14:paraId="417FF8D2" w14:textId="71A690A8" w:rsidR="00702E06" w:rsidRDefault="00702E06" w:rsidP="004160C1">
      <w:pPr>
        <w:rPr>
          <w:ins w:id="227" w:author="alang" w:date="2013-09-26T12:26:00Z"/>
        </w:rPr>
      </w:pPr>
      <w:ins w:id="228" w:author="alang" w:date="2013-09-26T12:33:00Z">
        <w:r>
          <w:t xml:space="preserve">Differential </w:t>
        </w:r>
      </w:ins>
      <w:ins w:id="229" w:author="Ivan Magni Carlsson" w:date="2015-09-17T10:53:00Z">
        <w:r w:rsidR="00467348">
          <w:t>e</w:t>
        </w:r>
      </w:ins>
      <w:ins w:id="230" w:author="alang" w:date="2013-09-26T12:33:00Z">
        <w:r>
          <w:t xml:space="preserve">Loran reference station timing is </w:t>
        </w:r>
        <w:r w:rsidRPr="00702E06">
          <w:rPr>
            <w:highlight w:val="yellow"/>
            <w:rPrChange w:id="231" w:author="alang" w:date="2013-09-26T12:34:00Z">
              <w:rPr/>
            </w:rPrChange>
          </w:rPr>
          <w:t>achieved by….</w:t>
        </w:r>
      </w:ins>
    </w:p>
    <w:p w14:paraId="6D2A4EF1" w14:textId="4F2FD336" w:rsidR="004160C1" w:rsidDel="00CF7F8C" w:rsidRDefault="004160C1" w:rsidP="004160C1">
      <w:pPr>
        <w:jc w:val="both"/>
      </w:pPr>
      <w:moveFromRangeStart w:id="232" w:author="alang" w:date="2013-09-26T12:26:00Z" w:name="move367961707"/>
      <w:moveFrom w:id="233" w:author="alang" w:date="2013-09-26T12:26:00Z">
        <w:r w:rsidDel="00CF7F8C">
          <w:t xml:space="preserve">Information on each </w:t>
        </w:r>
        <w:commentRangeStart w:id="234"/>
        <w:r w:rsidDel="00CF7F8C">
          <w:t>differential-Loran monitor site</w:t>
        </w:r>
        <w:commentRangeEnd w:id="234"/>
        <w:r w:rsidR="00875CBC" w:rsidDel="00CF7F8C">
          <w:rPr>
            <w:rStyle w:val="CommentReference"/>
          </w:rPr>
          <w:commentReference w:id="234"/>
        </w:r>
        <w:r w:rsidDel="00CF7F8C">
          <w:t xml:space="preserve"> shall be provided. The information will include:</w:t>
        </w:r>
      </w:moveFrom>
    </w:p>
    <w:p w14:paraId="0B2368E4" w14:textId="78C6A86A" w:rsidR="004160C1" w:rsidRPr="00C2385A" w:rsidDel="00CF7F8C" w:rsidRDefault="004160C1" w:rsidP="004160C1">
      <w:pPr>
        <w:jc w:val="both"/>
        <w:rPr>
          <w:lang w:val="en-US"/>
        </w:rPr>
      </w:pPr>
    </w:p>
    <w:p w14:paraId="687BB7AF" w14:textId="7837D6A0" w:rsidR="004160C1" w:rsidDel="00CF7F8C" w:rsidRDefault="004160C1" w:rsidP="0031438A">
      <w:pPr>
        <w:numPr>
          <w:ilvl w:val="1"/>
          <w:numId w:val="10"/>
        </w:numPr>
        <w:spacing w:before="0" w:after="0"/>
        <w:jc w:val="both"/>
      </w:pPr>
      <w:moveFrom w:id="235" w:author="alang" w:date="2013-09-26T12:26:00Z">
        <w:r w:rsidDel="00CF7F8C">
          <w:t>ID of the Monitor Site</w:t>
        </w:r>
      </w:moveFrom>
    </w:p>
    <w:p w14:paraId="6D42B200" w14:textId="1131BC87" w:rsidR="004160C1" w:rsidDel="00CF7F8C" w:rsidRDefault="004160C1" w:rsidP="0031438A">
      <w:pPr>
        <w:numPr>
          <w:ilvl w:val="1"/>
          <w:numId w:val="10"/>
        </w:numPr>
        <w:spacing w:before="0" w:after="0"/>
        <w:jc w:val="both"/>
      </w:pPr>
      <w:moveFrom w:id="236" w:author="alang" w:date="2013-09-26T12:26:00Z">
        <w:r w:rsidDel="00CF7F8C">
          <w:t>Location of the Monitor Site</w:t>
        </w:r>
      </w:moveFrom>
    </w:p>
    <w:p w14:paraId="32B3ACC0" w14:textId="3C1A3905" w:rsidR="004160C1" w:rsidDel="00CF7F8C" w:rsidRDefault="004160C1" w:rsidP="0031438A">
      <w:pPr>
        <w:numPr>
          <w:ilvl w:val="1"/>
          <w:numId w:val="10"/>
        </w:numPr>
        <w:spacing w:before="0" w:after="0"/>
        <w:jc w:val="both"/>
      </w:pPr>
      <w:moveFrom w:id="237" w:author="alang" w:date="2013-09-26T12:26:00Z">
        <w:r w:rsidDel="00CF7F8C">
          <w:t>Nominal ASF Values at the Monitor Site</w:t>
        </w:r>
      </w:moveFrom>
    </w:p>
    <w:p w14:paraId="31F71A3E" w14:textId="550A5493" w:rsidR="004160C1" w:rsidRPr="002C7513" w:rsidDel="00CF7F8C" w:rsidRDefault="004160C1" w:rsidP="0031438A">
      <w:pPr>
        <w:numPr>
          <w:ilvl w:val="1"/>
          <w:numId w:val="10"/>
        </w:numPr>
        <w:spacing w:before="0" w:after="0"/>
        <w:jc w:val="both"/>
      </w:pPr>
      <w:moveFrom w:id="238" w:author="alang" w:date="2013-09-26T12:26:00Z">
        <w:r w:rsidRPr="002C7513" w:rsidDel="00CF7F8C">
          <w:t xml:space="preserve">Reference ECD Value(s) </w:t>
        </w:r>
      </w:moveFrom>
    </w:p>
    <w:p w14:paraId="6FB683DA" w14:textId="085B6A7D" w:rsidR="004160C1" w:rsidDel="00CF7F8C" w:rsidRDefault="004160C1" w:rsidP="0031438A">
      <w:pPr>
        <w:numPr>
          <w:ilvl w:val="1"/>
          <w:numId w:val="10"/>
        </w:numPr>
        <w:spacing w:before="0" w:after="0"/>
        <w:jc w:val="both"/>
      </w:pPr>
      <w:moveFrom w:id="239" w:author="alang" w:date="2013-09-26T12:26:00Z">
        <w:r w:rsidDel="00CF7F8C">
          <w:t>Applicable approaches monitored by the reference station</w:t>
        </w:r>
      </w:moveFrom>
    </w:p>
    <w:p w14:paraId="47ED3F66" w14:textId="36110425" w:rsidR="004160C1" w:rsidDel="00CF7F8C" w:rsidRDefault="004160C1" w:rsidP="0031438A">
      <w:pPr>
        <w:numPr>
          <w:ilvl w:val="1"/>
          <w:numId w:val="10"/>
        </w:numPr>
        <w:spacing w:before="0" w:after="0"/>
        <w:jc w:val="both"/>
      </w:pPr>
      <w:moveFrom w:id="240" w:author="alang" w:date="2013-09-26T12:26:00Z">
        <w:r w:rsidDel="00CF7F8C">
          <w:t>Acceptable eLoran transmitters</w:t>
        </w:r>
      </w:moveFrom>
    </w:p>
    <w:p w14:paraId="73A619F9" w14:textId="28069402" w:rsidR="004160C1" w:rsidDel="00CF7F8C" w:rsidRDefault="004160C1" w:rsidP="0031438A">
      <w:pPr>
        <w:numPr>
          <w:ilvl w:val="1"/>
          <w:numId w:val="10"/>
        </w:numPr>
        <w:spacing w:before="0" w:after="0"/>
        <w:ind w:left="2160" w:hanging="1080"/>
        <w:jc w:val="both"/>
      </w:pPr>
      <w:moveFrom w:id="241" w:author="alang" w:date="2013-09-26T12:26:00Z">
        <w:r w:rsidDel="00CF7F8C">
          <w:t>The format is repeated for each monitor site and eLoran station combination in each operational area</w:t>
        </w:r>
      </w:moveFrom>
    </w:p>
    <w:moveFromRangeEnd w:id="232"/>
    <w:p w14:paraId="463F5134" w14:textId="77777777" w:rsidR="004160C1" w:rsidRDefault="004160C1" w:rsidP="004160C1"/>
    <w:p w14:paraId="061B1987" w14:textId="00D31B50" w:rsidR="004160C1" w:rsidRPr="004160C1" w:rsidDel="00702E06" w:rsidRDefault="004160C1" w:rsidP="004160C1">
      <w:pPr>
        <w:rPr>
          <w:del w:id="242" w:author="alang" w:date="2013-09-26T12:31:00Z"/>
        </w:rPr>
      </w:pPr>
      <w:del w:id="243" w:author="alang" w:date="2013-09-26T12:31:00Z">
        <w:r w:rsidRPr="004160C1" w:rsidDel="00702E06">
          <w:rPr>
            <w:highlight w:val="yellow"/>
          </w:rPr>
          <w:delText xml:space="preserve">XXX explain why differential reference stations are needed, what they consist of in terms of a </w:delText>
        </w:r>
        <w:commentRangeStart w:id="244"/>
        <w:r w:rsidRPr="004160C1" w:rsidDel="00702E06">
          <w:rPr>
            <w:highlight w:val="yellow"/>
          </w:rPr>
          <w:delText>reference station and integrity monitor</w:delText>
        </w:r>
        <w:commentRangeEnd w:id="244"/>
        <w:r w:rsidR="00D201A5" w:rsidDel="00702E06">
          <w:rPr>
            <w:rStyle w:val="CommentReference"/>
          </w:rPr>
          <w:commentReference w:id="244"/>
        </w:r>
        <w:r w:rsidRPr="004160C1" w:rsidDel="00702E06">
          <w:rPr>
            <w:highlight w:val="yellow"/>
          </w:rPr>
          <w:delText xml:space="preserve"> and how they provide correction information to the main transmitter XXX</w:delText>
        </w:r>
      </w:del>
    </w:p>
    <w:p w14:paraId="58AEF728" w14:textId="77777777" w:rsidR="0031438A" w:rsidRPr="00F92C80" w:rsidRDefault="0031438A" w:rsidP="0031438A">
      <w:pPr>
        <w:pStyle w:val="Heading2"/>
      </w:pPr>
      <w:bookmarkStart w:id="245" w:name="_Toc86815481"/>
      <w:bookmarkStart w:id="246" w:name="_Toc367957109"/>
      <w:r w:rsidRPr="00F92C80">
        <w:t>Transmitter Performance</w:t>
      </w:r>
      <w:bookmarkEnd w:id="245"/>
      <w:bookmarkEnd w:id="246"/>
    </w:p>
    <w:p w14:paraId="396ED340" w14:textId="20B65B58" w:rsidR="00776FBD" w:rsidRDefault="00776FBD" w:rsidP="0031438A">
      <w:pPr>
        <w:pStyle w:val="BodyText"/>
        <w:rPr>
          <w:ins w:id="247" w:author="alang" w:date="2013-09-26T12:39:00Z"/>
        </w:rPr>
      </w:pPr>
      <w:ins w:id="248" w:author="alang" w:date="2013-09-26T12:39:00Z">
        <w:r>
          <w:t xml:space="preserve">To transmit eLoran information, a </w:t>
        </w:r>
        <w:r w:rsidR="001A7F77">
          <w:t xml:space="preserve">~200m mast is </w:t>
        </w:r>
      </w:ins>
      <w:ins w:id="249" w:author="alang" w:date="2013-09-26T12:42:00Z">
        <w:r w:rsidR="001A7F77">
          <w:t>recommended</w:t>
        </w:r>
      </w:ins>
      <w:ins w:id="250" w:author="alang" w:date="2013-09-26T12:39:00Z">
        <w:r w:rsidR="001A7F77">
          <w:t xml:space="preserve">, </w:t>
        </w:r>
      </w:ins>
      <w:ins w:id="251" w:author="alang" w:date="2013-09-26T12:41:00Z">
        <w:r w:rsidR="001A7F77">
          <w:t xml:space="preserve">with 24 top loading elements and </w:t>
        </w:r>
      </w:ins>
      <w:ins w:id="252" w:author="alang" w:date="2013-09-26T12:39:00Z">
        <w:r w:rsidR="001A7F77">
          <w:t>an</w:t>
        </w:r>
      </w:ins>
      <w:ins w:id="253" w:author="alang" w:date="2013-09-26T12:41:00Z">
        <w:r w:rsidR="001A7F77">
          <w:t xml:space="preserve"> </w:t>
        </w:r>
      </w:ins>
      <w:ins w:id="254" w:author="alang" w:date="2013-09-26T12:42:00Z">
        <w:r w:rsidR="001A7F77">
          <w:t>appropriate</w:t>
        </w:r>
      </w:ins>
      <w:ins w:id="255" w:author="alang" w:date="2013-09-26T12:39:00Z">
        <w:r w:rsidR="001A7F77">
          <w:t xml:space="preserve"> earth mat.  </w:t>
        </w:r>
      </w:ins>
      <w:ins w:id="256" w:author="alang" w:date="2013-09-26T12:43:00Z">
        <w:r w:rsidR="001A7F77">
          <w:t xml:space="preserve">The transmitter output power shall be in the region of 200kW-1MW.  </w:t>
        </w:r>
      </w:ins>
      <w:ins w:id="257" w:author="alang" w:date="2013-09-26T12:39:00Z">
        <w:r w:rsidR="001A7F77">
          <w:t xml:space="preserve">The local infrastructure </w:t>
        </w:r>
      </w:ins>
      <w:ins w:id="258" w:author="alang" w:date="2013-09-26T12:40:00Z">
        <w:r w:rsidR="001A7F77">
          <w:t xml:space="preserve">must </w:t>
        </w:r>
      </w:ins>
      <w:ins w:id="259" w:author="alang" w:date="2013-09-26T12:41:00Z">
        <w:r w:rsidR="001A7F77">
          <w:t>provide</w:t>
        </w:r>
      </w:ins>
      <w:ins w:id="260" w:author="alang" w:date="2013-09-26T12:40:00Z">
        <w:r w:rsidR="001A7F77">
          <w:t xml:space="preserve"> reliable</w:t>
        </w:r>
      </w:ins>
      <w:ins w:id="261" w:author="alang" w:date="2013-09-26T12:43:00Z">
        <w:r w:rsidR="001A7F77">
          <w:t xml:space="preserve"> power and</w:t>
        </w:r>
      </w:ins>
      <w:ins w:id="262" w:author="alang" w:date="2013-09-26T12:40:00Z">
        <w:r w:rsidR="001A7F77">
          <w:t xml:space="preserve"> broadband connectivity with the appropriate security</w:t>
        </w:r>
      </w:ins>
      <w:ins w:id="263" w:author="alang" w:date="2013-09-26T12:43:00Z">
        <w:r w:rsidR="001A7F77">
          <w:t xml:space="preserve">. </w:t>
        </w:r>
      </w:ins>
    </w:p>
    <w:p w14:paraId="4B4C8C54" w14:textId="5B09472A" w:rsidR="0031438A" w:rsidRPr="00F92C80" w:rsidRDefault="0031438A" w:rsidP="0031438A">
      <w:pPr>
        <w:pStyle w:val="BodyText"/>
      </w:pPr>
      <w:r w:rsidRPr="00F92C80">
        <w:t>The performance of the LF transmitter and its antenna can be affected by weather conditions</w:t>
      </w:r>
      <w:ins w:id="264" w:author="alang" w:date="2013-09-26T12:44:00Z">
        <w:r w:rsidR="001A7F77">
          <w:t xml:space="preserve"> and</w:t>
        </w:r>
      </w:ins>
      <w:del w:id="265" w:author="alang" w:date="2013-09-26T12:44:00Z">
        <w:r w:rsidRPr="00F92C80" w:rsidDel="001A7F77">
          <w:delText>. A</w:delText>
        </w:r>
      </w:del>
      <w:ins w:id="266" w:author="alang" w:date="2013-09-26T12:44:00Z">
        <w:r w:rsidR="001A7F77">
          <w:t xml:space="preserve"> a</w:t>
        </w:r>
      </w:ins>
      <w:r w:rsidRPr="00F92C80">
        <w:t>n automatic Antenna Tuning Unit (ATU) should be used to minimise such effects.</w:t>
      </w:r>
    </w:p>
    <w:p w14:paraId="52B04157" w14:textId="2E75F184" w:rsidR="0031438A" w:rsidRPr="00F92C80" w:rsidDel="00776FBD" w:rsidRDefault="0031438A" w:rsidP="0031438A">
      <w:pPr>
        <w:pStyle w:val="BodyText"/>
      </w:pPr>
      <w:moveFromRangeStart w:id="267" w:author="alang" w:date="2013-09-26T12:38:00Z" w:name="move367962410"/>
      <w:moveFrom w:id="268" w:author="alang" w:date="2013-09-26T12:38:00Z">
        <w:r w:rsidRPr="00F92C80" w:rsidDel="00776FBD">
          <w:lastRenderedPageBreak/>
          <w:t xml:space="preserve">It is normal practice to duplicate the transmitter, </w:t>
        </w:r>
        <w:r w:rsidDel="00776FBD">
          <w:t>timing and control units</w:t>
        </w:r>
        <w:r w:rsidRPr="00F92C80" w:rsidDel="00776FBD">
          <w:t xml:space="preserve"> and power supply.</w:t>
        </w:r>
        <w:r w:rsidDel="00776FBD">
          <w:t xml:space="preserve"> The use of Uninterrupted Power Supplies to prevent outages in the event of short term loss of power supplies is strongly recommended.  </w:t>
        </w:r>
      </w:moveFrom>
    </w:p>
    <w:p w14:paraId="109F2B87" w14:textId="4C6D42E3" w:rsidR="00776FBD" w:rsidRPr="00F92C80" w:rsidRDefault="0031438A" w:rsidP="0031438A">
      <w:pPr>
        <w:pStyle w:val="BodyText"/>
      </w:pPr>
      <w:moveFrom w:id="269" w:author="alang" w:date="2013-09-26T12:38:00Z">
        <w:r w:rsidRPr="00F92C80" w:rsidDel="00776FBD">
          <w:t xml:space="preserve">There are well-established methods for the measurement of radiated power, field strength and antenna efficiency (Ref. 15). </w:t>
        </w:r>
      </w:moveFrom>
      <w:moveFromRangeEnd w:id="267"/>
      <w:ins w:id="270" w:author="alang" w:date="2013-09-26T12:36:00Z">
        <w:r w:rsidR="00776FBD">
          <w:t xml:space="preserve">Lightning protection </w:t>
        </w:r>
      </w:ins>
      <w:ins w:id="271" w:author="Ivan Magni Carlsson" w:date="2015-09-17T10:53:00Z">
        <w:r w:rsidR="00467348">
          <w:t>is highly recommended due to the antenna hight</w:t>
        </w:r>
      </w:ins>
      <w:ins w:id="272" w:author="alang" w:date="2013-09-26T12:36:00Z">
        <w:del w:id="273" w:author="Ivan Magni Carlsson" w:date="2015-09-17T10:53:00Z">
          <w:r w:rsidR="00776FBD" w:rsidDel="00467348">
            <w:delText>s</w:delText>
          </w:r>
        </w:del>
        <w:del w:id="274" w:author="Ivan Magni Carlsson" w:date="2015-09-17T10:54:00Z">
          <w:r w:rsidR="00776FBD" w:rsidDel="00467348">
            <w:delText>hould be considered</w:delText>
          </w:r>
        </w:del>
        <w:r w:rsidR="00776FBD">
          <w:t>.</w:t>
        </w:r>
      </w:ins>
    </w:p>
    <w:p w14:paraId="5715E165" w14:textId="77777777" w:rsidR="0031438A" w:rsidRPr="00F92C80" w:rsidRDefault="0031438A" w:rsidP="0031438A">
      <w:pPr>
        <w:pStyle w:val="Heading2"/>
      </w:pPr>
      <w:bookmarkStart w:id="275" w:name="_Toc86815482"/>
      <w:bookmarkStart w:id="276" w:name="_Toc367957110"/>
      <w:r w:rsidRPr="00F92C80">
        <w:t>Receiver Performance</w:t>
      </w:r>
      <w:bookmarkEnd w:id="275"/>
      <w:bookmarkEnd w:id="276"/>
    </w:p>
    <w:p w14:paraId="7D74C391" w14:textId="41398B06" w:rsidR="0031438A" w:rsidRDefault="0031438A" w:rsidP="0031438A">
      <w:pPr>
        <w:pStyle w:val="BodyText"/>
        <w:rPr>
          <w:ins w:id="277" w:author="alang" w:date="2013-09-26T12:49:00Z"/>
        </w:rPr>
      </w:pPr>
      <w:r w:rsidRPr="006D2866">
        <w:t xml:space="preserve">In order to </w:t>
      </w:r>
      <w:del w:id="278" w:author="alang" w:date="2013-09-26T12:48:00Z">
        <w:r w:rsidRPr="006D2866" w:rsidDel="00024F04">
          <w:delText xml:space="preserve">utilise the full </w:delText>
        </w:r>
        <w:r w:rsidDel="00024F04">
          <w:delText>eLoran</w:delText>
        </w:r>
        <w:r w:rsidRPr="006D2866" w:rsidDel="00024F04">
          <w:delText xml:space="preserve"> service capability</w:delText>
        </w:r>
      </w:del>
      <w:ins w:id="279" w:author="alang" w:date="2013-09-26T12:48:00Z">
        <w:r w:rsidR="00024F04">
          <w:t>use eLoran</w:t>
        </w:r>
      </w:ins>
      <w:r w:rsidRPr="006D2866">
        <w:t>, users should operate</w:t>
      </w:r>
      <w:del w:id="280" w:author="alang" w:date="2013-09-26T12:47:00Z">
        <w:r w:rsidRPr="006D2866" w:rsidDel="00024F04">
          <w:delText xml:space="preserve"> a</w:delText>
        </w:r>
      </w:del>
      <w:ins w:id="281" w:author="alang" w:date="2013-09-26T12:46:00Z">
        <w:r w:rsidR="00024F04">
          <w:t xml:space="preserve"> a receiver capable of calculating an</w:t>
        </w:r>
      </w:ins>
      <w:del w:id="282" w:author="alang" w:date="2013-09-26T12:45:00Z">
        <w:r w:rsidRPr="006D2866" w:rsidDel="00024F04">
          <w:delText>n</w:delText>
        </w:r>
      </w:del>
      <w:r w:rsidRPr="006D2866">
        <w:t xml:space="preserve"> eLoran </w:t>
      </w:r>
      <w:del w:id="283" w:author="alang" w:date="2013-09-26T12:46:00Z">
        <w:r w:rsidRPr="006D2866" w:rsidDel="00024F04">
          <w:delText xml:space="preserve">receiver </w:delText>
        </w:r>
      </w:del>
      <w:ins w:id="284" w:author="alang" w:date="2013-09-26T12:46:00Z">
        <w:r w:rsidR="00024F04">
          <w:t xml:space="preserve">position in accordance to </w:t>
        </w:r>
      </w:ins>
      <w:del w:id="285" w:author="alang" w:date="2013-09-26T12:46:00Z">
        <w:r w:rsidRPr="006D2866" w:rsidDel="00024F04">
          <w:delText xml:space="preserve">conforming to </w:delText>
        </w:r>
      </w:del>
      <w:r w:rsidRPr="006D2866">
        <w:t xml:space="preserve">the technical specifications set out in </w:t>
      </w:r>
      <w:r w:rsidRPr="006D2866">
        <w:rPr>
          <w:i/>
        </w:rPr>
        <w:t xml:space="preserve">IEC </w:t>
      </w:r>
      <w:r w:rsidRPr="006D2866">
        <w:rPr>
          <w:i/>
          <w:color w:val="FF0000"/>
        </w:rPr>
        <w:t>61108-1</w:t>
      </w:r>
      <w:ins w:id="286" w:author="alang" w:date="2013-09-26T12:47:00Z">
        <w:r w:rsidR="00024F04">
          <w:t xml:space="preserve"> and</w:t>
        </w:r>
      </w:ins>
      <w:del w:id="287" w:author="alang" w:date="2013-09-26T12:47:00Z">
        <w:r w:rsidRPr="006D2866" w:rsidDel="00024F04">
          <w:rPr>
            <w:i/>
          </w:rPr>
          <w:delText>,</w:delText>
        </w:r>
      </w:del>
      <w:ins w:id="288" w:author="alang" w:date="2013-09-26T12:46:00Z">
        <w:r w:rsidR="00024F04">
          <w:rPr>
            <w:i/>
          </w:rPr>
          <w:t xml:space="preserve"> </w:t>
        </w:r>
      </w:ins>
      <w:del w:id="289" w:author="alang" w:date="2013-09-26T12:47:00Z">
        <w:r w:rsidRPr="006D2866" w:rsidDel="00024F04">
          <w:rPr>
            <w:i/>
          </w:rPr>
          <w:delText xml:space="preserve"> </w:delText>
        </w:r>
      </w:del>
      <w:r w:rsidRPr="006D2866">
        <w:t>incorporat</w:t>
      </w:r>
      <w:ins w:id="290" w:author="alang" w:date="2013-09-26T12:47:00Z">
        <w:r w:rsidR="00024F04">
          <w:t>ing</w:t>
        </w:r>
      </w:ins>
      <w:del w:id="291" w:author="alang" w:date="2013-09-26T12:46:00Z">
        <w:r w:rsidRPr="006D2866" w:rsidDel="00024F04">
          <w:delText>ing</w:delText>
        </w:r>
      </w:del>
      <w:r w:rsidRPr="006D2866">
        <w:t xml:space="preserve"> a current ASF correction database.</w:t>
      </w:r>
    </w:p>
    <w:p w14:paraId="109FE860" w14:textId="05495342" w:rsidR="00024F04" w:rsidRPr="006D2866" w:rsidRDefault="00024F04" w:rsidP="0031438A">
      <w:pPr>
        <w:pStyle w:val="BodyText"/>
      </w:pPr>
      <w:ins w:id="292" w:author="alang" w:date="2013-09-26T12:49:00Z">
        <w:r w:rsidRPr="00024F04">
          <w:rPr>
            <w:highlight w:val="yellow"/>
            <w:rPrChange w:id="293" w:author="alang" w:date="2013-09-26T12:49:00Z">
              <w:rPr/>
            </w:rPrChange>
          </w:rPr>
          <w:t xml:space="preserve">Do we need to reference backwards </w:t>
        </w:r>
        <w:r w:rsidRPr="00024F04">
          <w:rPr>
            <w:highlight w:val="yellow"/>
          </w:rPr>
          <w:t>compatibility</w:t>
        </w:r>
        <w:r w:rsidRPr="00024F04">
          <w:rPr>
            <w:highlight w:val="yellow"/>
            <w:rPrChange w:id="294" w:author="alang" w:date="2013-09-26T12:49:00Z">
              <w:rPr/>
            </w:rPrChange>
          </w:rPr>
          <w:t xml:space="preserve"> with Loran C</w:t>
        </w:r>
      </w:ins>
    </w:p>
    <w:p w14:paraId="037F96C1" w14:textId="523BECCB" w:rsidR="0031438A" w:rsidDel="00C95AD6" w:rsidRDefault="0031438A" w:rsidP="0031438A">
      <w:pPr>
        <w:pStyle w:val="BodyText"/>
        <w:rPr>
          <w:del w:id="295" w:author="alang" w:date="2013-09-26T12:50:00Z"/>
        </w:rPr>
      </w:pPr>
      <w:del w:id="296" w:author="alang" w:date="2013-09-26T12:50:00Z">
        <w:r w:rsidRPr="00F92C80" w:rsidDel="00C95AD6">
          <w:delText xml:space="preserve">The performance of the LF/MF receiver and its antenna can also be affected by environmental conditions, for example precipitation static in high latitudes and atmospheric noise from electrical storms (Ref. 14). H-field antennas are usually better in this respect, although less sensitive than E-field (whip) antennas. Shipborne noise can also limit performance and it is important to provide good grounding for installations with E-field antennas. Mounting location on the vessel can also be important and local interference and noise sources should be identified and dealt with (Ref. 17). </w:delText>
        </w:r>
      </w:del>
    </w:p>
    <w:p w14:paraId="50C70E01" w14:textId="65463253" w:rsidR="002F55B1" w:rsidDel="00C95AD6" w:rsidRDefault="002F55B1" w:rsidP="004160C1">
      <w:pPr>
        <w:jc w:val="both"/>
        <w:rPr>
          <w:del w:id="297" w:author="alang" w:date="2013-09-26T12:50:00Z"/>
        </w:rPr>
      </w:pPr>
      <w:del w:id="298" w:author="alang" w:date="2013-09-26T12:50:00Z">
        <w:r w:rsidDel="00C95AD6">
          <w:delText>eLoran receiver equipment is expected to meet the performance requirements detailed in the eLoran receiver performance specification (</w:delText>
        </w:r>
        <w:r w:rsidRPr="002F55B1" w:rsidDel="00C95AD6">
          <w:rPr>
            <w:highlight w:val="yellow"/>
          </w:rPr>
          <w:delText>ref</w:delText>
        </w:r>
        <w:r w:rsidDel="00C95AD6">
          <w:delText>).</w:delText>
        </w:r>
      </w:del>
    </w:p>
    <w:p w14:paraId="7F71166C" w14:textId="77777777" w:rsidR="002F55B1" w:rsidRPr="002F55B1" w:rsidRDefault="002F55B1" w:rsidP="002F55B1"/>
    <w:p w14:paraId="30763A2D" w14:textId="77777777" w:rsidR="003F4757" w:rsidRDefault="003F4757" w:rsidP="007D7E87">
      <w:pPr>
        <w:pStyle w:val="Heading1"/>
      </w:pPr>
      <w:bookmarkStart w:id="299" w:name="_Toc367957111"/>
      <w:r w:rsidRPr="003447CD">
        <w:t>Operational Aspects</w:t>
      </w:r>
      <w:bookmarkEnd w:id="299"/>
    </w:p>
    <w:p w14:paraId="42A29D73" w14:textId="77777777" w:rsidR="003F4757" w:rsidRPr="007D7E87" w:rsidRDefault="003F4757" w:rsidP="007D7E87"/>
    <w:p w14:paraId="737F1B18" w14:textId="77777777" w:rsidR="003F4757" w:rsidRDefault="006A5578" w:rsidP="000116A0">
      <w:r>
        <w:t>An eLoran service provider should:</w:t>
      </w:r>
    </w:p>
    <w:p w14:paraId="6E3F4B25" w14:textId="77777777" w:rsidR="003F4757" w:rsidRPr="00332AD9" w:rsidRDefault="003F4757" w:rsidP="0031438A">
      <w:pPr>
        <w:pStyle w:val="ListParagraph"/>
        <w:numPr>
          <w:ilvl w:val="0"/>
          <w:numId w:val="3"/>
        </w:numPr>
        <w:spacing w:before="0" w:after="200" w:line="276" w:lineRule="auto"/>
        <w:contextualSpacing/>
        <w:rPr>
          <w:rFonts w:ascii="Times New Roman" w:hAnsi="Times New Roman" w:cs="Times New Roman"/>
          <w:sz w:val="20"/>
          <w:szCs w:val="20"/>
          <w:lang w:eastAsia="fi-FI"/>
        </w:rPr>
      </w:pPr>
      <w:r w:rsidRPr="00332AD9">
        <w:rPr>
          <w:rFonts w:ascii="Times New Roman" w:hAnsi="Times New Roman" w:cs="Times New Roman"/>
          <w:sz w:val="20"/>
          <w:szCs w:val="20"/>
          <w:lang w:eastAsia="fi-FI"/>
        </w:rPr>
        <w:t xml:space="preserve">continuously monitor </w:t>
      </w:r>
      <w:r w:rsidR="006A5578">
        <w:rPr>
          <w:rFonts w:ascii="Times New Roman" w:hAnsi="Times New Roman" w:cs="Times New Roman"/>
          <w:sz w:val="20"/>
          <w:szCs w:val="20"/>
          <w:lang w:eastAsia="fi-FI"/>
        </w:rPr>
        <w:t>the service</w:t>
      </w:r>
      <w:r w:rsidRPr="00332AD9">
        <w:rPr>
          <w:rFonts w:ascii="Times New Roman" w:hAnsi="Times New Roman" w:cs="Times New Roman"/>
          <w:sz w:val="20"/>
          <w:szCs w:val="20"/>
          <w:lang w:eastAsia="fi-FI"/>
        </w:rPr>
        <w:t xml:space="preserve"> and manage any disruptions</w:t>
      </w:r>
    </w:p>
    <w:p w14:paraId="0D32CC25" w14:textId="77777777" w:rsidR="003F4757" w:rsidRPr="00332AD9" w:rsidRDefault="003F4757" w:rsidP="0031438A">
      <w:pPr>
        <w:pStyle w:val="ListParagraph"/>
        <w:numPr>
          <w:ilvl w:val="0"/>
          <w:numId w:val="3"/>
        </w:numPr>
        <w:spacing w:before="0" w:after="200" w:line="276" w:lineRule="auto"/>
        <w:contextualSpacing/>
        <w:rPr>
          <w:rFonts w:ascii="Times New Roman" w:hAnsi="Times New Roman" w:cs="Times New Roman"/>
          <w:sz w:val="20"/>
          <w:szCs w:val="20"/>
          <w:lang w:eastAsia="fi-FI"/>
        </w:rPr>
      </w:pPr>
      <w:r w:rsidRPr="00332AD9">
        <w:rPr>
          <w:rFonts w:ascii="Times New Roman" w:hAnsi="Times New Roman" w:cs="Times New Roman"/>
          <w:sz w:val="20"/>
          <w:szCs w:val="20"/>
          <w:lang w:eastAsia="fi-FI"/>
        </w:rPr>
        <w:t>inform users of important properties of the service and communicate warnings about service disruptions to the user</w:t>
      </w:r>
    </w:p>
    <w:p w14:paraId="70CE6B19" w14:textId="77777777" w:rsidR="003F4757" w:rsidRPr="00332AD9" w:rsidRDefault="003F4757" w:rsidP="0031438A">
      <w:pPr>
        <w:pStyle w:val="ListParagraph"/>
        <w:numPr>
          <w:ilvl w:val="0"/>
          <w:numId w:val="3"/>
        </w:numPr>
        <w:spacing w:before="0" w:after="200" w:line="276" w:lineRule="auto"/>
        <w:contextualSpacing/>
        <w:rPr>
          <w:rFonts w:ascii="Times New Roman" w:hAnsi="Times New Roman" w:cs="Times New Roman"/>
          <w:sz w:val="20"/>
          <w:szCs w:val="20"/>
          <w:lang w:eastAsia="fi-FI"/>
        </w:rPr>
      </w:pPr>
      <w:r w:rsidRPr="00332AD9">
        <w:rPr>
          <w:rFonts w:ascii="Times New Roman" w:hAnsi="Times New Roman" w:cs="Times New Roman"/>
          <w:sz w:val="20"/>
          <w:szCs w:val="20"/>
          <w:lang w:eastAsia="fi-FI"/>
        </w:rPr>
        <w:t xml:space="preserve">manage any maintenance work or changes to the service in such a way where service disruption is minimized and the users </w:t>
      </w:r>
      <w:commentRangeStart w:id="300"/>
      <w:r w:rsidRPr="00332AD9">
        <w:rPr>
          <w:rFonts w:ascii="Times New Roman" w:hAnsi="Times New Roman" w:cs="Times New Roman"/>
          <w:sz w:val="20"/>
          <w:szCs w:val="20"/>
          <w:lang w:eastAsia="fi-FI"/>
        </w:rPr>
        <w:t>is</w:t>
      </w:r>
      <w:commentRangeEnd w:id="300"/>
      <w:r w:rsidR="00C2385A">
        <w:rPr>
          <w:rStyle w:val="CommentReference"/>
          <w:rFonts w:ascii="Times New Roman" w:hAnsi="Times New Roman"/>
          <w:szCs w:val="20"/>
          <w:lang w:eastAsia="fi-FI"/>
        </w:rPr>
        <w:commentReference w:id="300"/>
      </w:r>
      <w:r w:rsidRPr="00332AD9">
        <w:rPr>
          <w:rFonts w:ascii="Times New Roman" w:hAnsi="Times New Roman" w:cs="Times New Roman"/>
          <w:sz w:val="20"/>
          <w:szCs w:val="20"/>
          <w:lang w:eastAsia="fi-FI"/>
        </w:rPr>
        <w:t xml:space="preserve"> provided with advance warning</w:t>
      </w:r>
    </w:p>
    <w:p w14:paraId="39EF9F1C" w14:textId="77777777" w:rsidR="003F4757" w:rsidRPr="00332AD9" w:rsidRDefault="003F4757" w:rsidP="0031438A">
      <w:pPr>
        <w:pStyle w:val="ListParagraph"/>
        <w:numPr>
          <w:ilvl w:val="0"/>
          <w:numId w:val="3"/>
        </w:numPr>
        <w:spacing w:before="0" w:after="200" w:line="276" w:lineRule="auto"/>
        <w:contextualSpacing/>
        <w:rPr>
          <w:rFonts w:ascii="Times New Roman" w:hAnsi="Times New Roman" w:cs="Times New Roman"/>
          <w:sz w:val="20"/>
          <w:szCs w:val="20"/>
          <w:lang w:eastAsia="fi-FI"/>
        </w:rPr>
      </w:pPr>
      <w:r w:rsidRPr="00332AD9">
        <w:rPr>
          <w:rFonts w:ascii="Times New Roman" w:hAnsi="Times New Roman" w:cs="Times New Roman"/>
          <w:sz w:val="20"/>
          <w:szCs w:val="20"/>
          <w:lang w:eastAsia="fi-FI"/>
        </w:rPr>
        <w:t>verify the service is performing according to specifications and provide such information to users</w:t>
      </w:r>
    </w:p>
    <w:p w14:paraId="38B7C6EB" w14:textId="77777777" w:rsidR="002F1EB4" w:rsidRPr="00F92C80" w:rsidRDefault="002F1EB4" w:rsidP="0031438A">
      <w:pPr>
        <w:pStyle w:val="Heading2"/>
      </w:pPr>
      <w:bookmarkStart w:id="301" w:name="_Toc86815474"/>
      <w:bookmarkStart w:id="302" w:name="_Toc367957112"/>
      <w:r w:rsidRPr="00F92C80">
        <w:t>Reference Datum</w:t>
      </w:r>
      <w:bookmarkEnd w:id="301"/>
      <w:bookmarkEnd w:id="302"/>
    </w:p>
    <w:p w14:paraId="7D5705BA" w14:textId="77777777" w:rsidR="002F1EB4" w:rsidRDefault="002F1EB4" w:rsidP="002F1EB4">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sz w:val="24"/>
        </w:rPr>
      </w:pPr>
      <w:r w:rsidRPr="00F92C80">
        <w:rPr>
          <w:sz w:val="24"/>
        </w:rPr>
        <w:t xml:space="preserve">The datum used should be stated in </w:t>
      </w:r>
      <w:r>
        <w:rPr>
          <w:sz w:val="24"/>
        </w:rPr>
        <w:t xml:space="preserve">each </w:t>
      </w:r>
      <w:commentRangeStart w:id="303"/>
      <w:r>
        <w:rPr>
          <w:sz w:val="24"/>
        </w:rPr>
        <w:t xml:space="preserve">providing </w:t>
      </w:r>
      <w:commentRangeStart w:id="304"/>
      <w:r w:rsidRPr="00F92C80">
        <w:rPr>
          <w:sz w:val="24"/>
        </w:rPr>
        <w:t>Administration's</w:t>
      </w:r>
      <w:commentRangeEnd w:id="303"/>
      <w:r w:rsidR="00FC715C">
        <w:rPr>
          <w:rStyle w:val="CommentReference"/>
        </w:rPr>
        <w:commentReference w:id="303"/>
      </w:r>
      <w:commentRangeEnd w:id="304"/>
      <w:r w:rsidR="00467348">
        <w:rPr>
          <w:rStyle w:val="CommentReference"/>
        </w:rPr>
        <w:commentReference w:id="304"/>
      </w:r>
      <w:r w:rsidRPr="00F92C80">
        <w:rPr>
          <w:sz w:val="24"/>
        </w:rPr>
        <w:t xml:space="preserve"> publications. WGS84 is typically u</w:t>
      </w:r>
      <w:r>
        <w:rPr>
          <w:sz w:val="24"/>
        </w:rPr>
        <w:t xml:space="preserve">sed by most service providers. </w:t>
      </w:r>
      <w:r w:rsidRPr="00F92C80">
        <w:rPr>
          <w:sz w:val="24"/>
        </w:rPr>
        <w:t xml:space="preserve"> It should be noted that use of the incorrect datum could result in errors of up to several hundred metres. </w:t>
      </w:r>
    </w:p>
    <w:p w14:paraId="0E83A10B" w14:textId="682D2372" w:rsidR="0031438A" w:rsidRDefault="00B314D7" w:rsidP="002F1EB4">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ins w:id="305" w:author="alang" w:date="2013-09-26T12:13:00Z"/>
          <w:sz w:val="24"/>
        </w:rPr>
      </w:pPr>
      <w:ins w:id="306" w:author="alang" w:date="2013-09-26T12:13:00Z">
        <w:r>
          <w:rPr>
            <w:sz w:val="24"/>
          </w:rPr>
          <w:t>ASF</w:t>
        </w:r>
      </w:ins>
    </w:p>
    <w:p w14:paraId="650D7CE1" w14:textId="77777777" w:rsidR="00B314D7" w:rsidRDefault="00B314D7" w:rsidP="00B314D7">
      <w:pPr>
        <w:jc w:val="both"/>
      </w:pPr>
      <w:moveToRangeStart w:id="307" w:author="alang" w:date="2013-09-26T12:13:00Z" w:name="move367960930"/>
      <w:moveTo w:id="308" w:author="alang" w:date="2013-09-26T12:13:00Z">
        <w:r>
          <w:t xml:space="preserve">Appendix D2 and D3 contain a description of the ASF data publication format and its use.  This also includes the publication of “ASF measurement error” values that can be employed in Horizontal Protection Level (HPL) computations. </w:t>
        </w:r>
      </w:moveTo>
    </w:p>
    <w:moveToRangeEnd w:id="307"/>
    <w:p w14:paraId="3BCAA51D" w14:textId="77777777" w:rsidR="00B314D7" w:rsidRDefault="00B314D7" w:rsidP="002F1EB4">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ins w:id="309" w:author="alang" w:date="2013-09-26T12:26:00Z"/>
          <w:sz w:val="24"/>
        </w:rPr>
      </w:pPr>
    </w:p>
    <w:p w14:paraId="3898E8FD" w14:textId="45FA3A96" w:rsidR="00CF7F8C" w:rsidRDefault="00CF7F8C" w:rsidP="002F1EB4">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ins w:id="310" w:author="alang" w:date="2013-09-26T12:26:00Z"/>
          <w:sz w:val="24"/>
        </w:rPr>
      </w:pPr>
      <w:ins w:id="311" w:author="alang" w:date="2013-09-26T12:26:00Z">
        <w:r>
          <w:rPr>
            <w:sz w:val="24"/>
          </w:rPr>
          <w:t>Differential Loran Reference Station</w:t>
        </w:r>
      </w:ins>
    </w:p>
    <w:p w14:paraId="34EF8745" w14:textId="77777777" w:rsidR="00CF7F8C" w:rsidRDefault="00CF7F8C" w:rsidP="00CF7F8C">
      <w:pPr>
        <w:jc w:val="both"/>
      </w:pPr>
      <w:moveToRangeStart w:id="312" w:author="alang" w:date="2013-09-26T12:26:00Z" w:name="move367961707"/>
      <w:moveTo w:id="313" w:author="alang" w:date="2013-09-26T12:26:00Z">
        <w:r>
          <w:t xml:space="preserve">Information on each </w:t>
        </w:r>
        <w:commentRangeStart w:id="314"/>
        <w:r>
          <w:t>differential-Loran monitor site</w:t>
        </w:r>
        <w:commentRangeEnd w:id="314"/>
        <w:r>
          <w:rPr>
            <w:rStyle w:val="CommentReference"/>
          </w:rPr>
          <w:commentReference w:id="314"/>
        </w:r>
        <w:r>
          <w:t xml:space="preserve"> shall be provided. The information will include:</w:t>
        </w:r>
      </w:moveTo>
    </w:p>
    <w:p w14:paraId="642541AC" w14:textId="77777777" w:rsidR="00CF7F8C" w:rsidRPr="00C2385A" w:rsidRDefault="00CF7F8C" w:rsidP="00CF7F8C">
      <w:pPr>
        <w:jc w:val="both"/>
        <w:rPr>
          <w:lang w:val="en-US"/>
        </w:rPr>
      </w:pPr>
    </w:p>
    <w:p w14:paraId="04555B00" w14:textId="77777777" w:rsidR="00CF7F8C" w:rsidRDefault="00CF7F8C" w:rsidP="00CF7F8C">
      <w:pPr>
        <w:numPr>
          <w:ilvl w:val="1"/>
          <w:numId w:val="10"/>
        </w:numPr>
        <w:spacing w:before="0" w:after="0"/>
        <w:jc w:val="both"/>
      </w:pPr>
      <w:moveTo w:id="315" w:author="alang" w:date="2013-09-26T12:26:00Z">
        <w:r>
          <w:t>ID of the Monitor Site</w:t>
        </w:r>
      </w:moveTo>
    </w:p>
    <w:p w14:paraId="5990B79C" w14:textId="77777777" w:rsidR="00CF7F8C" w:rsidRDefault="00CF7F8C" w:rsidP="00CF7F8C">
      <w:pPr>
        <w:numPr>
          <w:ilvl w:val="1"/>
          <w:numId w:val="10"/>
        </w:numPr>
        <w:spacing w:before="0" w:after="0"/>
        <w:jc w:val="both"/>
      </w:pPr>
      <w:moveTo w:id="316" w:author="alang" w:date="2013-09-26T12:26:00Z">
        <w:r>
          <w:t>Location of the Monitor Site</w:t>
        </w:r>
      </w:moveTo>
    </w:p>
    <w:p w14:paraId="1FE0C6BF" w14:textId="77777777" w:rsidR="00CF7F8C" w:rsidRDefault="00CF7F8C" w:rsidP="00CF7F8C">
      <w:pPr>
        <w:numPr>
          <w:ilvl w:val="1"/>
          <w:numId w:val="10"/>
        </w:numPr>
        <w:spacing w:before="0" w:after="0"/>
        <w:jc w:val="both"/>
      </w:pPr>
      <w:moveTo w:id="317" w:author="alang" w:date="2013-09-26T12:26:00Z">
        <w:r>
          <w:t>Nominal ASF Values at the Monitor Site</w:t>
        </w:r>
      </w:moveTo>
    </w:p>
    <w:p w14:paraId="0D355685" w14:textId="77777777" w:rsidR="00CF7F8C" w:rsidRPr="002C7513" w:rsidRDefault="00CF7F8C" w:rsidP="00CF7F8C">
      <w:pPr>
        <w:numPr>
          <w:ilvl w:val="1"/>
          <w:numId w:val="10"/>
        </w:numPr>
        <w:spacing w:before="0" w:after="0"/>
        <w:jc w:val="both"/>
      </w:pPr>
      <w:moveTo w:id="318" w:author="alang" w:date="2013-09-26T12:26:00Z">
        <w:r w:rsidRPr="002C7513">
          <w:t xml:space="preserve">Reference ECD Value(s) </w:t>
        </w:r>
      </w:moveTo>
    </w:p>
    <w:p w14:paraId="5244EA95" w14:textId="77777777" w:rsidR="00CF7F8C" w:rsidRDefault="00CF7F8C" w:rsidP="00CF7F8C">
      <w:pPr>
        <w:numPr>
          <w:ilvl w:val="1"/>
          <w:numId w:val="10"/>
        </w:numPr>
        <w:spacing w:before="0" w:after="0"/>
        <w:jc w:val="both"/>
      </w:pPr>
      <w:moveTo w:id="319" w:author="alang" w:date="2013-09-26T12:26:00Z">
        <w:r>
          <w:t>Applicable approaches monitored by the reference station</w:t>
        </w:r>
      </w:moveTo>
    </w:p>
    <w:p w14:paraId="38E82DCC" w14:textId="77777777" w:rsidR="00CF7F8C" w:rsidRDefault="00CF7F8C" w:rsidP="00CF7F8C">
      <w:pPr>
        <w:numPr>
          <w:ilvl w:val="1"/>
          <w:numId w:val="10"/>
        </w:numPr>
        <w:spacing w:before="0" w:after="0"/>
        <w:jc w:val="both"/>
      </w:pPr>
      <w:moveTo w:id="320" w:author="alang" w:date="2013-09-26T12:26:00Z">
        <w:r>
          <w:t>Acceptable eLoran transmitters</w:t>
        </w:r>
      </w:moveTo>
    </w:p>
    <w:p w14:paraId="3E31B284" w14:textId="77777777" w:rsidR="00CF7F8C" w:rsidRDefault="00CF7F8C" w:rsidP="00CF7F8C">
      <w:pPr>
        <w:numPr>
          <w:ilvl w:val="1"/>
          <w:numId w:val="10"/>
        </w:numPr>
        <w:spacing w:before="0" w:after="0"/>
        <w:ind w:left="2160" w:hanging="1080"/>
        <w:jc w:val="both"/>
      </w:pPr>
      <w:moveTo w:id="321" w:author="alang" w:date="2013-09-26T12:26:00Z">
        <w:r>
          <w:t>The format is repeated for each monitor site and eLoran station combination in each operational area</w:t>
        </w:r>
      </w:moveTo>
    </w:p>
    <w:moveToRangeEnd w:id="312"/>
    <w:p w14:paraId="003D2D29" w14:textId="77777777" w:rsidR="00CF7F8C" w:rsidRDefault="00CF7F8C" w:rsidP="002F1EB4">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ins w:id="322" w:author="alang" w:date="2013-09-26T12:37:00Z"/>
          <w:sz w:val="24"/>
        </w:rPr>
      </w:pPr>
    </w:p>
    <w:p w14:paraId="1D36EBCA" w14:textId="33FDC983" w:rsidR="00776FBD" w:rsidRDefault="00776FBD" w:rsidP="002F1EB4">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ins w:id="323" w:author="alang" w:date="2013-09-26T12:38:00Z"/>
          <w:sz w:val="24"/>
        </w:rPr>
      </w:pPr>
      <w:ins w:id="324" w:author="alang" w:date="2013-09-26T12:38:00Z">
        <w:r>
          <w:rPr>
            <w:sz w:val="24"/>
          </w:rPr>
          <w:t>Antenna</w:t>
        </w:r>
      </w:ins>
    </w:p>
    <w:p w14:paraId="74B1DE0F" w14:textId="77777777" w:rsidR="00776FBD" w:rsidRPr="00F92C80" w:rsidRDefault="00776FBD" w:rsidP="00776FBD">
      <w:pPr>
        <w:pStyle w:val="BodyText"/>
      </w:pPr>
      <w:moveToRangeStart w:id="325" w:author="alang" w:date="2013-09-26T12:38:00Z" w:name="move367962410"/>
      <w:moveTo w:id="326" w:author="alang" w:date="2013-09-26T12:38:00Z">
        <w:r w:rsidRPr="00F92C80">
          <w:t xml:space="preserve">It is normal practice to duplicate the transmitter, </w:t>
        </w:r>
        <w:r>
          <w:t>timing and control units</w:t>
        </w:r>
        <w:r w:rsidRPr="00F92C80">
          <w:t xml:space="preserve"> and power supply.</w:t>
        </w:r>
        <w:r>
          <w:t xml:space="preserve"> The use of Uninterrupted Power Supplies to prevent outages in the event of short term loss of power supplies is strongly recommended.  </w:t>
        </w:r>
      </w:moveTo>
    </w:p>
    <w:p w14:paraId="66A0CE92" w14:textId="77777777" w:rsidR="00776FBD" w:rsidRDefault="00776FBD" w:rsidP="00776FBD">
      <w:pPr>
        <w:pStyle w:val="BodyText"/>
      </w:pPr>
      <w:moveTo w:id="327" w:author="alang" w:date="2013-09-26T12:38:00Z">
        <w:r w:rsidRPr="00F92C80">
          <w:t xml:space="preserve">There are well-established methods for the measurement of radiated power, field strength and antenna efficiency (Ref. 15). </w:t>
        </w:r>
      </w:moveTo>
    </w:p>
    <w:moveToRangeEnd w:id="325"/>
    <w:p w14:paraId="0CA1BDDF" w14:textId="77777777" w:rsidR="00776FBD" w:rsidRDefault="00776FBD" w:rsidP="002F1EB4">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ins w:id="328" w:author="alang" w:date="2013-09-26T12:26:00Z"/>
          <w:sz w:val="24"/>
        </w:rPr>
      </w:pPr>
    </w:p>
    <w:p w14:paraId="05D79323" w14:textId="77777777" w:rsidR="00CF7F8C" w:rsidRPr="00F92C80" w:rsidRDefault="00CF7F8C" w:rsidP="002F1EB4">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sz w:val="24"/>
        </w:rPr>
      </w:pPr>
    </w:p>
    <w:p w14:paraId="6AC5C8D5" w14:textId="77777777" w:rsidR="0031438A" w:rsidRPr="00F92C80" w:rsidRDefault="0031438A" w:rsidP="0031438A">
      <w:pPr>
        <w:pStyle w:val="Heading2"/>
      </w:pPr>
      <w:bookmarkStart w:id="329" w:name="_Toc86815483"/>
      <w:bookmarkStart w:id="330" w:name="_Toc367957113"/>
      <w:r w:rsidRPr="00F92C80">
        <w:t>Monitoring</w:t>
      </w:r>
      <w:bookmarkEnd w:id="329"/>
      <w:bookmarkEnd w:id="330"/>
    </w:p>
    <w:p w14:paraId="40B6892B" w14:textId="77777777" w:rsidR="0031438A" w:rsidRDefault="0031438A" w:rsidP="0031438A">
      <w:pPr>
        <w:pStyle w:val="BodyText"/>
        <w:rPr>
          <w:color w:val="FF0000"/>
        </w:rPr>
      </w:pPr>
      <w:r w:rsidRPr="008E7541">
        <w:rPr>
          <w:color w:val="FF0000"/>
        </w:rPr>
        <w:t xml:space="preserve">On-site monitors should be provided at each transmitting station, to check the transmitted signal and the data content. Additional signal monitoring is recommended using receivers placed at sites some distance from the </w:t>
      </w:r>
      <w:commentRangeStart w:id="331"/>
      <w:r w:rsidRPr="008E7541">
        <w:rPr>
          <w:color w:val="FF0000"/>
        </w:rPr>
        <w:t>reference</w:t>
      </w:r>
      <w:commentRangeEnd w:id="331"/>
      <w:r w:rsidR="00AA361C">
        <w:rPr>
          <w:rStyle w:val="CommentReference"/>
        </w:rPr>
        <w:commentReference w:id="331"/>
      </w:r>
      <w:r w:rsidRPr="008E7541">
        <w:rPr>
          <w:color w:val="FF0000"/>
        </w:rPr>
        <w:t xml:space="preserve"> station (Far Field Monitor)</w:t>
      </w:r>
      <w:r>
        <w:rPr>
          <w:color w:val="FF0000"/>
        </w:rPr>
        <w:t>,</w:t>
      </w:r>
      <w:r w:rsidRPr="008E7541">
        <w:rPr>
          <w:color w:val="FF0000"/>
        </w:rPr>
        <w:t xml:space="preserve"> but within the coverage area</w:t>
      </w:r>
      <w:r>
        <w:rPr>
          <w:color w:val="FF0000"/>
        </w:rPr>
        <w:t>,</w:t>
      </w:r>
      <w:r w:rsidRPr="008E7541">
        <w:rPr>
          <w:color w:val="FF0000"/>
        </w:rPr>
        <w:t xml:space="preserve"> to validate broadcast site RF and signal performance. Communication lines to a central </w:t>
      </w:r>
      <w:commentRangeStart w:id="332"/>
      <w:r w:rsidRPr="008E7541">
        <w:rPr>
          <w:color w:val="FF0000"/>
        </w:rPr>
        <w:t>control and monitoring site</w:t>
      </w:r>
      <w:commentRangeEnd w:id="332"/>
      <w:r w:rsidR="00FC715C">
        <w:rPr>
          <w:rStyle w:val="CommentReference"/>
        </w:rPr>
        <w:commentReference w:id="332"/>
      </w:r>
      <w:r w:rsidRPr="008E7541">
        <w:rPr>
          <w:color w:val="FF0000"/>
        </w:rPr>
        <w:t xml:space="preserve"> may link integrity monitors. Data may either be logged on </w:t>
      </w:r>
      <w:commentRangeStart w:id="333"/>
      <w:r w:rsidRPr="008E7541">
        <w:rPr>
          <w:color w:val="FF0000"/>
        </w:rPr>
        <w:t>station</w:t>
      </w:r>
      <w:commentRangeEnd w:id="333"/>
      <w:r w:rsidR="00FC715C">
        <w:rPr>
          <w:rStyle w:val="CommentReference"/>
        </w:rPr>
        <w:commentReference w:id="333"/>
      </w:r>
      <w:r w:rsidRPr="008E7541">
        <w:rPr>
          <w:color w:val="FF0000"/>
        </w:rPr>
        <w:t xml:space="preserve"> and downloaded periodically or passed directly to the central </w:t>
      </w:r>
      <w:commentRangeStart w:id="334"/>
      <w:r w:rsidRPr="008E7541">
        <w:rPr>
          <w:color w:val="FF0000"/>
        </w:rPr>
        <w:t>control site</w:t>
      </w:r>
      <w:commentRangeEnd w:id="334"/>
      <w:r w:rsidR="00FC715C">
        <w:rPr>
          <w:rStyle w:val="CommentReference"/>
        </w:rPr>
        <w:commentReference w:id="334"/>
      </w:r>
      <w:r w:rsidRPr="008E7541">
        <w:rPr>
          <w:color w:val="FF0000"/>
        </w:rPr>
        <w:t xml:space="preserve">. It is recommended that this data be archived for a period sufficient to meet local litigation requirements.  </w:t>
      </w:r>
    </w:p>
    <w:p w14:paraId="35B8FEC7" w14:textId="77777777" w:rsidR="0031438A" w:rsidRPr="008E7541" w:rsidRDefault="0031438A" w:rsidP="0031438A">
      <w:pPr>
        <w:pStyle w:val="BodyText"/>
        <w:rPr>
          <w:color w:val="FF0000"/>
        </w:rPr>
      </w:pPr>
    </w:p>
    <w:p w14:paraId="1512EF10" w14:textId="77777777" w:rsidR="002F1EB4" w:rsidRDefault="003F4757" w:rsidP="002F1EB4">
      <w:pPr>
        <w:pStyle w:val="Heading2"/>
      </w:pPr>
      <w:bookmarkStart w:id="335" w:name="_Toc367957114"/>
      <w:r>
        <w:t xml:space="preserve">Publication of </w:t>
      </w:r>
      <w:r w:rsidRPr="003045D7">
        <w:t>information</w:t>
      </w:r>
      <w:bookmarkEnd w:id="335"/>
    </w:p>
    <w:p w14:paraId="1269F954" w14:textId="77777777" w:rsidR="0031438A" w:rsidRPr="0038250E" w:rsidRDefault="0031438A" w:rsidP="0031438A">
      <w:pPr>
        <w:pStyle w:val="BodyText"/>
      </w:pPr>
      <w:r w:rsidRPr="0038250E">
        <w:t xml:space="preserve">Individual </w:t>
      </w:r>
      <w:commentRangeStart w:id="336"/>
      <w:r w:rsidRPr="0038250E">
        <w:t>Administrations</w:t>
      </w:r>
      <w:commentRangeEnd w:id="336"/>
      <w:r w:rsidR="006202D6">
        <w:rPr>
          <w:rStyle w:val="CommentReference"/>
        </w:rPr>
        <w:commentReference w:id="336"/>
      </w:r>
      <w:r w:rsidRPr="0038250E">
        <w:t xml:space="preserve"> are encouraged to publish service descriptions, including coverage predictions and system performance statistics; examples are given in references 18 to 23.</w:t>
      </w:r>
    </w:p>
    <w:p w14:paraId="068ECE0E" w14:textId="77777777" w:rsidR="0031438A" w:rsidRPr="0038250E" w:rsidRDefault="0031438A" w:rsidP="0031438A">
      <w:pPr>
        <w:pStyle w:val="BodyText"/>
        <w:rPr>
          <w:sz w:val="22"/>
        </w:rPr>
      </w:pPr>
      <w:r w:rsidRPr="0038250E">
        <w:rPr>
          <w:sz w:val="22"/>
        </w:rPr>
        <w:t xml:space="preserve">In addition to the information contained in the standard message types, described in </w:t>
      </w:r>
      <w:commentRangeStart w:id="337"/>
      <w:r w:rsidRPr="0038250E">
        <w:rPr>
          <w:sz w:val="22"/>
        </w:rPr>
        <w:t>Section 1</w:t>
      </w:r>
      <w:commentRangeEnd w:id="337"/>
      <w:r w:rsidR="0043230C">
        <w:rPr>
          <w:rStyle w:val="CommentReference"/>
        </w:rPr>
        <w:commentReference w:id="337"/>
      </w:r>
      <w:r w:rsidRPr="0038250E">
        <w:rPr>
          <w:sz w:val="22"/>
        </w:rPr>
        <w:t>, notice of current or planned signal unavailability should be provided to users through the appropriate service (e.g. coastal radio station, VTS, Navtex, Safetynet etc.)</w:t>
      </w:r>
    </w:p>
    <w:p w14:paraId="2F83ADF4" w14:textId="77777777" w:rsidR="0031438A" w:rsidRPr="0038250E" w:rsidRDefault="0031438A" w:rsidP="0031438A">
      <w:pPr>
        <w:pStyle w:val="BodyText"/>
        <w:rPr>
          <w:sz w:val="22"/>
        </w:rPr>
      </w:pPr>
      <w:r w:rsidRPr="0038250E">
        <w:rPr>
          <w:sz w:val="22"/>
        </w:rPr>
        <w:t>Wherever practicable, information on scheduled and unscheduled off-air periods should be promulgated to users as follows:</w:t>
      </w:r>
    </w:p>
    <w:p w14:paraId="69B52C53" w14:textId="77777777" w:rsidR="0031438A" w:rsidRPr="0038250E" w:rsidRDefault="0031438A" w:rsidP="003143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sz w:val="28"/>
        </w:rPr>
      </w:pPr>
      <w:commentRangeStart w:id="338"/>
      <w:r w:rsidRPr="0038250E">
        <w:rPr>
          <w:sz w:val="28"/>
        </w:rPr>
        <w:t>Table 4</w:t>
      </w:r>
      <w:commentRangeEnd w:id="338"/>
      <w:r w:rsidR="006202D6">
        <w:rPr>
          <w:rStyle w:val="CommentReference"/>
        </w:rPr>
        <w:commentReference w:id="338"/>
      </w:r>
    </w:p>
    <w:p w14:paraId="66725F51" w14:textId="77777777" w:rsidR="0031438A" w:rsidRPr="0038250E" w:rsidRDefault="0031438A" w:rsidP="003143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119"/>
        <w:gridCol w:w="3603"/>
      </w:tblGrid>
      <w:tr w:rsidR="0031438A" w:rsidRPr="0038250E" w14:paraId="0CE4FFCA" w14:textId="77777777" w:rsidTr="0039658D">
        <w:tc>
          <w:tcPr>
            <w:tcW w:w="2518" w:type="dxa"/>
          </w:tcPr>
          <w:p w14:paraId="4CBF873C" w14:textId="77777777" w:rsidR="0031438A" w:rsidRPr="0038250E" w:rsidRDefault="0031438A" w:rsidP="003965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sz w:val="22"/>
              </w:rPr>
            </w:pPr>
            <w:r w:rsidRPr="0038250E">
              <w:rPr>
                <w:sz w:val="22"/>
              </w:rPr>
              <w:t>Scheduled maintenance</w:t>
            </w:r>
          </w:p>
        </w:tc>
        <w:tc>
          <w:tcPr>
            <w:tcW w:w="3119" w:type="dxa"/>
          </w:tcPr>
          <w:p w14:paraId="6AB3D658" w14:textId="77777777" w:rsidR="0031438A" w:rsidRPr="0038250E" w:rsidRDefault="0031438A" w:rsidP="003965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sz w:val="22"/>
              </w:rPr>
            </w:pPr>
            <w:r w:rsidRPr="0038250E">
              <w:rPr>
                <w:sz w:val="22"/>
              </w:rPr>
              <w:t>Date and expected downtime</w:t>
            </w:r>
          </w:p>
        </w:tc>
        <w:tc>
          <w:tcPr>
            <w:tcW w:w="3603" w:type="dxa"/>
          </w:tcPr>
          <w:p w14:paraId="1032EE19" w14:textId="77777777" w:rsidR="0031438A" w:rsidRPr="0038250E" w:rsidRDefault="0031438A" w:rsidP="003965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rPr>
                <w:sz w:val="22"/>
              </w:rPr>
            </w:pPr>
            <w:r w:rsidRPr="0038250E">
              <w:rPr>
                <w:sz w:val="22"/>
              </w:rPr>
              <w:t>One month in advance is recommended, but at least 1 week in advance is mandatory</w:t>
            </w:r>
          </w:p>
        </w:tc>
      </w:tr>
      <w:tr w:rsidR="0031438A" w:rsidRPr="0038250E" w14:paraId="08EC80D6" w14:textId="77777777" w:rsidTr="0039658D">
        <w:tc>
          <w:tcPr>
            <w:tcW w:w="2518" w:type="dxa"/>
          </w:tcPr>
          <w:p w14:paraId="48359F88" w14:textId="77777777" w:rsidR="0031438A" w:rsidRPr="0038250E" w:rsidRDefault="0031438A" w:rsidP="003965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sz w:val="22"/>
              </w:rPr>
            </w:pPr>
            <w:r w:rsidRPr="0038250E">
              <w:rPr>
                <w:sz w:val="22"/>
              </w:rPr>
              <w:t>Unscheduled outages</w:t>
            </w:r>
          </w:p>
        </w:tc>
        <w:tc>
          <w:tcPr>
            <w:tcW w:w="3119" w:type="dxa"/>
          </w:tcPr>
          <w:p w14:paraId="4C35F242" w14:textId="77777777" w:rsidR="0031438A" w:rsidRPr="0038250E" w:rsidRDefault="0031438A" w:rsidP="003965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sz w:val="22"/>
              </w:rPr>
            </w:pPr>
            <w:r w:rsidRPr="0038250E">
              <w:rPr>
                <w:sz w:val="22"/>
              </w:rPr>
              <w:t>Expected downtime</w:t>
            </w:r>
          </w:p>
        </w:tc>
        <w:tc>
          <w:tcPr>
            <w:tcW w:w="3603" w:type="dxa"/>
          </w:tcPr>
          <w:p w14:paraId="4C9B9D40" w14:textId="77777777" w:rsidR="0031438A" w:rsidRPr="0038250E" w:rsidRDefault="0031438A" w:rsidP="003965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sz w:val="22"/>
              </w:rPr>
            </w:pPr>
            <w:r w:rsidRPr="0038250E">
              <w:rPr>
                <w:sz w:val="22"/>
              </w:rPr>
              <w:t>As soon as practicable and not more than 1 hour after the occurrence</w:t>
            </w:r>
          </w:p>
        </w:tc>
      </w:tr>
    </w:tbl>
    <w:p w14:paraId="74174A63" w14:textId="77777777" w:rsidR="0031438A" w:rsidRDefault="0031438A" w:rsidP="0031438A">
      <w:pPr>
        <w:pStyle w:val="BodyText"/>
      </w:pPr>
    </w:p>
    <w:p w14:paraId="3C8D9E18" w14:textId="77777777" w:rsidR="0031438A" w:rsidRPr="0038250E" w:rsidRDefault="0031438A" w:rsidP="0031438A">
      <w:pPr>
        <w:pStyle w:val="BodyText"/>
      </w:pPr>
      <w:r w:rsidRPr="0038250E">
        <w:t xml:space="preserve">IALA Guidelines on Bilateral Agreements and Inter-Agency MOU’s on the Provision of DGNSS services in the frequency band 283.5 kHz– 325 kHz contains examples of </w:t>
      </w:r>
      <w:commentRangeStart w:id="339"/>
      <w:r w:rsidRPr="0038250E">
        <w:t xml:space="preserve">such </w:t>
      </w:r>
      <w:commentRangeStart w:id="340"/>
      <w:r w:rsidRPr="0038250E">
        <w:t>documents</w:t>
      </w:r>
      <w:commentRangeEnd w:id="339"/>
      <w:r w:rsidR="00F24BC1">
        <w:rPr>
          <w:rStyle w:val="CommentReference"/>
        </w:rPr>
        <w:commentReference w:id="339"/>
      </w:r>
      <w:commentRangeEnd w:id="340"/>
      <w:r w:rsidR="00467348">
        <w:rPr>
          <w:rStyle w:val="CommentReference"/>
        </w:rPr>
        <w:commentReference w:id="340"/>
      </w:r>
      <w:r w:rsidRPr="0038250E">
        <w:t>. The examples include guidance on the information that should be exchanged between co-operating agencies and, where appropriate, the circumstances and timing for it to be exchanged.</w:t>
      </w:r>
    </w:p>
    <w:p w14:paraId="1FF6C860" w14:textId="77777777" w:rsidR="0031438A" w:rsidRPr="0038250E" w:rsidRDefault="0031438A" w:rsidP="0031438A">
      <w:pPr>
        <w:pStyle w:val="BodyText"/>
      </w:pPr>
      <w:r w:rsidRPr="0038250E">
        <w:t xml:space="preserve">IALA will maintain a master list of eLoran stations on the Internet. Input to the master list will be prepared by each </w:t>
      </w:r>
      <w:commentRangeStart w:id="341"/>
      <w:r w:rsidRPr="0038250E">
        <w:t>Administration</w:t>
      </w:r>
      <w:commentRangeEnd w:id="341"/>
      <w:r w:rsidR="00F24BC1">
        <w:rPr>
          <w:rStyle w:val="CommentReference"/>
        </w:rPr>
        <w:commentReference w:id="341"/>
      </w:r>
      <w:r w:rsidRPr="0038250E">
        <w:t xml:space="preserve">. IALA will provide an electronic template that should be used for initial entry of station data and assembly of the complete </w:t>
      </w:r>
      <w:commentRangeStart w:id="342"/>
      <w:r w:rsidRPr="0038250E">
        <w:t>Administration</w:t>
      </w:r>
      <w:commentRangeEnd w:id="342"/>
      <w:r w:rsidR="00F24BC1">
        <w:rPr>
          <w:rStyle w:val="CommentReference"/>
        </w:rPr>
        <w:commentReference w:id="342"/>
      </w:r>
      <w:r w:rsidRPr="0038250E">
        <w:t xml:space="preserve"> submission. After initial submission, </w:t>
      </w:r>
      <w:commentRangeStart w:id="343"/>
      <w:r w:rsidRPr="0038250E">
        <w:t>Administrations</w:t>
      </w:r>
      <w:commentRangeEnd w:id="343"/>
      <w:r w:rsidR="00F24BC1">
        <w:rPr>
          <w:rStyle w:val="CommentReference"/>
        </w:rPr>
        <w:commentReference w:id="343"/>
      </w:r>
      <w:r w:rsidRPr="0038250E">
        <w:t xml:space="preserve"> will be responsible for updating their own sections of the IALA master list. The process to incorporate changes will require each </w:t>
      </w:r>
      <w:commentRangeStart w:id="344"/>
      <w:r w:rsidRPr="0038250E">
        <w:t>Administration</w:t>
      </w:r>
      <w:commentRangeEnd w:id="344"/>
      <w:r w:rsidR="00F24BC1">
        <w:rPr>
          <w:rStyle w:val="CommentReference"/>
        </w:rPr>
        <w:commentReference w:id="344"/>
      </w:r>
      <w:r w:rsidRPr="0038250E">
        <w:t xml:space="preserve"> to provide a complete, updated section of the list for all the eLoran sites that they operate. Each complete submission will appear exactly as submitted. </w:t>
      </w:r>
    </w:p>
    <w:p w14:paraId="5971D38E" w14:textId="77777777" w:rsidR="003F4757" w:rsidRDefault="003F4757" w:rsidP="000116A0">
      <w:pPr>
        <w:rPr>
          <w:ins w:id="345" w:author="alang" w:date="2013-09-26T11:13:00Z"/>
        </w:rPr>
      </w:pPr>
    </w:p>
    <w:p w14:paraId="306FEA16" w14:textId="50741CBE" w:rsidR="001D79CC" w:rsidRDefault="001D79CC" w:rsidP="000116A0">
      <w:pPr>
        <w:rPr>
          <w:ins w:id="346" w:author="alang" w:date="2013-09-26T11:24:00Z"/>
          <w:sz w:val="24"/>
        </w:rPr>
      </w:pPr>
      <w:moveToRangeStart w:id="347" w:author="alang" w:date="2013-09-26T11:13:00Z" w:name="move367957312"/>
      <w:moveTo w:id="348" w:author="alang" w:date="2013-09-26T11:13:00Z">
        <w:r w:rsidRPr="00FC7BF1">
          <w:rPr>
            <w:sz w:val="24"/>
          </w:rPr>
          <w:t xml:space="preserve">The service provider is recommended to publish that they follow IMO and IALA Recommendations for the provision of </w:t>
        </w:r>
        <w:r>
          <w:rPr>
            <w:sz w:val="24"/>
          </w:rPr>
          <w:t>eLoran</w:t>
        </w:r>
        <w:r w:rsidRPr="00FC7BF1">
          <w:rPr>
            <w:sz w:val="24"/>
          </w:rPr>
          <w:t xml:space="preserve">, giving emphasis to the provision of integrity information.  </w:t>
        </w:r>
      </w:moveTo>
      <w:moveToRangeEnd w:id="347"/>
    </w:p>
    <w:p w14:paraId="24A64EC1" w14:textId="77777777" w:rsidR="0077634A" w:rsidRDefault="0077634A" w:rsidP="000116A0">
      <w:pPr>
        <w:rPr>
          <w:ins w:id="349" w:author="alang" w:date="2013-09-26T11:24:00Z"/>
          <w:sz w:val="24"/>
        </w:rPr>
      </w:pPr>
    </w:p>
    <w:p w14:paraId="1B281510" w14:textId="270F4511" w:rsidR="0077634A" w:rsidRDefault="0077634A" w:rsidP="000116A0">
      <w:ins w:id="350" w:author="alang" w:date="2013-09-26T11:24:00Z">
        <w:r>
          <w:rPr>
            <w:sz w:val="24"/>
          </w:rPr>
          <w:t xml:space="preserve">Service provider needs to tell the user at which ports, or within </w:t>
        </w:r>
      </w:ins>
      <w:ins w:id="351" w:author="alang" w:date="2013-09-26T11:25:00Z">
        <w:r>
          <w:rPr>
            <w:sz w:val="24"/>
          </w:rPr>
          <w:t>which</w:t>
        </w:r>
      </w:ins>
      <w:ins w:id="352" w:author="alang" w:date="2013-09-26T11:24:00Z">
        <w:r>
          <w:rPr>
            <w:sz w:val="24"/>
          </w:rPr>
          <w:t xml:space="preserve"> </w:t>
        </w:r>
      </w:ins>
      <w:ins w:id="353" w:author="alang" w:date="2013-09-26T11:25:00Z">
        <w:r>
          <w:rPr>
            <w:sz w:val="24"/>
          </w:rPr>
          <w:t xml:space="preserve">areas, they can expect to receive eLoran signals and where they can expect to meet the harbour requirements. </w:t>
        </w:r>
      </w:ins>
    </w:p>
    <w:p w14:paraId="7ECDCFC4" w14:textId="77777777" w:rsidR="003F4757" w:rsidRPr="00987FFE" w:rsidRDefault="003F4757" w:rsidP="00332AD9">
      <w:pPr>
        <w:pStyle w:val="Heading2"/>
      </w:pPr>
      <w:bookmarkStart w:id="354" w:name="_Toc367957115"/>
      <w:r>
        <w:lastRenderedPageBreak/>
        <w:t>P</w:t>
      </w:r>
      <w:r w:rsidRPr="00987FFE">
        <w:t>erformance</w:t>
      </w:r>
      <w:r>
        <w:t xml:space="preserve"> verification</w:t>
      </w:r>
      <w:bookmarkEnd w:id="354"/>
    </w:p>
    <w:p w14:paraId="38A88299" w14:textId="77777777" w:rsidR="003F4757" w:rsidRDefault="003F4757" w:rsidP="000116A0">
      <w:r w:rsidRPr="00987FFE">
        <w:t>P</w:t>
      </w:r>
      <w:r w:rsidR="004160C1">
        <w:t xml:space="preserve">erformance of an eLoran </w:t>
      </w:r>
      <w:r w:rsidRPr="00987FFE">
        <w:t>service is defined by five basic components: accuracy, integrity, availability, coverage and continuity.</w:t>
      </w:r>
      <w:r>
        <w:t xml:space="preserve"> IMO</w:t>
      </w:r>
      <w:r w:rsidRPr="00987FFE">
        <w:t xml:space="preserve"> A.1046(27)</w:t>
      </w:r>
      <w:r>
        <w:t xml:space="preserve"> </w:t>
      </w:r>
      <w:r w:rsidRPr="00987FFE">
        <w:t>provides</w:t>
      </w:r>
      <w:r>
        <w:t xml:space="preserve"> performance standards for two navigation phases: ocean and coastal/harbor. </w:t>
      </w:r>
      <w:r w:rsidRPr="00987FFE">
        <w:t xml:space="preserve">The performance standards are based on definitions of accuracy, availability and </w:t>
      </w:r>
      <w:commentRangeStart w:id="355"/>
      <w:r w:rsidRPr="00987FFE">
        <w:t>continuity</w:t>
      </w:r>
      <w:commentRangeEnd w:id="355"/>
      <w:r w:rsidR="00295A08">
        <w:rPr>
          <w:rStyle w:val="CommentReference"/>
        </w:rPr>
        <w:commentReference w:id="355"/>
      </w:r>
      <w:r w:rsidRPr="00987FFE">
        <w:t xml:space="preserve"> as described in this recommendation and IMO Resolution A.915(</w:t>
      </w:r>
      <w:commentRangeStart w:id="356"/>
      <w:r w:rsidRPr="00987FFE">
        <w:t>22</w:t>
      </w:r>
      <w:commentRangeEnd w:id="356"/>
      <w:r w:rsidR="00417E91">
        <w:rPr>
          <w:rStyle w:val="CommentReference"/>
        </w:rPr>
        <w:commentReference w:id="356"/>
      </w:r>
      <w:r w:rsidRPr="00987FFE">
        <w:t xml:space="preserve">). </w:t>
      </w:r>
    </w:p>
    <w:p w14:paraId="33A6ECBE" w14:textId="77777777" w:rsidR="003F4757" w:rsidRDefault="003F4757" w:rsidP="000116A0">
      <w:r>
        <w:t>It is recommended that the service provider measure the performance components continuously in order both to detect service disruptions and to determine if the performance requirements are being met over an extended period of time.</w:t>
      </w:r>
    </w:p>
    <w:p w14:paraId="25D5019A" w14:textId="77777777" w:rsidR="003F4757" w:rsidRDefault="003F4757" w:rsidP="000116A0">
      <w:r>
        <w:t>Performance</w:t>
      </w:r>
      <w:r w:rsidRPr="00987FFE">
        <w:t xml:space="preserve"> should take account </w:t>
      </w:r>
      <w:r>
        <w:t xml:space="preserve">of the declared </w:t>
      </w:r>
      <w:r w:rsidR="004160C1">
        <w:t>eLoran</w:t>
      </w:r>
      <w:r>
        <w:t xml:space="preserve"> service area. In order to maximize the combined performance service providers should:</w:t>
      </w:r>
    </w:p>
    <w:p w14:paraId="77AB3CD8" w14:textId="77777777" w:rsidR="003F4757" w:rsidRPr="00E8797C" w:rsidRDefault="003F4757" w:rsidP="0031438A">
      <w:pPr>
        <w:pStyle w:val="ListParagraph"/>
        <w:numPr>
          <w:ilvl w:val="0"/>
          <w:numId w:val="2"/>
        </w:numPr>
        <w:spacing w:before="0" w:after="200" w:line="276" w:lineRule="auto"/>
        <w:contextualSpacing/>
        <w:rPr>
          <w:rFonts w:ascii="Times New Roman" w:hAnsi="Times New Roman" w:cs="Times New Roman"/>
          <w:sz w:val="20"/>
          <w:szCs w:val="20"/>
          <w:lang w:eastAsia="fi-FI"/>
        </w:rPr>
      </w:pPr>
      <w:r w:rsidRPr="00E8797C">
        <w:rPr>
          <w:rFonts w:ascii="Times New Roman" w:hAnsi="Times New Roman" w:cs="Times New Roman"/>
          <w:sz w:val="20"/>
          <w:szCs w:val="20"/>
          <w:lang w:eastAsia="fi-FI"/>
        </w:rPr>
        <w:t xml:space="preserve">coordinate the scheduling of maintenance work </w:t>
      </w:r>
      <w:r w:rsidR="00042476" w:rsidRPr="00E8797C">
        <w:rPr>
          <w:rFonts w:ascii="Times New Roman" w:hAnsi="Times New Roman" w:cs="Times New Roman"/>
          <w:sz w:val="20"/>
          <w:szCs w:val="20"/>
          <w:lang w:eastAsia="fi-FI"/>
        </w:rPr>
        <w:t>so that the effect on coverage is reduced</w:t>
      </w:r>
    </w:p>
    <w:p w14:paraId="7F4A2ABE" w14:textId="77777777" w:rsidR="003F4757" w:rsidRPr="00E8797C" w:rsidRDefault="003F4757" w:rsidP="0031438A">
      <w:pPr>
        <w:pStyle w:val="ListParagraph"/>
        <w:numPr>
          <w:ilvl w:val="0"/>
          <w:numId w:val="2"/>
        </w:numPr>
        <w:spacing w:before="0" w:after="200" w:line="276" w:lineRule="auto"/>
        <w:contextualSpacing/>
        <w:rPr>
          <w:rFonts w:ascii="Times New Roman" w:hAnsi="Times New Roman" w:cs="Times New Roman"/>
          <w:sz w:val="20"/>
          <w:szCs w:val="20"/>
          <w:lang w:eastAsia="fi-FI"/>
        </w:rPr>
      </w:pPr>
      <w:r w:rsidRPr="00E8797C">
        <w:rPr>
          <w:rFonts w:ascii="Times New Roman" w:hAnsi="Times New Roman" w:cs="Times New Roman"/>
          <w:sz w:val="20"/>
          <w:szCs w:val="20"/>
          <w:lang w:eastAsia="fi-FI"/>
        </w:rPr>
        <w:t xml:space="preserve">exchange information about service disruptions </w:t>
      </w:r>
    </w:p>
    <w:p w14:paraId="5B56BA07" w14:textId="77777777" w:rsidR="003F4757" w:rsidRPr="00E8797C" w:rsidRDefault="003F4757" w:rsidP="0031438A">
      <w:pPr>
        <w:pStyle w:val="ListParagraph"/>
        <w:numPr>
          <w:ilvl w:val="0"/>
          <w:numId w:val="2"/>
        </w:numPr>
        <w:spacing w:before="0" w:after="200" w:line="276" w:lineRule="auto"/>
        <w:contextualSpacing/>
        <w:rPr>
          <w:rFonts w:ascii="Times New Roman" w:hAnsi="Times New Roman" w:cs="Times New Roman"/>
          <w:sz w:val="20"/>
          <w:szCs w:val="20"/>
          <w:lang w:eastAsia="fi-FI"/>
        </w:rPr>
      </w:pPr>
      <w:r w:rsidRPr="00E8797C">
        <w:rPr>
          <w:rFonts w:ascii="Times New Roman" w:hAnsi="Times New Roman" w:cs="Times New Roman"/>
          <w:sz w:val="20"/>
          <w:szCs w:val="20"/>
          <w:lang w:eastAsia="fi-FI"/>
        </w:rPr>
        <w:t>exchange informat</w:t>
      </w:r>
      <w:r w:rsidR="00E8797C">
        <w:rPr>
          <w:rFonts w:ascii="Times New Roman" w:hAnsi="Times New Roman" w:cs="Times New Roman"/>
          <w:sz w:val="20"/>
          <w:szCs w:val="20"/>
          <w:lang w:eastAsia="fi-FI"/>
        </w:rPr>
        <w:t>ion about achieved performance</w:t>
      </w:r>
    </w:p>
    <w:p w14:paraId="292B73E3" w14:textId="77777777" w:rsidR="003F4757" w:rsidRPr="00D84043" w:rsidRDefault="003F4757" w:rsidP="00D84043">
      <w:pPr>
        <w:pStyle w:val="Heading3"/>
        <w:rPr>
          <w:szCs w:val="24"/>
        </w:rPr>
      </w:pPr>
      <w:bookmarkStart w:id="357" w:name="_Toc367957116"/>
      <w:r w:rsidRPr="00D84043">
        <w:rPr>
          <w:szCs w:val="24"/>
        </w:rPr>
        <w:t>Coverage</w:t>
      </w:r>
      <w:r w:rsidR="00207658">
        <w:rPr>
          <w:szCs w:val="24"/>
        </w:rPr>
        <w:t xml:space="preserve"> verification</w:t>
      </w:r>
      <w:bookmarkEnd w:id="357"/>
    </w:p>
    <w:p w14:paraId="0309A109" w14:textId="77777777" w:rsidR="002F1EB4" w:rsidRPr="000A1D21" w:rsidRDefault="002F1EB4" w:rsidP="002F1EB4">
      <w:pPr>
        <w:pStyle w:val="BodyText"/>
      </w:pPr>
      <w:r w:rsidRPr="000A1D21">
        <w:t xml:space="preserve">Nominal ranges of stations over seawater paths should be published at a stated </w:t>
      </w:r>
      <w:r>
        <w:t xml:space="preserve">signal-to-noise level </w:t>
      </w:r>
      <w:r>
        <w:rPr>
          <w:color w:val="FF0000"/>
        </w:rPr>
        <w:t>(-10dB</w:t>
      </w:r>
      <w:r w:rsidRPr="006D2866">
        <w:rPr>
          <w:color w:val="FF0000"/>
        </w:rPr>
        <w:t xml:space="preserve">) (Ref. </w:t>
      </w:r>
      <w:r>
        <w:rPr>
          <w:color w:val="FF0000"/>
        </w:rPr>
        <w:t xml:space="preserve">ITU-R </w:t>
      </w:r>
      <w:commentRangeStart w:id="358"/>
      <w:r>
        <w:rPr>
          <w:color w:val="FF0000"/>
        </w:rPr>
        <w:t>M.589</w:t>
      </w:r>
      <w:commentRangeEnd w:id="358"/>
      <w:r w:rsidR="005159DD">
        <w:rPr>
          <w:rStyle w:val="CommentReference"/>
        </w:rPr>
        <w:commentReference w:id="358"/>
      </w:r>
      <w:r w:rsidRPr="006D2866">
        <w:rPr>
          <w:color w:val="FF0000"/>
        </w:rPr>
        <w:t xml:space="preserve">). </w:t>
      </w:r>
      <w:r w:rsidRPr="000A1D21">
        <w:t>Published coverage diagrams are normally based on software modelling predictions and should be verified by measurements. The modelling process can be quite complex and difficult, especially over mixed land/sea paths. Advice regarding modelling can be sought through IALA. In predicting coverage, each service provider should establish the required field strength by giving consideration to the following factors:</w:t>
      </w:r>
    </w:p>
    <w:p w14:paraId="23739A62" w14:textId="77777777" w:rsidR="002F1EB4" w:rsidRPr="000A1D21" w:rsidRDefault="002F1EB4" w:rsidP="0031438A">
      <w:pPr>
        <w:numPr>
          <w:ilvl w:val="0"/>
          <w:numId w:val="1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after="120"/>
        <w:jc w:val="both"/>
        <w:rPr>
          <w:rStyle w:val="a"/>
        </w:rPr>
      </w:pPr>
      <w:r w:rsidRPr="000A1D21">
        <w:rPr>
          <w:rStyle w:val="a"/>
        </w:rPr>
        <w:t>Radiated power,- Antenna system configuration, including horizontal and vertical polar diagrams.</w:t>
      </w:r>
    </w:p>
    <w:p w14:paraId="24F6595A" w14:textId="77777777" w:rsidR="002F1EB4" w:rsidRPr="000A1D21" w:rsidRDefault="002F1EB4" w:rsidP="0031438A">
      <w:pPr>
        <w:numPr>
          <w:ilvl w:val="0"/>
          <w:numId w:val="1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after="120"/>
        <w:jc w:val="both"/>
        <w:rPr>
          <w:rStyle w:val="a"/>
        </w:rPr>
      </w:pPr>
      <w:r w:rsidRPr="000A1D21">
        <w:rPr>
          <w:rStyle w:val="a"/>
        </w:rPr>
        <w:t>Land paths - Additional attenuation over land should be calculated from current ITU-R curves and practice applicable at 100 kHz (Refs. 6 &amp; 7).</w:t>
      </w:r>
    </w:p>
    <w:p w14:paraId="19CEA192" w14:textId="77777777" w:rsidR="002F1EB4" w:rsidRPr="00E577A2" w:rsidRDefault="002F1EB4" w:rsidP="0031438A">
      <w:pPr>
        <w:numPr>
          <w:ilvl w:val="0"/>
          <w:numId w:val="1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after="120"/>
        <w:jc w:val="both"/>
        <w:rPr>
          <w:rStyle w:val="a"/>
          <w:color w:val="0000FF"/>
        </w:rPr>
      </w:pPr>
      <w:r w:rsidRPr="000A1D21">
        <w:rPr>
          <w:rStyle w:val="a"/>
        </w:rPr>
        <w:t xml:space="preserve">Fading due to skywave propagation of the station’s signal - At night the field strength at every point in the coverage </w:t>
      </w:r>
      <w:r>
        <w:rPr>
          <w:rStyle w:val="a"/>
        </w:rPr>
        <w:t xml:space="preserve">area </w:t>
      </w:r>
      <w:r w:rsidRPr="000A1D21">
        <w:rPr>
          <w:rStyle w:val="a"/>
        </w:rPr>
        <w:t xml:space="preserve">should be not less than that specified at the nominal range for at least 95% of the time. </w:t>
      </w:r>
      <w:r w:rsidRPr="00E577A2">
        <w:rPr>
          <w:rStyle w:val="a"/>
          <w:color w:val="0000FF"/>
        </w:rPr>
        <w:t xml:space="preserve">Night-time field strengths may be calculated in accordance with references 8, 9 &amp; 10. </w:t>
      </w:r>
    </w:p>
    <w:p w14:paraId="271929A5" w14:textId="77777777" w:rsidR="002F1EB4" w:rsidRPr="000A1D21" w:rsidRDefault="002F1EB4" w:rsidP="0031438A">
      <w:pPr>
        <w:numPr>
          <w:ilvl w:val="0"/>
          <w:numId w:val="1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after="120"/>
        <w:jc w:val="both"/>
        <w:rPr>
          <w:rStyle w:val="a"/>
        </w:rPr>
      </w:pPr>
      <w:r w:rsidRPr="000A1D21">
        <w:rPr>
          <w:rStyle w:val="a"/>
        </w:rPr>
        <w:t>Atmospheric noise - Assumed levels of atmospheric noise should be in accordance with current ITU-R data and practice applicable at 100 kHz. It is recommended that the noise level be that which is not exceeded more than 95% of the time on average throughout the year (Refs. 11 &amp; 12).</w:t>
      </w:r>
    </w:p>
    <w:p w14:paraId="0B5F5CFC" w14:textId="77777777" w:rsidR="002F1EB4" w:rsidRPr="000A1D21" w:rsidRDefault="002F1EB4" w:rsidP="0031438A">
      <w:pPr>
        <w:numPr>
          <w:ilvl w:val="0"/>
          <w:numId w:val="1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after="120"/>
        <w:jc w:val="both"/>
        <w:rPr>
          <w:rStyle w:val="a"/>
        </w:rPr>
      </w:pPr>
      <w:r w:rsidRPr="000A1D21">
        <w:rPr>
          <w:rStyle w:val="a"/>
        </w:rPr>
        <w:t>Precipitation static - In those areas where precipitation static is known to be a significant problem, an appropriate factor should be added to the atmospheric noise (Ref. 13).</w:t>
      </w:r>
    </w:p>
    <w:p w14:paraId="647EF24E" w14:textId="77777777" w:rsidR="002F1EB4" w:rsidRPr="000A1D21" w:rsidRDefault="002F1EB4" w:rsidP="0031438A">
      <w:pPr>
        <w:numPr>
          <w:ilvl w:val="0"/>
          <w:numId w:val="1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after="120"/>
        <w:jc w:val="both"/>
        <w:rPr>
          <w:rStyle w:val="a"/>
          <w:sz w:val="22"/>
        </w:rPr>
      </w:pPr>
      <w:r w:rsidRPr="000A1D21">
        <w:rPr>
          <w:rStyle w:val="a"/>
        </w:rPr>
        <w:t>Man-made noise - In those situations, such as harbours, where man-made noise is significant in comparison with natural noise sources, the local man-made noise level should be taken into account (Ref</w:t>
      </w:r>
      <w:r w:rsidRPr="000A1D21">
        <w:rPr>
          <w:rStyle w:val="a"/>
          <w:sz w:val="22"/>
        </w:rPr>
        <w:t>. 14).</w:t>
      </w:r>
    </w:p>
    <w:p w14:paraId="75229477" w14:textId="77777777" w:rsidR="002F1EB4" w:rsidRPr="000A1D21" w:rsidRDefault="002F1EB4" w:rsidP="0031438A">
      <w:pPr>
        <w:numPr>
          <w:ilvl w:val="0"/>
          <w:numId w:val="1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after="120"/>
        <w:jc w:val="both"/>
        <w:rPr>
          <w:rStyle w:val="a"/>
        </w:rPr>
      </w:pPr>
      <w:r w:rsidRPr="000A1D21">
        <w:rPr>
          <w:rStyle w:val="a"/>
        </w:rPr>
        <w:t>Interference - The protection ratios to be applied are those of the ITU-R (Ref. 1), appropriate to the type of interfere and the frequency separation. Both groundwave and skywave propagation should be considered.</w:t>
      </w:r>
    </w:p>
    <w:p w14:paraId="4AA69C48" w14:textId="77777777" w:rsidR="0034218C" w:rsidRDefault="0034218C" w:rsidP="0034218C">
      <w:pPr>
        <w:pStyle w:val="ListParagraph"/>
        <w:spacing w:before="0" w:after="200" w:line="276" w:lineRule="auto"/>
        <w:ind w:left="720"/>
        <w:contextualSpacing/>
      </w:pPr>
    </w:p>
    <w:p w14:paraId="74C64427" w14:textId="77777777" w:rsidR="003F4757" w:rsidRPr="00207658" w:rsidRDefault="003F4757" w:rsidP="00D84043">
      <w:pPr>
        <w:pStyle w:val="Heading3"/>
        <w:rPr>
          <w:szCs w:val="24"/>
          <w:highlight w:val="yellow"/>
        </w:rPr>
      </w:pPr>
      <w:bookmarkStart w:id="359" w:name="_Toc367957117"/>
      <w:r w:rsidRPr="00207658">
        <w:rPr>
          <w:szCs w:val="24"/>
          <w:highlight w:val="yellow"/>
        </w:rPr>
        <w:t xml:space="preserve">Availability </w:t>
      </w:r>
      <w:r w:rsidR="00207658" w:rsidRPr="00207658">
        <w:rPr>
          <w:szCs w:val="24"/>
          <w:highlight w:val="yellow"/>
        </w:rPr>
        <w:t>verification</w:t>
      </w:r>
      <w:bookmarkEnd w:id="359"/>
    </w:p>
    <w:p w14:paraId="75318FBD" w14:textId="77777777" w:rsidR="002F1EB4" w:rsidRPr="00F92C80" w:rsidRDefault="002F1EB4" w:rsidP="002F1EB4">
      <w:pPr>
        <w:pStyle w:val="BodyText"/>
      </w:pPr>
      <w:r w:rsidRPr="00F92C80">
        <w:t>The availability standard adopted for a</w:t>
      </w:r>
      <w:r>
        <w:t>n eLoran</w:t>
      </w:r>
      <w:r w:rsidRPr="00F92C80">
        <w:t xml:space="preserve"> service is related to the techniques used in planning and implementing the service. </w:t>
      </w:r>
    </w:p>
    <w:p w14:paraId="0964445E" w14:textId="77777777" w:rsidR="002F1EB4" w:rsidRPr="00F92C80" w:rsidRDefault="002F1EB4" w:rsidP="002F1EB4">
      <w:pPr>
        <w:pStyle w:val="BodyText"/>
        <w:rPr>
          <w:color w:val="000000"/>
          <w:lang w:eastAsia="en-US"/>
        </w:rPr>
      </w:pPr>
      <w:r w:rsidRPr="00F92C80">
        <w:rPr>
          <w:b/>
          <w:bCs/>
          <w:color w:val="000000"/>
          <w:u w:val="single"/>
          <w:lang w:eastAsia="en-US"/>
        </w:rPr>
        <w:lastRenderedPageBreak/>
        <w:t>Availability</w:t>
      </w:r>
      <w:r w:rsidRPr="00F92C80">
        <w:rPr>
          <w:color w:val="000000"/>
          <w:lang w:eastAsia="en-US"/>
        </w:rPr>
        <w:t xml:space="preserve"> </w:t>
      </w:r>
      <w:r>
        <w:rPr>
          <w:color w:val="000000"/>
          <w:lang w:eastAsia="en-US"/>
        </w:rPr>
        <w:t xml:space="preserve">is </w:t>
      </w:r>
      <w:r w:rsidRPr="00F92C80">
        <w:rPr>
          <w:color w:val="000000"/>
          <w:lang w:eastAsia="en-US"/>
        </w:rPr>
        <w:t xml:space="preserve">defined in IMO Resolution A.915 (22) </w:t>
      </w:r>
      <w:r w:rsidRPr="00954291">
        <w:rPr>
          <w:color w:val="FF0000"/>
          <w:lang w:eastAsia="en-US"/>
        </w:rPr>
        <w:t>(Ref. 4)</w:t>
      </w:r>
      <w:r w:rsidRPr="00F92C80">
        <w:rPr>
          <w:color w:val="000000"/>
          <w:lang w:eastAsia="en-US"/>
        </w:rPr>
        <w:t xml:space="preserve"> as:</w:t>
      </w:r>
    </w:p>
    <w:p w14:paraId="669F839E" w14:textId="77777777" w:rsidR="002F1EB4" w:rsidRPr="00F92C80" w:rsidRDefault="002F1EB4" w:rsidP="002F1EB4">
      <w:pPr>
        <w:pStyle w:val="BodyText"/>
        <w:rPr>
          <w:i/>
          <w:color w:val="000000"/>
          <w:lang w:eastAsia="en-US"/>
        </w:rPr>
      </w:pPr>
      <w:r w:rsidRPr="00F92C80">
        <w:rPr>
          <w:i/>
          <w:color w:val="000000"/>
          <w:lang w:eastAsia="en-US"/>
        </w:rPr>
        <w:t>“The percentage of time that an aid, or system of aids, is performing a required function under stated conditions. The non-availability can be caused by scheduled and/or unscheduled interruptions.”</w:t>
      </w:r>
    </w:p>
    <w:p w14:paraId="10892A74" w14:textId="77777777" w:rsidR="002F1EB4" w:rsidRPr="00F92C80" w:rsidRDefault="002F1EB4" w:rsidP="002F1EB4">
      <w:pPr>
        <w:pStyle w:val="BodyText"/>
      </w:pPr>
      <w:r w:rsidRPr="00F92C80">
        <w:rPr>
          <w:b/>
          <w:bCs/>
          <w:u w:val="single"/>
        </w:rPr>
        <w:t>Signal availability</w:t>
      </w:r>
      <w:r w:rsidRPr="00F92C80">
        <w:t xml:space="preserve"> is defined as the availability of a radio signal in a specified coverage area.</w:t>
      </w:r>
    </w:p>
    <w:p w14:paraId="792E66C0" w14:textId="77777777" w:rsidR="002F1EB4" w:rsidRPr="00F92C80" w:rsidRDefault="002F1EB4" w:rsidP="002F1EB4">
      <w:pPr>
        <w:tabs>
          <w:tab w:val="left" w:pos="720"/>
        </w:tabs>
        <w:spacing w:line="260" w:lineRule="atLeast"/>
        <w:jc w:val="both"/>
        <w:rPr>
          <w:color w:val="000000"/>
          <w:sz w:val="22"/>
          <w:lang w:eastAsia="en-US"/>
        </w:rPr>
      </w:pPr>
    </w:p>
    <w:p w14:paraId="0428BFF3" w14:textId="77777777" w:rsidR="002F1EB4" w:rsidRPr="00F92C80" w:rsidRDefault="002F1EB4" w:rsidP="002F1EB4">
      <w:pPr>
        <w:pStyle w:val="BodyText"/>
        <w:rPr>
          <w:lang w:eastAsia="en-US"/>
        </w:rPr>
      </w:pPr>
      <w:r w:rsidRPr="00F92C80">
        <w:rPr>
          <w:lang w:eastAsia="en-US"/>
        </w:rPr>
        <w:t>Mathematically this can be written as:</w:t>
      </w:r>
    </w:p>
    <w:p w14:paraId="2A588BD8" w14:textId="77777777" w:rsidR="002F1EB4" w:rsidRPr="00F92C80" w:rsidRDefault="002F1EB4" w:rsidP="002F1EB4">
      <w:pPr>
        <w:tabs>
          <w:tab w:val="left" w:pos="720"/>
        </w:tabs>
        <w:spacing w:line="260" w:lineRule="atLeast"/>
        <w:jc w:val="center"/>
        <w:rPr>
          <w:b/>
          <w:color w:val="000000"/>
          <w:sz w:val="22"/>
          <w:lang w:eastAsia="en-US"/>
        </w:rPr>
      </w:pPr>
    </w:p>
    <w:p w14:paraId="21F9AAA6" w14:textId="77777777" w:rsidR="002F1EB4" w:rsidRPr="00F92C80" w:rsidRDefault="002F1EB4" w:rsidP="002F1EB4">
      <w:pPr>
        <w:pStyle w:val="Header"/>
        <w:tabs>
          <w:tab w:val="left" w:pos="740"/>
          <w:tab w:val="left" w:pos="2977"/>
          <w:tab w:val="decimal" w:pos="4962"/>
        </w:tabs>
        <w:spacing w:after="120"/>
        <w:ind w:left="4962" w:hanging="4962"/>
        <w:jc w:val="center"/>
        <w:rPr>
          <w:b/>
          <w:color w:val="000000"/>
          <w:sz w:val="22"/>
          <w:u w:val="single"/>
          <w:lang w:eastAsia="en-US"/>
        </w:rPr>
      </w:pPr>
      <w:r w:rsidRPr="00F92C80">
        <w:rPr>
          <w:b/>
          <w:color w:val="000000"/>
          <w:sz w:val="22"/>
          <w:lang w:eastAsia="en-US"/>
        </w:rPr>
        <w:t>Availability (A)*  =</w:t>
      </w:r>
      <w:r w:rsidRPr="00F92C80">
        <w:rPr>
          <w:b/>
          <w:color w:val="000000"/>
          <w:sz w:val="22"/>
          <w:lang w:eastAsia="en-US"/>
        </w:rPr>
        <w:tab/>
        <w:t>_____</w:t>
      </w:r>
      <w:r w:rsidRPr="00F92C80">
        <w:rPr>
          <w:b/>
          <w:color w:val="000000"/>
          <w:sz w:val="22"/>
          <w:u w:val="single"/>
          <w:lang w:eastAsia="en-US"/>
        </w:rPr>
        <w:t>MTBO____</w:t>
      </w:r>
    </w:p>
    <w:p w14:paraId="0214593B" w14:textId="77777777" w:rsidR="002F1EB4" w:rsidRPr="00F92C80" w:rsidRDefault="002F1EB4" w:rsidP="002F1EB4">
      <w:pPr>
        <w:pStyle w:val="Heading5"/>
        <w:numPr>
          <w:ilvl w:val="0"/>
          <w:numId w:val="0"/>
        </w:numPr>
      </w:pPr>
      <w:r w:rsidRPr="00F92C80">
        <w:t xml:space="preserve">                 </w:t>
      </w:r>
      <w:r w:rsidRPr="00F92C80">
        <w:tab/>
        <w:t>MTBO + MTSR</w:t>
      </w:r>
    </w:p>
    <w:p w14:paraId="61AFE561" w14:textId="77777777" w:rsidR="002F1EB4" w:rsidRPr="00F92C80" w:rsidRDefault="002F1EB4" w:rsidP="002F1EB4">
      <w:pPr>
        <w:pStyle w:val="BodyText"/>
        <w:rPr>
          <w:i/>
          <w:iCs/>
          <w:sz w:val="22"/>
          <w:lang w:eastAsia="en-US"/>
        </w:rPr>
      </w:pPr>
      <w:r w:rsidRPr="00F92C80">
        <w:rPr>
          <w:lang w:eastAsia="en-US"/>
        </w:rPr>
        <w:t>Where</w:t>
      </w:r>
      <w:r w:rsidRPr="00F92C80">
        <w:rPr>
          <w:i/>
          <w:iCs/>
          <w:sz w:val="22"/>
          <w:lang w:eastAsia="en-US"/>
        </w:rPr>
        <w:t>:</w:t>
      </w:r>
    </w:p>
    <w:p w14:paraId="33FF95E1" w14:textId="77777777" w:rsidR="002F1EB4" w:rsidRPr="00487D42" w:rsidRDefault="002F1EB4" w:rsidP="002F1EB4">
      <w:pPr>
        <w:pStyle w:val="BodyText"/>
        <w:rPr>
          <w:i/>
          <w:iCs/>
          <w:color w:val="FF0000"/>
          <w:lang w:eastAsia="en-US"/>
        </w:rPr>
      </w:pPr>
      <w:r w:rsidRPr="00F92C80">
        <w:rPr>
          <w:b/>
          <w:bCs/>
          <w:i/>
          <w:iCs/>
          <w:lang w:eastAsia="en-US"/>
        </w:rPr>
        <w:t>MTBO</w:t>
      </w:r>
      <w:r w:rsidRPr="00F92C80">
        <w:rPr>
          <w:i/>
          <w:iCs/>
          <w:lang w:eastAsia="en-US"/>
        </w:rPr>
        <w:t xml:space="preserve"> = Mean time between outages; based on a </w:t>
      </w:r>
      <w:r>
        <w:rPr>
          <w:i/>
          <w:iCs/>
          <w:lang w:eastAsia="en-US"/>
        </w:rPr>
        <w:t xml:space="preserve">30 day </w:t>
      </w:r>
      <w:r w:rsidRPr="00F92C80">
        <w:rPr>
          <w:i/>
          <w:iCs/>
          <w:lang w:eastAsia="en-US"/>
        </w:rPr>
        <w:t xml:space="preserve"> averaging period</w:t>
      </w:r>
    </w:p>
    <w:p w14:paraId="6F25A8D6" w14:textId="77777777" w:rsidR="002F1EB4" w:rsidRDefault="002F1EB4" w:rsidP="002F1EB4">
      <w:pPr>
        <w:pStyle w:val="BodyText"/>
        <w:rPr>
          <w:i/>
          <w:iCs/>
          <w:lang w:eastAsia="en-US"/>
        </w:rPr>
      </w:pPr>
      <w:r w:rsidRPr="00F92C80">
        <w:rPr>
          <w:b/>
          <w:bCs/>
          <w:i/>
          <w:iCs/>
        </w:rPr>
        <w:t>MTSR</w:t>
      </w:r>
      <w:r w:rsidRPr="00F92C80">
        <w:rPr>
          <w:i/>
          <w:iCs/>
        </w:rPr>
        <w:t xml:space="preserve"> = Mean time to service restoration;</w:t>
      </w:r>
      <w:r w:rsidRPr="00F92C80">
        <w:rPr>
          <w:i/>
          <w:iCs/>
          <w:lang w:eastAsia="en-US"/>
        </w:rPr>
        <w:t xml:space="preserve"> based on a </w:t>
      </w:r>
      <w:r>
        <w:rPr>
          <w:i/>
          <w:iCs/>
          <w:lang w:eastAsia="en-US"/>
        </w:rPr>
        <w:t>30 day</w:t>
      </w:r>
      <w:r w:rsidRPr="00F92C80">
        <w:rPr>
          <w:i/>
          <w:iCs/>
          <w:lang w:eastAsia="en-US"/>
        </w:rPr>
        <w:t xml:space="preserve"> averaging period</w:t>
      </w:r>
    </w:p>
    <w:p w14:paraId="12CAFA41" w14:textId="77777777" w:rsidR="002F1EB4" w:rsidRPr="00F92C80" w:rsidRDefault="002F1EB4" w:rsidP="002F1EB4">
      <w:pPr>
        <w:pStyle w:val="BodyText"/>
      </w:pPr>
      <w:r w:rsidRPr="00F92C80">
        <w:rPr>
          <w:lang w:eastAsia="en-US"/>
        </w:rPr>
        <w:t>This accounts for scheduled and unscheduled service interruptions, i.e. preventative and corrective maintenance.</w:t>
      </w:r>
    </w:p>
    <w:p w14:paraId="0FEF414B" w14:textId="77777777" w:rsidR="002F1EB4" w:rsidRPr="00F92C80" w:rsidRDefault="002F1EB4" w:rsidP="002F1EB4">
      <w:pPr>
        <w:pStyle w:val="BodyText"/>
        <w:tabs>
          <w:tab w:val="left" w:pos="540"/>
        </w:tabs>
        <w:rPr>
          <w:color w:val="000000"/>
          <w:sz w:val="22"/>
        </w:rPr>
      </w:pPr>
      <w:r w:rsidRPr="00F92C80">
        <w:rPr>
          <w:color w:val="000000"/>
          <w:sz w:val="22"/>
        </w:rPr>
        <w:t xml:space="preserve">* Alternatively expressed as UP TIME/TOTAL TIME where TOTAL TIME = </w:t>
      </w:r>
      <w:r>
        <w:rPr>
          <w:color w:val="000000"/>
          <w:sz w:val="22"/>
        </w:rPr>
        <w:t>30 days</w:t>
      </w:r>
    </w:p>
    <w:p w14:paraId="68A89E21" w14:textId="77777777" w:rsidR="003F4757" w:rsidRDefault="003F4757" w:rsidP="000116A0"/>
    <w:p w14:paraId="27C7478F" w14:textId="77777777" w:rsidR="003F4757" w:rsidRPr="00207658" w:rsidRDefault="003F4757" w:rsidP="00D84043">
      <w:pPr>
        <w:pStyle w:val="Heading3"/>
        <w:rPr>
          <w:szCs w:val="24"/>
          <w:highlight w:val="yellow"/>
        </w:rPr>
      </w:pPr>
      <w:bookmarkStart w:id="360" w:name="_Toc367957118"/>
      <w:r w:rsidRPr="00207658">
        <w:rPr>
          <w:szCs w:val="24"/>
          <w:highlight w:val="yellow"/>
        </w:rPr>
        <w:t xml:space="preserve">Continuity </w:t>
      </w:r>
      <w:r w:rsidR="00207658" w:rsidRPr="00207658">
        <w:rPr>
          <w:szCs w:val="24"/>
          <w:highlight w:val="yellow"/>
        </w:rPr>
        <w:t>verification</w:t>
      </w:r>
      <w:bookmarkEnd w:id="360"/>
    </w:p>
    <w:p w14:paraId="2310FE2F" w14:textId="77777777" w:rsidR="0031438A" w:rsidRPr="0015082D" w:rsidRDefault="0031438A" w:rsidP="0031438A">
      <w:pPr>
        <w:pStyle w:val="BodyText"/>
      </w:pPr>
      <w:r w:rsidRPr="0015082D">
        <w:t xml:space="preserve">Inherent in a radionavigation service is the capability to provide accurate position fixing and integrity information without interruption. Interruptions to eLoran deny vital information to the users and, if frequent, erodes user confidence in the ability of the service to provide that information. The </w:t>
      </w:r>
      <w:commentRangeStart w:id="361"/>
      <w:r w:rsidRPr="0015082D">
        <w:t>numbers</w:t>
      </w:r>
      <w:commentRangeEnd w:id="361"/>
      <w:r w:rsidR="004E4224">
        <w:rPr>
          <w:rStyle w:val="CommentReference"/>
        </w:rPr>
        <w:commentReference w:id="361"/>
      </w:r>
      <w:r w:rsidRPr="0015082D">
        <w:t xml:space="preserve"> of unusable events, not the length of the usable periods, determines continuity performance. </w:t>
      </w:r>
    </w:p>
    <w:p w14:paraId="5DF4249E" w14:textId="77777777" w:rsidR="0031438A" w:rsidRPr="0015082D" w:rsidRDefault="0031438A" w:rsidP="0031438A">
      <w:pPr>
        <w:pStyle w:val="BodyText"/>
      </w:pPr>
      <w:r w:rsidRPr="0015082D">
        <w:t xml:space="preserve">In the event that a healthy and monitored eLoran site begins to experience intermittent failures (i.e. failures separated in time by a period less than one continuity time interval (CTI)), the period of intermittent operation would be counted as a single failure event for continuity purposes.  </w:t>
      </w:r>
    </w:p>
    <w:p w14:paraId="7A2DAF8A" w14:textId="77777777" w:rsidR="0031438A" w:rsidRPr="0015082D" w:rsidRDefault="0031438A" w:rsidP="0031438A">
      <w:pPr>
        <w:pStyle w:val="BodyText"/>
      </w:pPr>
      <w:r w:rsidRPr="0015082D">
        <w:rPr>
          <w:b/>
        </w:rPr>
        <w:t>Continuity</w:t>
      </w:r>
      <w:r w:rsidRPr="0015082D">
        <w:t xml:space="preserve"> in the coverage area can be measured (1) at the broadcast site, (2) by the use of a far field monitor, or (3) by using a combination of these methods. Continuity is based upon the mean time between failures as measured over a two year period and a </w:t>
      </w:r>
      <w:commentRangeStart w:id="362"/>
      <w:r w:rsidRPr="0015082D">
        <w:t>3 hour</w:t>
      </w:r>
      <w:commentRangeEnd w:id="362"/>
      <w:r w:rsidR="00B4616B">
        <w:rPr>
          <w:rStyle w:val="CommentReference"/>
        </w:rPr>
        <w:commentReference w:id="362"/>
      </w:r>
      <w:r w:rsidRPr="0015082D">
        <w:t xml:space="preserve"> continuity time interval. </w:t>
      </w:r>
      <w:commentRangeStart w:id="363"/>
      <w:r w:rsidRPr="0015082D">
        <w:t xml:space="preserve">The period of performance is not adjusted for inadequate GPS constellation, nor do GPS constellation deficiencies count as failures against continuity. </w:t>
      </w:r>
      <w:commentRangeEnd w:id="363"/>
      <w:r w:rsidR="00B4616B">
        <w:rPr>
          <w:rStyle w:val="CommentReference"/>
        </w:rPr>
        <w:commentReference w:id="363"/>
      </w:r>
    </w:p>
    <w:p w14:paraId="45B441C9" w14:textId="77777777" w:rsidR="002F1EB4" w:rsidRDefault="0031438A" w:rsidP="002F1EB4">
      <w:pPr>
        <w:pStyle w:val="BodyText"/>
      </w:pPr>
      <w:r w:rsidRPr="0015082D">
        <w:rPr>
          <w:b/>
        </w:rPr>
        <w:t xml:space="preserve">Continuity </w:t>
      </w:r>
      <w:commentRangeStart w:id="364"/>
      <w:r w:rsidRPr="0015082D">
        <w:rPr>
          <w:b/>
        </w:rPr>
        <w:t>events</w:t>
      </w:r>
      <w:commentRangeEnd w:id="364"/>
      <w:r w:rsidR="007E7262">
        <w:rPr>
          <w:rStyle w:val="CommentReference"/>
        </w:rPr>
        <w:commentReference w:id="364"/>
      </w:r>
      <w:r w:rsidRPr="0015082D">
        <w:t xml:space="preserve">: All unscheduled non-momentary unusable events described in the availability section are considered failures. Unlike availability, continuity does not count scheduled maintenance events as failures. Since public notices are provided for all scheduled maintenance events, user should be aware of such planned outages and plan the voyage accordingly. </w:t>
      </w:r>
      <w:commentRangeStart w:id="365"/>
      <w:r w:rsidR="002F1EB4" w:rsidRPr="00F92C80">
        <w:t>limits without interruption during a specified period (normally short term).</w:t>
      </w:r>
      <w:commentRangeEnd w:id="365"/>
      <w:r w:rsidR="007E7262">
        <w:rPr>
          <w:rStyle w:val="CommentReference"/>
        </w:rPr>
        <w:commentReference w:id="365"/>
      </w:r>
      <w:r w:rsidR="002F1EB4" w:rsidRPr="00F92C80">
        <w:t xml:space="preserve"> </w:t>
      </w:r>
    </w:p>
    <w:p w14:paraId="2F4C9137" w14:textId="77777777" w:rsidR="0031438A" w:rsidRPr="0031438A" w:rsidRDefault="0031438A" w:rsidP="002F1EB4">
      <w:pPr>
        <w:pStyle w:val="BodyText"/>
      </w:pPr>
    </w:p>
    <w:p w14:paraId="276BB29D" w14:textId="77777777" w:rsidR="002F1EB4" w:rsidRPr="00F92C80" w:rsidRDefault="002F1EB4" w:rsidP="002F1EB4">
      <w:pPr>
        <w:pStyle w:val="BodyText"/>
        <w:rPr>
          <w:color w:val="000000"/>
        </w:rPr>
      </w:pPr>
      <w:r w:rsidRPr="00F92C80">
        <w:rPr>
          <w:color w:val="000000"/>
        </w:rPr>
        <w:t xml:space="preserve">The equation below refers to an availability type calculation, i.e. the average over the continuity time interval (CTI) that the service is available </w:t>
      </w:r>
      <w:r w:rsidRPr="00F92C80">
        <w:rPr>
          <w:color w:val="000000"/>
          <w:u w:val="single"/>
        </w:rPr>
        <w:t>or</w:t>
      </w:r>
      <w:r w:rsidRPr="00F92C80">
        <w:rPr>
          <w:color w:val="000000"/>
        </w:rPr>
        <w:t xml:space="preserve"> the probability that the service is available at any instant during the CTI. It is more appropriate to calculate the probability that the service is available throughout the CTI. The suggested approach is given below:</w:t>
      </w:r>
    </w:p>
    <w:p w14:paraId="69AFFD63" w14:textId="77777777" w:rsidR="002F1EB4" w:rsidRPr="00F92C80" w:rsidRDefault="002F1EB4" w:rsidP="002F1EB4">
      <w:pPr>
        <w:pStyle w:val="BodyText"/>
      </w:pPr>
      <w:r w:rsidRPr="00F92C80">
        <w:t>Assuming the service is functioning at the beginning of the operation, then the probability that it is still functioning at a time (t) later is:</w:t>
      </w:r>
    </w:p>
    <w:p w14:paraId="1F989C54" w14:textId="77777777" w:rsidR="002F1EB4" w:rsidRPr="00F92C80" w:rsidRDefault="002F1EB4" w:rsidP="002F1EB4">
      <w:pPr>
        <w:pStyle w:val="BodyText"/>
        <w:tabs>
          <w:tab w:val="left" w:pos="1418"/>
        </w:tabs>
        <w:jc w:val="center"/>
        <w:rPr>
          <w:color w:val="000000"/>
        </w:rPr>
      </w:pPr>
      <w:r w:rsidRPr="00F92C80">
        <w:rPr>
          <w:color w:val="000000"/>
        </w:rPr>
        <w:t>C = exp (-t/MTBF)</w:t>
      </w:r>
    </w:p>
    <w:p w14:paraId="3CB2026E" w14:textId="77777777" w:rsidR="002F1EB4" w:rsidRPr="00F92C80" w:rsidRDefault="002F1EB4" w:rsidP="002F1EB4">
      <w:pPr>
        <w:pStyle w:val="BodyText"/>
        <w:tabs>
          <w:tab w:val="left" w:pos="1418"/>
        </w:tabs>
        <w:rPr>
          <w:color w:val="000000"/>
        </w:rPr>
      </w:pPr>
      <w:r w:rsidRPr="00F92C80">
        <w:rPr>
          <w:color w:val="000000"/>
        </w:rPr>
        <w:t>This is the standard expression for reliability and excludes scheduled outages (i.e. uses MTBF) assuming that planned outages will be notified and the operation will not take place. The probability that the service will be available after a time CTI, that is the continuity is then:</w:t>
      </w:r>
    </w:p>
    <w:p w14:paraId="14140D7B" w14:textId="77777777" w:rsidR="002F1EB4" w:rsidRPr="00F92C80" w:rsidRDefault="002F1EB4" w:rsidP="002F1EB4">
      <w:pPr>
        <w:pStyle w:val="BodyText"/>
        <w:tabs>
          <w:tab w:val="left" w:pos="1418"/>
        </w:tabs>
        <w:jc w:val="center"/>
        <w:rPr>
          <w:color w:val="000000"/>
        </w:rPr>
      </w:pPr>
      <w:r w:rsidRPr="00F92C80">
        <w:rPr>
          <w:color w:val="000000"/>
        </w:rPr>
        <w:t>C = exp (-CTI/MTBF)</w:t>
      </w:r>
    </w:p>
    <w:p w14:paraId="6055E127" w14:textId="77777777" w:rsidR="002F1EB4" w:rsidRPr="00F92C80" w:rsidRDefault="002F1EB4" w:rsidP="002F1EB4">
      <w:pPr>
        <w:pStyle w:val="BodyText"/>
        <w:tabs>
          <w:tab w:val="left" w:pos="1418"/>
        </w:tabs>
        <w:rPr>
          <w:color w:val="000000"/>
        </w:rPr>
      </w:pPr>
      <w:r w:rsidRPr="00F92C80">
        <w:rPr>
          <w:color w:val="000000"/>
        </w:rPr>
        <w:lastRenderedPageBreak/>
        <w:t>If MTBF is very much greater than CTI, this can be approximated to:</w:t>
      </w:r>
    </w:p>
    <w:p w14:paraId="59AB7B38" w14:textId="77777777" w:rsidR="002F1EB4" w:rsidRPr="00F92C80" w:rsidRDefault="002F1EB4" w:rsidP="002F1EB4">
      <w:pPr>
        <w:pStyle w:val="BodyText"/>
        <w:tabs>
          <w:tab w:val="left" w:pos="1418"/>
        </w:tabs>
        <w:jc w:val="center"/>
        <w:rPr>
          <w:color w:val="000000"/>
        </w:rPr>
      </w:pPr>
      <w:r w:rsidRPr="00F92C80">
        <w:rPr>
          <w:color w:val="000000"/>
        </w:rPr>
        <w:t>C = 1 – (CTI/MTBF)</w:t>
      </w:r>
    </w:p>
    <w:p w14:paraId="22A2FC52" w14:textId="77777777" w:rsidR="002F1EB4" w:rsidRPr="00F92C80" w:rsidRDefault="002F1EB4" w:rsidP="002F1EB4">
      <w:pPr>
        <w:pStyle w:val="BodyText"/>
        <w:rPr>
          <w:i/>
          <w:iCs/>
          <w:lang w:eastAsia="en-US"/>
        </w:rPr>
      </w:pPr>
      <w:r w:rsidRPr="00F92C80">
        <w:rPr>
          <w:lang w:eastAsia="en-US"/>
        </w:rPr>
        <w:t>Where</w:t>
      </w:r>
      <w:r w:rsidRPr="00F92C80">
        <w:rPr>
          <w:i/>
          <w:iCs/>
          <w:lang w:eastAsia="en-US"/>
        </w:rPr>
        <w:t>:</w:t>
      </w:r>
    </w:p>
    <w:p w14:paraId="61B69B9F" w14:textId="77777777" w:rsidR="002F1EB4" w:rsidRPr="00F92C80" w:rsidRDefault="002F1EB4" w:rsidP="002F1EB4">
      <w:pPr>
        <w:pStyle w:val="BodyText"/>
        <w:rPr>
          <w:i/>
          <w:iCs/>
        </w:rPr>
      </w:pPr>
      <w:r w:rsidRPr="00F92C80">
        <w:rPr>
          <w:b/>
          <w:bCs/>
          <w:i/>
          <w:iCs/>
        </w:rPr>
        <w:t>MTBF</w:t>
      </w:r>
      <w:r w:rsidRPr="00F92C80">
        <w:rPr>
          <w:i/>
          <w:iCs/>
        </w:rPr>
        <w:t xml:space="preserve"> = Mean time between failures; based on a 2 year averaging period</w:t>
      </w:r>
    </w:p>
    <w:p w14:paraId="357D07B1" w14:textId="77777777" w:rsidR="002F1EB4" w:rsidRPr="00F92C80" w:rsidRDefault="002F1EB4" w:rsidP="002F1EB4">
      <w:pPr>
        <w:pStyle w:val="BodyText"/>
        <w:rPr>
          <w:i/>
          <w:iCs/>
          <w:lang w:eastAsia="en-US"/>
        </w:rPr>
      </w:pPr>
      <w:r w:rsidRPr="00F92C80">
        <w:rPr>
          <w:b/>
          <w:bCs/>
          <w:i/>
          <w:iCs/>
          <w:lang w:eastAsia="en-US"/>
        </w:rPr>
        <w:t>CTI</w:t>
      </w:r>
      <w:r w:rsidRPr="00F92C80">
        <w:rPr>
          <w:i/>
          <w:iCs/>
          <w:lang w:eastAsia="en-US"/>
        </w:rPr>
        <w:t xml:space="preserve"> = Continuity time interval; in the case of maritime continuity, equal to </w:t>
      </w:r>
      <w:commentRangeStart w:id="366"/>
      <w:r w:rsidRPr="00F92C80">
        <w:rPr>
          <w:i/>
          <w:iCs/>
          <w:lang w:eastAsia="en-US"/>
        </w:rPr>
        <w:t>3 hours</w:t>
      </w:r>
      <w:commentRangeEnd w:id="366"/>
      <w:r w:rsidR="00CF0537">
        <w:rPr>
          <w:rStyle w:val="CommentReference"/>
        </w:rPr>
        <w:commentReference w:id="366"/>
      </w:r>
    </w:p>
    <w:p w14:paraId="189CDE7B" w14:textId="77777777" w:rsidR="002F1EB4" w:rsidRPr="00EF62CD" w:rsidRDefault="002F1EB4" w:rsidP="002F1EB4">
      <w:pPr>
        <w:pStyle w:val="BodyText"/>
        <w:tabs>
          <w:tab w:val="left" w:pos="1418"/>
        </w:tabs>
        <w:rPr>
          <w:color w:val="000000"/>
        </w:rPr>
      </w:pPr>
      <w:commentRangeStart w:id="367"/>
      <w:r w:rsidRPr="00F92C80">
        <w:t>There is no need to include the availability at the beginning of the time period of the operation because if there is no service, then the operation will not commence.</w:t>
      </w:r>
      <w:commentRangeEnd w:id="367"/>
      <w:r w:rsidR="00CF0537">
        <w:rPr>
          <w:rStyle w:val="CommentReference"/>
        </w:rPr>
        <w:commentReference w:id="367"/>
      </w:r>
    </w:p>
    <w:p w14:paraId="550FCB9B" w14:textId="77777777" w:rsidR="003F4757" w:rsidRDefault="003F4757" w:rsidP="000116A0"/>
    <w:p w14:paraId="5A02D89E" w14:textId="77777777" w:rsidR="003F4757" w:rsidRDefault="003F4757" w:rsidP="00D84043">
      <w:pPr>
        <w:pStyle w:val="Heading3"/>
        <w:rPr>
          <w:szCs w:val="24"/>
        </w:rPr>
      </w:pPr>
      <w:bookmarkStart w:id="368" w:name="_Toc367957119"/>
      <w:r w:rsidRPr="00D84043">
        <w:rPr>
          <w:szCs w:val="24"/>
        </w:rPr>
        <w:t>Integrity</w:t>
      </w:r>
      <w:r w:rsidR="00207658">
        <w:rPr>
          <w:szCs w:val="24"/>
        </w:rPr>
        <w:t xml:space="preserve"> verification</w:t>
      </w:r>
      <w:bookmarkEnd w:id="368"/>
    </w:p>
    <w:p w14:paraId="3A3D0109" w14:textId="77777777" w:rsidR="00207658" w:rsidRDefault="00207658" w:rsidP="00207658">
      <w:r w:rsidRPr="00207658">
        <w:rPr>
          <w:highlight w:val="yellow"/>
        </w:rPr>
        <w:t xml:space="preserve">Give example of how to calculate the </w:t>
      </w:r>
      <w:r>
        <w:rPr>
          <w:highlight w:val="yellow"/>
        </w:rPr>
        <w:t>integrity of the service</w:t>
      </w:r>
      <w:r w:rsidRPr="00207658">
        <w:rPr>
          <w:highlight w:val="yellow"/>
        </w:rPr>
        <w:t>?</w:t>
      </w:r>
      <w:r>
        <w:rPr>
          <w:highlight w:val="yellow"/>
        </w:rPr>
        <w:t xml:space="preserve">  How can a service provider know they have achieved the 10s TTA?</w:t>
      </w:r>
      <w:r w:rsidRPr="00207658">
        <w:rPr>
          <w:highlight w:val="yellow"/>
        </w:rPr>
        <w:t xml:space="preserve">  Should results be presented per port?  </w:t>
      </w:r>
    </w:p>
    <w:p w14:paraId="515D95BA" w14:textId="77777777" w:rsidR="00207658" w:rsidRPr="00207658" w:rsidRDefault="00207658" w:rsidP="00207658"/>
    <w:p w14:paraId="0E45EA26" w14:textId="77777777" w:rsidR="003F4757" w:rsidRDefault="003F4757" w:rsidP="00D84043">
      <w:pPr>
        <w:pStyle w:val="Heading3"/>
        <w:rPr>
          <w:szCs w:val="24"/>
        </w:rPr>
      </w:pPr>
      <w:bookmarkStart w:id="369" w:name="_Toc367957120"/>
      <w:r w:rsidRPr="00D84043">
        <w:rPr>
          <w:szCs w:val="24"/>
        </w:rPr>
        <w:t>Accuracy</w:t>
      </w:r>
      <w:r w:rsidR="00207658">
        <w:rPr>
          <w:szCs w:val="24"/>
        </w:rPr>
        <w:t xml:space="preserve"> verification</w:t>
      </w:r>
      <w:bookmarkEnd w:id="369"/>
    </w:p>
    <w:p w14:paraId="2B3464A9" w14:textId="77777777" w:rsidR="002F1EB4" w:rsidRDefault="002F1EB4" w:rsidP="002F1EB4">
      <w:pPr>
        <w:pStyle w:val="BodyText"/>
      </w:pPr>
      <w:r>
        <w:t xml:space="preserve">Where </w:t>
      </w:r>
      <w:commentRangeStart w:id="370"/>
      <w:r>
        <w:t>differential Loran is</w:t>
      </w:r>
      <w:commentRangeEnd w:id="370"/>
      <w:r w:rsidR="00CF0537">
        <w:rPr>
          <w:rStyle w:val="CommentReference"/>
        </w:rPr>
        <w:commentReference w:id="370"/>
      </w:r>
      <w:r>
        <w:t xml:space="preserve"> provided to improve the accuracy level e.g. in Port and port approach areas, t</w:t>
      </w:r>
      <w:r w:rsidRPr="00F92C80">
        <w:t xml:space="preserve">he absolute horizontal accuracy should be better than </w:t>
      </w:r>
      <w:commentRangeStart w:id="371"/>
      <w:r>
        <w:t>20</w:t>
      </w:r>
      <w:r w:rsidRPr="00F92C80">
        <w:t xml:space="preserve">m </w:t>
      </w:r>
      <w:commentRangeEnd w:id="371"/>
      <w:r w:rsidR="00CF0537">
        <w:rPr>
          <w:rStyle w:val="CommentReference"/>
        </w:rPr>
        <w:commentReference w:id="371"/>
      </w:r>
      <w:r w:rsidRPr="00F92C80">
        <w:t xml:space="preserve">at the 95% probability level within the published coverage area.   The </w:t>
      </w:r>
      <w:commentRangeStart w:id="372"/>
      <w:r w:rsidRPr="00F92C80">
        <w:t>alert level</w:t>
      </w:r>
      <w:commentRangeEnd w:id="372"/>
      <w:r w:rsidR="00CF0537">
        <w:rPr>
          <w:rStyle w:val="CommentReference"/>
        </w:rPr>
        <w:commentReference w:id="372"/>
      </w:r>
      <w:r w:rsidRPr="00F92C80">
        <w:t xml:space="preserve"> is 2.5 times the accuracy as stated in IMO A915 (22).</w:t>
      </w:r>
    </w:p>
    <w:p w14:paraId="14066B5C" w14:textId="77777777" w:rsidR="002F1EB4" w:rsidRPr="00F92C80" w:rsidRDefault="002F1EB4" w:rsidP="002F1EB4">
      <w:pPr>
        <w:pStyle w:val="BodyText"/>
      </w:pPr>
      <w:r>
        <w:t>T</w:t>
      </w:r>
      <w:r w:rsidRPr="00F92C80">
        <w:t xml:space="preserve">o achieve this level of accuracy, </w:t>
      </w:r>
      <w:r>
        <w:t>the effective centre of the transmission antenna</w:t>
      </w:r>
      <w:r w:rsidRPr="00F92C80">
        <w:t xml:space="preserve"> should be surveyed to a </w:t>
      </w:r>
      <w:r>
        <w:t>2</w:t>
      </w:r>
      <w:r w:rsidRPr="00F92C80">
        <w:t xml:space="preserve">D accuracy of better than </w:t>
      </w:r>
      <w:r>
        <w:t>1 metre</w:t>
      </w:r>
      <w:r w:rsidRPr="00F92C80">
        <w:t>.</w:t>
      </w:r>
      <w:r>
        <w:t xml:space="preserve"> The time of emission requires to be corrected for the length of transmission lines between transmitter and antenna.</w:t>
      </w:r>
    </w:p>
    <w:p w14:paraId="5551523B" w14:textId="77777777" w:rsidR="00207658" w:rsidRPr="00207658" w:rsidRDefault="00207658" w:rsidP="00207658"/>
    <w:p w14:paraId="2BCC88E9" w14:textId="77777777" w:rsidR="003F4757" w:rsidRDefault="003F4757" w:rsidP="005F53A2">
      <w:pPr>
        <w:pStyle w:val="Heading1"/>
      </w:pPr>
      <w:bookmarkStart w:id="373" w:name="_Toc359496675"/>
      <w:bookmarkStart w:id="374" w:name="_Toc367957121"/>
      <w:bookmarkEnd w:id="373"/>
      <w:r>
        <w:t>References</w:t>
      </w:r>
      <w:bookmarkEnd w:id="374"/>
    </w:p>
    <w:p w14:paraId="60AD2690" w14:textId="77777777" w:rsidR="00E446EA" w:rsidRPr="003B0FE8" w:rsidRDefault="00E446EA">
      <w:pPr>
        <w:pStyle w:val="ListParagraph"/>
        <w:numPr>
          <w:ilvl w:val="0"/>
          <w:numId w:val="20"/>
        </w:numPr>
        <w:pPrChange w:id="375" w:author="alang" w:date="2013-09-26T11:32:00Z">
          <w:pPr/>
        </w:pPrChange>
      </w:pPr>
      <w:r w:rsidRPr="003B0FE8">
        <w:t xml:space="preserve">IMO Resolution A 115 (22) </w:t>
      </w:r>
    </w:p>
    <w:p w14:paraId="6DAD4CEF" w14:textId="77777777" w:rsidR="00E446EA" w:rsidRPr="00251EDC" w:rsidRDefault="00E446EA">
      <w:pPr>
        <w:pStyle w:val="ListParagraph"/>
        <w:numPr>
          <w:ilvl w:val="0"/>
          <w:numId w:val="20"/>
        </w:numPr>
        <w:pPrChange w:id="376" w:author="alang" w:date="2013-09-26T11:32:00Z">
          <w:pPr/>
        </w:pPrChange>
      </w:pPr>
      <w:r w:rsidRPr="00251EDC">
        <w:t>IMO Resolution A 818 (19)</w:t>
      </w:r>
    </w:p>
    <w:p w14:paraId="2C6D58DF" w14:textId="77777777" w:rsidR="00E446EA" w:rsidRPr="00251EDC" w:rsidRDefault="00E446EA">
      <w:pPr>
        <w:pStyle w:val="ListParagraph"/>
        <w:numPr>
          <w:ilvl w:val="0"/>
          <w:numId w:val="20"/>
        </w:numPr>
        <w:pPrChange w:id="377" w:author="alang" w:date="2013-09-26T11:32:00Z">
          <w:pPr/>
        </w:pPrChange>
      </w:pPr>
      <w:r w:rsidRPr="00251EDC">
        <w:t xml:space="preserve">IMO Resolution A-915 (22) </w:t>
      </w:r>
    </w:p>
    <w:p w14:paraId="79F73A26" w14:textId="77777777" w:rsidR="00E446EA" w:rsidRPr="00251EDC" w:rsidRDefault="00E446EA">
      <w:pPr>
        <w:pStyle w:val="ListParagraph"/>
        <w:numPr>
          <w:ilvl w:val="0"/>
          <w:numId w:val="20"/>
        </w:numPr>
        <w:pPrChange w:id="378" w:author="alang" w:date="2013-09-26T11:32:00Z">
          <w:pPr/>
        </w:pPrChange>
      </w:pPr>
      <w:r w:rsidRPr="00251EDC">
        <w:t xml:space="preserve">IMO Resolution A.953 (23) </w:t>
      </w:r>
    </w:p>
    <w:p w14:paraId="1C7ECD87" w14:textId="77777777" w:rsidR="00E446EA" w:rsidRPr="00251EDC" w:rsidRDefault="00E446EA">
      <w:pPr>
        <w:pStyle w:val="ListParagraph"/>
        <w:numPr>
          <w:ilvl w:val="0"/>
          <w:numId w:val="20"/>
        </w:numPr>
        <w:pPrChange w:id="379" w:author="alang" w:date="2013-09-26T11:32:00Z">
          <w:pPr/>
        </w:pPrChange>
      </w:pPr>
      <w:r w:rsidRPr="00251EDC">
        <w:t>IMO Resolution A.1046 (27)</w:t>
      </w:r>
    </w:p>
    <w:p w14:paraId="479F6220" w14:textId="77777777" w:rsidR="000308EB" w:rsidRPr="003B0FE8" w:rsidRDefault="000308EB" w:rsidP="003B0FE8">
      <w:pPr>
        <w:rPr>
          <w:sz w:val="10"/>
          <w:rPrChange w:id="380" w:author="alang" w:date="2013-09-26T11:31:00Z">
            <w:rPr/>
          </w:rPrChange>
        </w:rPr>
      </w:pPr>
    </w:p>
    <w:p w14:paraId="4884344D" w14:textId="77777777" w:rsidR="000308EB" w:rsidRPr="00251EDC" w:rsidRDefault="000308EB">
      <w:pPr>
        <w:pStyle w:val="ListParagraph"/>
        <w:numPr>
          <w:ilvl w:val="0"/>
          <w:numId w:val="20"/>
        </w:numPr>
        <w:pPrChange w:id="381" w:author="alang" w:date="2013-09-26T11:32:00Z">
          <w:pPr/>
        </w:pPrChange>
      </w:pPr>
      <w:r w:rsidRPr="003B0FE8">
        <w:t>Draft Minimum Performance Standards for Marine eLoran Receiving Equipment, RTCM, July 2013</w:t>
      </w:r>
    </w:p>
    <w:p w14:paraId="12D73D2D" w14:textId="77777777" w:rsidR="00684704" w:rsidRPr="00251EDC" w:rsidRDefault="00684704">
      <w:pPr>
        <w:pStyle w:val="ListParagraph"/>
        <w:numPr>
          <w:ilvl w:val="0"/>
          <w:numId w:val="20"/>
        </w:numPr>
        <w:pPrChange w:id="382" w:author="alang" w:date="2013-09-26T11:32:00Z">
          <w:pPr/>
        </w:pPrChange>
      </w:pPr>
      <w:r w:rsidRPr="00251EDC">
        <w:t xml:space="preserve">Enhanced Loran (eLoran) Definition Document Version 1.0, 16 October 2007 </w:t>
      </w:r>
    </w:p>
    <w:p w14:paraId="66529A99" w14:textId="77777777" w:rsidR="00684704" w:rsidRPr="00251EDC" w:rsidRDefault="00684704">
      <w:pPr>
        <w:pStyle w:val="ListParagraph"/>
        <w:numPr>
          <w:ilvl w:val="0"/>
          <w:numId w:val="20"/>
        </w:numPr>
        <w:pPrChange w:id="383" w:author="alang" w:date="2013-09-26T11:32:00Z">
          <w:pPr/>
        </w:pPrChange>
      </w:pPr>
      <w:r w:rsidRPr="00251EDC">
        <w:t xml:space="preserve">Enhanced Loran (eLoran) LORIPP/LORAPP Draft Specification of the eLoran System, Rev. 4.0 </w:t>
      </w:r>
    </w:p>
    <w:p w14:paraId="0A01C2B7" w14:textId="77777777" w:rsidR="00684704" w:rsidRPr="00251EDC" w:rsidRDefault="00684704">
      <w:pPr>
        <w:pStyle w:val="ListParagraph"/>
        <w:numPr>
          <w:ilvl w:val="0"/>
          <w:numId w:val="20"/>
        </w:numPr>
        <w:pPrChange w:id="384" w:author="alang" w:date="2013-09-26T11:32:00Z">
          <w:pPr/>
        </w:pPrChange>
      </w:pPr>
      <w:r w:rsidRPr="00251EDC">
        <w:t>Loran's Capability to Mitigate the Impact of a GPS Outage on GPS Position, Navigation, and Time Applications; Prepared for the Federal Aviation Administration, Vice President for Technical Operations, Navigation Services Directorate; dated 31 March 2004</w:t>
      </w:r>
      <w:r w:rsidRPr="00251EDC">
        <w:cr/>
        <w:t>IEC 60721-3-6:1987, Classification of environmental conditions – Part 3: Classification of groups of environmental parameters and their severities – Ship environment</w:t>
      </w:r>
    </w:p>
    <w:p w14:paraId="0097A5E0" w14:textId="77777777" w:rsidR="000308EB" w:rsidRPr="00251EDC" w:rsidRDefault="00684704">
      <w:pPr>
        <w:pStyle w:val="ListParagraph"/>
        <w:numPr>
          <w:ilvl w:val="0"/>
          <w:numId w:val="20"/>
        </w:numPr>
        <w:pPrChange w:id="385" w:author="alang" w:date="2013-09-26T11:32:00Z">
          <w:pPr/>
        </w:pPrChange>
      </w:pPr>
      <w:r w:rsidRPr="00251EDC">
        <w:t>IEC 60945, Maritime navigation and radiocommunication equipment and systems – General requirements – Methods of testing and required test results</w:t>
      </w:r>
    </w:p>
    <w:p w14:paraId="54C3291D" w14:textId="77777777" w:rsidR="00D017EB" w:rsidRPr="00251EDC" w:rsidRDefault="00D017EB">
      <w:pPr>
        <w:pStyle w:val="ListParagraph"/>
        <w:numPr>
          <w:ilvl w:val="0"/>
          <w:numId w:val="20"/>
        </w:numPr>
        <w:pPrChange w:id="386" w:author="alang" w:date="2013-09-26T11:32:00Z">
          <w:pPr>
            <w:autoSpaceDE w:val="0"/>
            <w:autoSpaceDN w:val="0"/>
            <w:adjustRightInd w:val="0"/>
            <w:spacing w:before="0" w:after="0"/>
          </w:pPr>
        </w:pPrChange>
      </w:pPr>
      <w:r w:rsidRPr="00251EDC">
        <w:t xml:space="preserve">IEC 61162 (all parts), Maritime navigation and radiocommunication equipment and systems – Digital interfaces </w:t>
      </w:r>
    </w:p>
    <w:p w14:paraId="5E0D13DA" w14:textId="77777777" w:rsidR="00D017EB" w:rsidRPr="00251EDC" w:rsidRDefault="00D017EB">
      <w:pPr>
        <w:pStyle w:val="ListParagraph"/>
        <w:numPr>
          <w:ilvl w:val="0"/>
          <w:numId w:val="20"/>
        </w:numPr>
        <w:pPrChange w:id="387" w:author="alang" w:date="2013-09-26T11:32:00Z">
          <w:pPr>
            <w:autoSpaceDE w:val="0"/>
            <w:autoSpaceDN w:val="0"/>
            <w:adjustRightInd w:val="0"/>
            <w:spacing w:before="0" w:after="0"/>
          </w:pPr>
        </w:pPrChange>
      </w:pPr>
      <w:r w:rsidRPr="00251EDC">
        <w:lastRenderedPageBreak/>
        <w:t xml:space="preserve">IEC 61108-1 Maritime navigation and radiocommunication equipment and systems –Global navigation satellite systems (GNSS) </w:t>
      </w:r>
    </w:p>
    <w:p w14:paraId="36BF8117" w14:textId="77777777" w:rsidR="00D017EB" w:rsidRPr="00251EDC" w:rsidRDefault="00D017EB">
      <w:pPr>
        <w:pStyle w:val="ListParagraph"/>
        <w:numPr>
          <w:ilvl w:val="0"/>
          <w:numId w:val="20"/>
        </w:numPr>
        <w:pPrChange w:id="388" w:author="alang" w:date="2013-09-26T11:32:00Z">
          <w:pPr>
            <w:autoSpaceDE w:val="0"/>
            <w:autoSpaceDN w:val="0"/>
            <w:adjustRightInd w:val="0"/>
            <w:spacing w:before="0" w:after="0"/>
          </w:pPr>
        </w:pPrChange>
      </w:pPr>
      <w:r w:rsidRPr="00251EDC">
        <w:t>IMO resolution A.818 (19):1995, Performance Standards for Shipborne LORAN-C and CHAYKA Receivers</w:t>
      </w:r>
    </w:p>
    <w:p w14:paraId="6BC82299" w14:textId="77777777" w:rsidR="00D017EB" w:rsidRPr="00251EDC" w:rsidRDefault="00D017EB">
      <w:pPr>
        <w:pStyle w:val="ListParagraph"/>
        <w:numPr>
          <w:ilvl w:val="0"/>
          <w:numId w:val="20"/>
        </w:numPr>
        <w:pPrChange w:id="389" w:author="alang" w:date="2013-09-26T11:32:00Z">
          <w:pPr>
            <w:autoSpaceDE w:val="0"/>
            <w:autoSpaceDN w:val="0"/>
            <w:adjustRightInd w:val="0"/>
            <w:spacing w:before="0" w:after="0"/>
          </w:pPr>
        </w:pPrChange>
      </w:pPr>
      <w:r w:rsidRPr="00251EDC">
        <w:t>IMO Resolution A.529(13):1983 , Accuracy standards for navigation</w:t>
      </w:r>
    </w:p>
    <w:p w14:paraId="77E44037" w14:textId="77777777" w:rsidR="00D017EB" w:rsidRPr="00251EDC" w:rsidRDefault="00D017EB">
      <w:pPr>
        <w:pStyle w:val="ListParagraph"/>
        <w:numPr>
          <w:ilvl w:val="0"/>
          <w:numId w:val="20"/>
        </w:numPr>
        <w:pPrChange w:id="390" w:author="alang" w:date="2013-09-26T11:32:00Z">
          <w:pPr>
            <w:autoSpaceDE w:val="0"/>
            <w:autoSpaceDN w:val="0"/>
            <w:adjustRightInd w:val="0"/>
            <w:spacing w:before="0" w:after="0"/>
          </w:pPr>
        </w:pPrChange>
      </w:pPr>
      <w:r w:rsidRPr="00251EDC">
        <w:t>IMO Resolution A.694(17):1991, General requirements for shipborne radio equipment forming part of the Global maritime distress and safety system (GMDSS) and for electronic navigational aids</w:t>
      </w:r>
    </w:p>
    <w:p w14:paraId="0A8068E8" w14:textId="77777777" w:rsidR="00D017EB" w:rsidRPr="00251EDC" w:rsidRDefault="00D017EB">
      <w:pPr>
        <w:pStyle w:val="ListParagraph"/>
        <w:numPr>
          <w:ilvl w:val="0"/>
          <w:numId w:val="20"/>
        </w:numPr>
        <w:pPrChange w:id="391" w:author="alang" w:date="2013-09-26T11:32:00Z">
          <w:pPr>
            <w:autoSpaceDE w:val="0"/>
            <w:autoSpaceDN w:val="0"/>
            <w:adjustRightInd w:val="0"/>
            <w:spacing w:before="0" w:after="0"/>
          </w:pPr>
        </w:pPrChange>
      </w:pPr>
      <w:r w:rsidRPr="00251EDC">
        <w:t>IMO Resolution A.915(22):2002, Revised Maritime Policy And Requirements For A Future Global Navigation Satellite System (GNSS)</w:t>
      </w:r>
    </w:p>
    <w:p w14:paraId="7B45478C" w14:textId="77777777" w:rsidR="00D017EB" w:rsidRPr="00251EDC" w:rsidRDefault="00D017EB">
      <w:pPr>
        <w:pStyle w:val="ListParagraph"/>
        <w:numPr>
          <w:ilvl w:val="0"/>
          <w:numId w:val="20"/>
        </w:numPr>
        <w:pPrChange w:id="392" w:author="alang" w:date="2013-09-26T11:32:00Z">
          <w:pPr>
            <w:autoSpaceDE w:val="0"/>
            <w:autoSpaceDN w:val="0"/>
            <w:adjustRightInd w:val="0"/>
            <w:spacing w:before="0" w:after="0"/>
          </w:pPr>
        </w:pPrChange>
      </w:pPr>
      <w:r w:rsidRPr="00251EDC">
        <w:t>IMO Resolution A.953 (23):2004, Worldwide radionavigation system</w:t>
      </w:r>
    </w:p>
    <w:p w14:paraId="2BD6B9B3" w14:textId="77777777" w:rsidR="00D017EB" w:rsidRPr="00251EDC" w:rsidRDefault="00D017EB">
      <w:pPr>
        <w:pStyle w:val="ListParagraph"/>
        <w:numPr>
          <w:ilvl w:val="0"/>
          <w:numId w:val="20"/>
        </w:numPr>
        <w:pPrChange w:id="393" w:author="alang" w:date="2013-09-26T11:32:00Z">
          <w:pPr>
            <w:autoSpaceDE w:val="0"/>
            <w:autoSpaceDN w:val="0"/>
            <w:adjustRightInd w:val="0"/>
            <w:spacing w:before="0" w:after="0"/>
          </w:pPr>
        </w:pPrChange>
      </w:pPr>
      <w:r w:rsidRPr="00251EDC">
        <w:t>IMO Resolution MSC.112(73):2000, Performance standards for shipborne global positioning system (GPS) receiver equipment</w:t>
      </w:r>
    </w:p>
    <w:p w14:paraId="679EDAF9" w14:textId="77777777" w:rsidR="00D017EB" w:rsidRPr="00251EDC" w:rsidRDefault="00D017EB">
      <w:pPr>
        <w:pStyle w:val="ListParagraph"/>
        <w:numPr>
          <w:ilvl w:val="0"/>
          <w:numId w:val="20"/>
        </w:numPr>
        <w:pPrChange w:id="394" w:author="alang" w:date="2013-09-26T11:32:00Z">
          <w:pPr>
            <w:autoSpaceDE w:val="0"/>
            <w:autoSpaceDN w:val="0"/>
            <w:adjustRightInd w:val="0"/>
            <w:spacing w:before="0" w:after="0"/>
          </w:pPr>
        </w:pPrChange>
      </w:pPr>
      <w:r w:rsidRPr="00251EDC">
        <w:t>IMO Resolution MSC.114(73):2000, Performance standards for shipborne DGPS and DGLONASS maritime radio beacon receiver equipment</w:t>
      </w:r>
    </w:p>
    <w:p w14:paraId="54435F38" w14:textId="77777777" w:rsidR="00D017EB" w:rsidRPr="00251EDC" w:rsidRDefault="00D017EB">
      <w:pPr>
        <w:pStyle w:val="ListParagraph"/>
        <w:numPr>
          <w:ilvl w:val="0"/>
          <w:numId w:val="20"/>
        </w:numPr>
        <w:pPrChange w:id="395" w:author="alang" w:date="2013-09-26T11:32:00Z">
          <w:pPr>
            <w:autoSpaceDE w:val="0"/>
            <w:autoSpaceDN w:val="0"/>
            <w:adjustRightInd w:val="0"/>
            <w:spacing w:before="0" w:after="0"/>
          </w:pPr>
        </w:pPrChange>
      </w:pPr>
      <w:r w:rsidRPr="00251EDC">
        <w:t>ITU-R Recommendation M.589-2*, Technical characteristics of methods of data transmission and interference protection for radionavigation services in the frequency bands between 70 and 130 kHz</w:t>
      </w:r>
    </w:p>
    <w:p w14:paraId="37A8BC3D" w14:textId="77777777" w:rsidR="00D017EB" w:rsidRPr="00251EDC" w:rsidRDefault="00D017EB">
      <w:pPr>
        <w:pStyle w:val="ListParagraph"/>
        <w:numPr>
          <w:ilvl w:val="0"/>
          <w:numId w:val="20"/>
        </w:numPr>
        <w:pPrChange w:id="396" w:author="alang" w:date="2013-09-26T11:32:00Z">
          <w:pPr>
            <w:autoSpaceDE w:val="0"/>
            <w:autoSpaceDN w:val="0"/>
            <w:adjustRightInd w:val="0"/>
            <w:spacing w:before="0" w:after="0"/>
          </w:pPr>
        </w:pPrChange>
      </w:pPr>
      <w:r w:rsidRPr="00251EDC">
        <w:t>NMEA 0183 rev 4 Standard for Interfacing Marine Electronic Devices.</w:t>
      </w:r>
    </w:p>
    <w:p w14:paraId="5F4A4248" w14:textId="77777777" w:rsidR="00D017EB" w:rsidRPr="00251EDC" w:rsidRDefault="00D017EB">
      <w:pPr>
        <w:pStyle w:val="ListParagraph"/>
        <w:numPr>
          <w:ilvl w:val="0"/>
          <w:numId w:val="20"/>
        </w:numPr>
        <w:pPrChange w:id="397" w:author="alang" w:date="2013-09-26T11:32:00Z">
          <w:pPr>
            <w:autoSpaceDE w:val="0"/>
            <w:autoSpaceDN w:val="0"/>
            <w:adjustRightInd w:val="0"/>
            <w:spacing w:before="0" w:after="0"/>
          </w:pPr>
        </w:pPrChange>
      </w:pPr>
      <w:r w:rsidRPr="00251EDC">
        <w:t>NMEA 2000 rev  Standard for Interfacing Marine Electronic Devices.</w:t>
      </w:r>
    </w:p>
    <w:p w14:paraId="3EDDA0FE" w14:textId="77777777" w:rsidR="00D017EB" w:rsidRPr="003B0FE8" w:rsidRDefault="00D017EB" w:rsidP="003B0FE8">
      <w:pPr>
        <w:rPr>
          <w:sz w:val="10"/>
          <w:rPrChange w:id="398" w:author="alang" w:date="2013-09-26T11:31:00Z">
            <w:rPr/>
          </w:rPrChange>
        </w:rPr>
      </w:pPr>
    </w:p>
    <w:p w14:paraId="57760C22" w14:textId="77777777" w:rsidR="0031438A" w:rsidRPr="00251EDC" w:rsidRDefault="0031438A">
      <w:pPr>
        <w:pStyle w:val="ListParagraph"/>
        <w:numPr>
          <w:ilvl w:val="0"/>
          <w:numId w:val="20"/>
        </w:numPr>
        <w:pPrChange w:id="399" w:author="alang" w:date="2013-09-26T11:32:00Z">
          <w:pPr>
            <w:autoSpaceDE w:val="0"/>
            <w:autoSpaceDN w:val="0"/>
            <w:adjustRightInd w:val="0"/>
          </w:pPr>
        </w:pPrChange>
      </w:pPr>
      <w:r w:rsidRPr="003B0FE8">
        <w:t>Specification of the Transmitted Loran-C Signal</w:t>
      </w:r>
      <w:r w:rsidRPr="00251EDC">
        <w:t>, COMDTINST M 18582.4A, 1994. United States Coast Guard.</w:t>
      </w:r>
    </w:p>
    <w:p w14:paraId="66BC68B7" w14:textId="77777777" w:rsidR="0031438A" w:rsidRPr="003B0FE8" w:rsidRDefault="0031438A">
      <w:pPr>
        <w:rPr>
          <w:rFonts w:cs="Arial"/>
          <w:color w:val="0000FF"/>
          <w:sz w:val="14"/>
          <w:szCs w:val="24"/>
          <w:rPrChange w:id="400" w:author="alang" w:date="2013-09-26T11:31:00Z">
            <w:rPr>
              <w:rFonts w:cs="Arial"/>
              <w:color w:val="0000FF"/>
              <w:sz w:val="24"/>
              <w:szCs w:val="24"/>
            </w:rPr>
          </w:rPrChange>
        </w:rPr>
        <w:pPrChange w:id="401" w:author="alang" w:date="2013-09-26T11:32:00Z">
          <w:pPr>
            <w:autoSpaceDE w:val="0"/>
            <w:autoSpaceDN w:val="0"/>
            <w:adjustRightInd w:val="0"/>
          </w:pPr>
        </w:pPrChange>
      </w:pPr>
    </w:p>
    <w:p w14:paraId="650A11B0" w14:textId="77777777" w:rsidR="0031438A" w:rsidRPr="00251EDC" w:rsidRDefault="0031438A">
      <w:pPr>
        <w:pStyle w:val="ListParagraph"/>
        <w:numPr>
          <w:ilvl w:val="0"/>
          <w:numId w:val="20"/>
        </w:numPr>
        <w:pPrChange w:id="402" w:author="alang" w:date="2013-09-26T11:32:00Z">
          <w:pPr>
            <w:autoSpaceDE w:val="0"/>
            <w:autoSpaceDN w:val="0"/>
            <w:adjustRightInd w:val="0"/>
          </w:pPr>
        </w:pPrChange>
      </w:pPr>
      <w:r w:rsidRPr="003B0FE8">
        <w:t xml:space="preserve">eLoran; Securing Positioning, Navigation and Timing for Europe’s Future, Prepared by the </w:t>
      </w:r>
      <w:r w:rsidRPr="00251EDC">
        <w:t>European eLoran Forum, April 2008</w:t>
      </w:r>
    </w:p>
    <w:p w14:paraId="4E558BA4" w14:textId="77777777" w:rsidR="0031438A" w:rsidRPr="003B0FE8" w:rsidRDefault="0031438A">
      <w:pPr>
        <w:rPr>
          <w:color w:val="0000FF"/>
          <w:sz w:val="14"/>
          <w:szCs w:val="24"/>
          <w:rPrChange w:id="403" w:author="alang" w:date="2013-09-26T11:31:00Z">
            <w:rPr>
              <w:color w:val="0000FF"/>
              <w:sz w:val="24"/>
              <w:szCs w:val="24"/>
            </w:rPr>
          </w:rPrChange>
        </w:rPr>
        <w:pPrChange w:id="404" w:author="alang" w:date="2013-09-26T11:32:00Z">
          <w:pPr>
            <w:autoSpaceDE w:val="0"/>
            <w:autoSpaceDN w:val="0"/>
            <w:adjustRightInd w:val="0"/>
          </w:pPr>
        </w:pPrChange>
      </w:pPr>
    </w:p>
    <w:p w14:paraId="42DAF256" w14:textId="77777777" w:rsidR="0031438A" w:rsidRPr="00251EDC" w:rsidRDefault="0031438A">
      <w:pPr>
        <w:pStyle w:val="ListParagraph"/>
        <w:numPr>
          <w:ilvl w:val="0"/>
          <w:numId w:val="20"/>
        </w:numPr>
        <w:rPr>
          <w:lang w:val="pt-PT"/>
        </w:rPr>
        <w:pPrChange w:id="405" w:author="alang" w:date="2013-09-26T11:32:00Z">
          <w:pPr>
            <w:pStyle w:val="Default"/>
            <w:jc w:val="both"/>
          </w:pPr>
        </w:pPrChange>
      </w:pPr>
      <w:r w:rsidRPr="003B0FE8">
        <w:rPr>
          <w:lang w:val="pt-PT"/>
        </w:rPr>
        <w:t>Enhanced Loran (</w:t>
      </w:r>
      <w:r w:rsidRPr="003B0FE8">
        <w:rPr>
          <w:i/>
          <w:iCs/>
          <w:lang w:val="pt-PT"/>
        </w:rPr>
        <w:t>eLoran</w:t>
      </w:r>
      <w:r w:rsidRPr="00251EDC">
        <w:rPr>
          <w:lang w:val="pt-PT"/>
        </w:rPr>
        <w:t xml:space="preserve">) Definition Document, International Loran Association,  2007 </w:t>
      </w:r>
    </w:p>
    <w:p w14:paraId="648FAC53" w14:textId="77777777" w:rsidR="0031438A" w:rsidRPr="003B0FE8" w:rsidRDefault="0031438A">
      <w:pPr>
        <w:rPr>
          <w:bCs/>
          <w:color w:val="0000FF"/>
          <w:sz w:val="14"/>
          <w:szCs w:val="24"/>
          <w:lang w:val="pt-PT" w:eastAsia="en-GB"/>
          <w:rPrChange w:id="406" w:author="alang" w:date="2013-09-26T11:31:00Z">
            <w:rPr>
              <w:bCs/>
              <w:color w:val="0000FF"/>
              <w:sz w:val="24"/>
              <w:szCs w:val="24"/>
              <w:lang w:val="pt-PT" w:eastAsia="en-GB"/>
            </w:rPr>
          </w:rPrChange>
        </w:rPr>
        <w:pPrChange w:id="407" w:author="alang" w:date="2013-09-26T11:32:00Z">
          <w:pPr>
            <w:autoSpaceDE w:val="0"/>
            <w:autoSpaceDN w:val="0"/>
            <w:adjustRightInd w:val="0"/>
          </w:pPr>
        </w:pPrChange>
      </w:pPr>
    </w:p>
    <w:p w14:paraId="76D2D93F" w14:textId="77777777" w:rsidR="0031438A" w:rsidRPr="00251EDC" w:rsidRDefault="0031438A">
      <w:pPr>
        <w:pStyle w:val="ListParagraph"/>
        <w:numPr>
          <w:ilvl w:val="0"/>
          <w:numId w:val="20"/>
        </w:numPr>
        <w:pPrChange w:id="408" w:author="alang" w:date="2013-09-26T11:32:00Z">
          <w:pPr>
            <w:autoSpaceDE w:val="0"/>
            <w:autoSpaceDN w:val="0"/>
            <w:adjustRightInd w:val="0"/>
          </w:pPr>
        </w:pPrChange>
      </w:pPr>
      <w:r w:rsidRPr="003B0FE8">
        <w:t>Independent Assessment Team (IAT) Summary of Initial Findings on eLoran, Institute for Defense Analyses, January 2009</w:t>
      </w:r>
    </w:p>
    <w:p w14:paraId="11E531B6" w14:textId="77777777" w:rsidR="0031438A" w:rsidRPr="003B0FE8" w:rsidRDefault="0031438A">
      <w:pPr>
        <w:rPr>
          <w:color w:val="0000FF"/>
          <w:sz w:val="14"/>
          <w:szCs w:val="24"/>
          <w:lang w:eastAsia="en-GB"/>
          <w:rPrChange w:id="409" w:author="alang" w:date="2013-09-26T11:31:00Z">
            <w:rPr>
              <w:color w:val="0000FF"/>
              <w:sz w:val="24"/>
              <w:szCs w:val="24"/>
              <w:lang w:eastAsia="en-GB"/>
            </w:rPr>
          </w:rPrChange>
        </w:rPr>
        <w:pPrChange w:id="410" w:author="alang" w:date="2013-09-26T11:32:00Z">
          <w:pPr>
            <w:autoSpaceDE w:val="0"/>
            <w:autoSpaceDN w:val="0"/>
            <w:adjustRightInd w:val="0"/>
          </w:pPr>
        </w:pPrChange>
      </w:pPr>
    </w:p>
    <w:p w14:paraId="20B0D548" w14:textId="77777777" w:rsidR="0031438A" w:rsidRPr="00251EDC" w:rsidRDefault="0031438A">
      <w:pPr>
        <w:pStyle w:val="ListParagraph"/>
        <w:numPr>
          <w:ilvl w:val="0"/>
          <w:numId w:val="20"/>
        </w:numPr>
        <w:pPrChange w:id="411" w:author="alang" w:date="2013-09-26T11:32:00Z">
          <w:pPr/>
        </w:pPrChange>
      </w:pPr>
      <w:r w:rsidRPr="003B0FE8">
        <w:t>Minimum P</w:t>
      </w:r>
      <w:r w:rsidRPr="00251EDC">
        <w:t>erformance Standards for Marine Loran Receiving Equipment, Revision 0.6 DRAFT, April 20 2009, RTCM Special Committee 127</w:t>
      </w:r>
    </w:p>
    <w:p w14:paraId="3AF2ED8B" w14:textId="77777777" w:rsidR="0031438A" w:rsidRPr="00251EDC" w:rsidRDefault="0031438A">
      <w:pPr>
        <w:pStyle w:val="ListParagraph"/>
        <w:numPr>
          <w:ilvl w:val="0"/>
          <w:numId w:val="20"/>
        </w:numPr>
        <w:pPrChange w:id="412" w:author="alang" w:date="2013-09-26T11:32:00Z">
          <w:pPr>
            <w:pStyle w:val="BodyText"/>
          </w:pPr>
        </w:pPrChange>
      </w:pPr>
      <w:r w:rsidRPr="00251EDC">
        <w:t xml:space="preserve">LORIPP &amp; LORAPP reports </w:t>
      </w:r>
    </w:p>
    <w:p w14:paraId="148FC4CA" w14:textId="77777777" w:rsidR="0031438A" w:rsidRPr="00251EDC" w:rsidRDefault="0031438A">
      <w:pPr>
        <w:pStyle w:val="ListParagraph"/>
        <w:numPr>
          <w:ilvl w:val="0"/>
          <w:numId w:val="20"/>
        </w:numPr>
        <w:pPrChange w:id="413" w:author="alang" w:date="2013-09-26T11:32:00Z">
          <w:pPr>
            <w:pStyle w:val="BodyText"/>
          </w:pPr>
        </w:pPrChange>
      </w:pPr>
      <w:r w:rsidRPr="00251EDC">
        <w:t>US/Canada Loran agreement</w:t>
      </w:r>
    </w:p>
    <w:p w14:paraId="6A7D444F" w14:textId="77777777" w:rsidR="0031438A" w:rsidRPr="00251EDC" w:rsidRDefault="0031438A">
      <w:pPr>
        <w:pStyle w:val="ListParagraph"/>
        <w:numPr>
          <w:ilvl w:val="0"/>
          <w:numId w:val="20"/>
        </w:numPr>
        <w:pPrChange w:id="414" w:author="alang" w:date="2013-09-26T11:32:00Z">
          <w:pPr>
            <w:pStyle w:val="BodyText"/>
          </w:pPr>
        </w:pPrChange>
      </w:pPr>
      <w:r w:rsidRPr="00251EDC">
        <w:t>NELS Manual</w:t>
      </w:r>
    </w:p>
    <w:p w14:paraId="62B27D1D" w14:textId="77777777" w:rsidR="0031438A" w:rsidRPr="00251EDC" w:rsidRDefault="0031438A">
      <w:pPr>
        <w:pStyle w:val="ListParagraph"/>
        <w:numPr>
          <w:ilvl w:val="0"/>
          <w:numId w:val="20"/>
        </w:numPr>
        <w:pPrChange w:id="415" w:author="alang" w:date="2013-09-26T11:32:00Z">
          <w:pPr>
            <w:pStyle w:val="BodyText"/>
          </w:pPr>
        </w:pPrChange>
      </w:pPr>
      <w:r w:rsidRPr="00251EDC">
        <w:t>FERNS</w:t>
      </w:r>
    </w:p>
    <w:p w14:paraId="7476A962" w14:textId="77777777" w:rsidR="0031438A" w:rsidRPr="00251EDC" w:rsidRDefault="0031438A">
      <w:pPr>
        <w:pStyle w:val="ListParagraph"/>
        <w:numPr>
          <w:ilvl w:val="0"/>
          <w:numId w:val="20"/>
        </w:numPr>
        <w:pPrChange w:id="416" w:author="alang" w:date="2013-09-26T11:32:00Z">
          <w:pPr>
            <w:pStyle w:val="BodyText"/>
          </w:pPr>
        </w:pPrChange>
      </w:pPr>
      <w:r w:rsidRPr="00251EDC">
        <w:t>New Potential of Low-Frequency Radionavigation in the 21</w:t>
      </w:r>
      <w:r w:rsidRPr="00251EDC">
        <w:rPr>
          <w:vertAlign w:val="superscript"/>
        </w:rPr>
        <w:t>st</w:t>
      </w:r>
      <w:r w:rsidRPr="00251EDC">
        <w:t xml:space="preserve"> Century, Wouter J Pelgrum, 2006</w:t>
      </w:r>
    </w:p>
    <w:p w14:paraId="074D0B5E" w14:textId="77777777" w:rsidR="0031438A" w:rsidRDefault="0031438A" w:rsidP="0031438A"/>
    <w:p w14:paraId="31B9C4E1" w14:textId="77777777" w:rsidR="0031438A" w:rsidRPr="00AD32ED" w:rsidRDefault="0031438A" w:rsidP="0031438A"/>
    <w:p w14:paraId="3EC2BA43" w14:textId="77777777" w:rsidR="0031438A" w:rsidRPr="005F4F93" w:rsidRDefault="0031438A" w:rsidP="0031438A">
      <w:pPr>
        <w:pStyle w:val="BodyText"/>
        <w:numPr>
          <w:ilvl w:val="0"/>
          <w:numId w:val="19"/>
        </w:numPr>
        <w:rPr>
          <w:color w:val="FF0000"/>
        </w:rPr>
      </w:pPr>
      <w:r w:rsidRPr="005F4F93">
        <w:rPr>
          <w:color w:val="FF0000"/>
        </w:rPr>
        <w:t>International Telecommunications Union - Radiocommunication Sector (ITU-R),  Recommendation M.</w:t>
      </w:r>
      <w:r>
        <w:rPr>
          <w:color w:val="FF0000"/>
        </w:rPr>
        <w:t>589</w:t>
      </w:r>
      <w:r w:rsidRPr="005F4F93">
        <w:rPr>
          <w:color w:val="FF0000"/>
        </w:rPr>
        <w:t xml:space="preserve">-2, </w:t>
      </w:r>
    </w:p>
    <w:p w14:paraId="4F7083F7" w14:textId="77777777" w:rsidR="0031438A" w:rsidRPr="005F4F93" w:rsidRDefault="0031438A" w:rsidP="0031438A">
      <w:pPr>
        <w:pStyle w:val="BodyText"/>
        <w:numPr>
          <w:ilvl w:val="0"/>
          <w:numId w:val="19"/>
        </w:numPr>
        <w:rPr>
          <w:color w:val="FF0000"/>
        </w:rPr>
      </w:pPr>
      <w:r w:rsidRPr="005F4F93">
        <w:rPr>
          <w:color w:val="FF0000"/>
        </w:rPr>
        <w:t>IMO Resolution A.953(23), “World-Wide Radionavigation System”, Publications Section, International Maritime Organization, 4 Albert Embankment, London SE1 7SR, Tel: +44 1725873241, Fax: +44 1715873210</w:t>
      </w:r>
    </w:p>
    <w:p w14:paraId="2A837C97" w14:textId="77777777" w:rsidR="0031438A" w:rsidRPr="005F4F93" w:rsidRDefault="0031438A" w:rsidP="0031438A">
      <w:pPr>
        <w:pStyle w:val="BodyText"/>
        <w:numPr>
          <w:ilvl w:val="0"/>
          <w:numId w:val="19"/>
        </w:numPr>
        <w:rPr>
          <w:color w:val="FF0000"/>
        </w:rPr>
      </w:pPr>
      <w:r w:rsidRPr="005F4F93">
        <w:rPr>
          <w:color w:val="FF0000"/>
        </w:rPr>
        <w:lastRenderedPageBreak/>
        <w:t xml:space="preserve">IMO Resolution A.915(22), </w:t>
      </w:r>
      <w:r w:rsidRPr="005F4F93">
        <w:rPr>
          <w:i/>
          <w:color w:val="FF0000"/>
        </w:rPr>
        <w:t>“Maritime Policy for a Future Global Navigation Satellite System (GNSS)”</w:t>
      </w:r>
      <w:r w:rsidRPr="005F4F93">
        <w:rPr>
          <w:color w:val="FF0000"/>
        </w:rPr>
        <w:t>, Publications Section, International Maritime Organization, 4 Albert Embankment, London SE1 7SR, Tel: +44 1725873241, Fax: +44 1715873210</w:t>
      </w:r>
    </w:p>
    <w:p w14:paraId="114F68E0" w14:textId="77777777" w:rsidR="0031438A" w:rsidRPr="005F4F93" w:rsidRDefault="0031438A" w:rsidP="0031438A">
      <w:pPr>
        <w:pStyle w:val="BodyText"/>
        <w:numPr>
          <w:ilvl w:val="0"/>
          <w:numId w:val="19"/>
        </w:numPr>
        <w:rPr>
          <w:color w:val="FF0000"/>
        </w:rPr>
      </w:pPr>
      <w:r w:rsidRPr="005F4F93">
        <w:rPr>
          <w:color w:val="FF0000"/>
        </w:rPr>
        <w:t xml:space="preserve">ITU </w:t>
      </w:r>
      <w:r w:rsidRPr="005F4F93">
        <w:rPr>
          <w:i/>
          <w:color w:val="FF0000"/>
        </w:rPr>
        <w:t>Radio Regulations Volume 1, Geneva 1998.</w:t>
      </w:r>
    </w:p>
    <w:p w14:paraId="2E771FCF" w14:textId="77777777" w:rsidR="0031438A" w:rsidRPr="005F4F93" w:rsidRDefault="0031438A" w:rsidP="0031438A">
      <w:pPr>
        <w:pStyle w:val="BodyText"/>
        <w:numPr>
          <w:ilvl w:val="0"/>
          <w:numId w:val="19"/>
        </w:numPr>
        <w:rPr>
          <w:color w:val="FF0000"/>
        </w:rPr>
      </w:pPr>
      <w:r w:rsidRPr="005F4F93">
        <w:rPr>
          <w:color w:val="FF0000"/>
        </w:rPr>
        <w:t xml:space="preserve">ITU, </w:t>
      </w:r>
      <w:r w:rsidRPr="005F4F93">
        <w:rPr>
          <w:i/>
          <w:color w:val="FF0000"/>
        </w:rPr>
        <w:t>“Groundwave Propagation Curves for the frequencies between 10kHz and 30MHz”. ITU</w:t>
      </w:r>
      <w:r w:rsidRPr="005F4F93">
        <w:rPr>
          <w:i/>
          <w:color w:val="FF0000"/>
        </w:rPr>
        <w:noBreakHyphen/>
        <w:t>R P.368-7, Geneva 1992.</w:t>
      </w:r>
    </w:p>
    <w:p w14:paraId="2B0C1826" w14:textId="77777777" w:rsidR="0031438A" w:rsidRPr="005F4F93" w:rsidRDefault="0031438A" w:rsidP="0031438A">
      <w:pPr>
        <w:pStyle w:val="BodyText"/>
        <w:numPr>
          <w:ilvl w:val="0"/>
          <w:numId w:val="19"/>
        </w:numPr>
        <w:rPr>
          <w:color w:val="FF0000"/>
        </w:rPr>
      </w:pPr>
      <w:r w:rsidRPr="005F4F93">
        <w:rPr>
          <w:color w:val="FF0000"/>
        </w:rPr>
        <w:t xml:space="preserve">ITU, </w:t>
      </w:r>
      <w:r w:rsidRPr="005F4F93">
        <w:rPr>
          <w:i/>
          <w:color w:val="FF0000"/>
        </w:rPr>
        <w:t>“World Atlas of Ground Conductivities,”</w:t>
      </w:r>
      <w:r w:rsidRPr="005F4F93">
        <w:rPr>
          <w:color w:val="FF0000"/>
        </w:rPr>
        <w:t xml:space="preserve"> ITU-RP.832-2, Geneva 1999.</w:t>
      </w:r>
    </w:p>
    <w:p w14:paraId="0A073C61" w14:textId="77777777" w:rsidR="0031438A" w:rsidRPr="00E446EA" w:rsidRDefault="0031438A" w:rsidP="00684704">
      <w:pPr>
        <w:sectPr w:rsidR="0031438A" w:rsidRPr="00E446EA" w:rsidSect="00032D66">
          <w:headerReference w:type="default" r:id="rId14"/>
          <w:footerReference w:type="even" r:id="rId15"/>
          <w:footerReference w:type="default" r:id="rId16"/>
          <w:headerReference w:type="first" r:id="rId17"/>
          <w:footerReference w:type="first" r:id="rId18"/>
          <w:pgSz w:w="11907" w:h="16834" w:code="9"/>
          <w:pgMar w:top="1797" w:right="1440" w:bottom="1440" w:left="1440" w:header="851" w:footer="851" w:gutter="0"/>
          <w:cols w:space="720"/>
          <w:titlePg/>
          <w:docGrid w:linePitch="272"/>
        </w:sectPr>
      </w:pPr>
    </w:p>
    <w:p w14:paraId="1465B781" w14:textId="77777777" w:rsidR="00246DA2" w:rsidRDefault="00246DA2" w:rsidP="00246DA2">
      <w:pPr>
        <w:pStyle w:val="Heading1"/>
        <w:numPr>
          <w:ilvl w:val="0"/>
          <w:numId w:val="0"/>
        </w:numPr>
      </w:pPr>
      <w:bookmarkStart w:id="427" w:name="_Toc367957122"/>
      <w:bookmarkStart w:id="428" w:name="_Toc361993632"/>
      <w:commentRangeStart w:id="429"/>
      <w:r>
        <w:lastRenderedPageBreak/>
        <w:t>ANNEXES</w:t>
      </w:r>
      <w:commentRangeEnd w:id="429"/>
      <w:r w:rsidR="00B4616B">
        <w:rPr>
          <w:rStyle w:val="CommentReference"/>
          <w:rFonts w:ascii="Times New Roman" w:hAnsi="Times New Roman"/>
          <w:b w:val="0"/>
        </w:rPr>
        <w:commentReference w:id="429"/>
      </w:r>
      <w:bookmarkEnd w:id="427"/>
    </w:p>
    <w:p w14:paraId="1D3D813E" w14:textId="442CFB65" w:rsidR="00246DA2" w:rsidRDefault="00246DA2" w:rsidP="00246DA2">
      <w:pPr>
        <w:pStyle w:val="Heading2"/>
        <w:numPr>
          <w:ilvl w:val="0"/>
          <w:numId w:val="0"/>
        </w:numPr>
      </w:pPr>
      <w:bookmarkStart w:id="430" w:name="_Toc367957123"/>
      <w:r>
        <w:t>ANNEX A</w:t>
      </w:r>
      <w:r>
        <w:tab/>
        <w:t>Definitions</w:t>
      </w:r>
      <w:bookmarkEnd w:id="430"/>
    </w:p>
    <w:p w14:paraId="0CB51F3F" w14:textId="77777777" w:rsidR="00246DA2" w:rsidRDefault="00246DA2" w:rsidP="0014568A">
      <w:pPr>
        <w:pStyle w:val="Heading2"/>
        <w:numPr>
          <w:ilvl w:val="0"/>
          <w:numId w:val="0"/>
        </w:numPr>
        <w:ind w:left="576"/>
      </w:pPr>
    </w:p>
    <w:p w14:paraId="7AE65B07" w14:textId="77777777" w:rsidR="0065150E" w:rsidRDefault="0065150E" w:rsidP="0014568A">
      <w:pPr>
        <w:pStyle w:val="Heading2"/>
        <w:numPr>
          <w:ilvl w:val="0"/>
          <w:numId w:val="0"/>
        </w:numPr>
        <w:ind w:left="576"/>
      </w:pPr>
      <w:bookmarkStart w:id="431" w:name="_Toc367957124"/>
      <w:r>
        <w:t>eLoran pulse</w:t>
      </w:r>
      <w:bookmarkEnd w:id="428"/>
      <w:bookmarkEnd w:id="431"/>
      <w:r>
        <w:t xml:space="preserve"> </w:t>
      </w:r>
    </w:p>
    <w:p w14:paraId="723F1227" w14:textId="77777777" w:rsidR="0065150E" w:rsidRDefault="0065150E" w:rsidP="0014568A">
      <w:pPr>
        <w:rPr>
          <w:highlight w:val="yellow"/>
        </w:rPr>
      </w:pPr>
      <w:r>
        <w:t>The pulse and specifically referenced points or parameter of the pulse are identified in Figure 3.2.</w:t>
      </w:r>
    </w:p>
    <w:p w14:paraId="78A850AF" w14:textId="77777777" w:rsidR="0065150E" w:rsidRDefault="0065150E" w:rsidP="0014568A">
      <w:pPr>
        <w:rPr>
          <w:highlight w:val="yellow"/>
        </w:rPr>
      </w:pPr>
    </w:p>
    <w:p w14:paraId="6C2C46C7" w14:textId="77777777" w:rsidR="0065150E" w:rsidRDefault="0065150E" w:rsidP="0014568A">
      <w:pPr>
        <w:jc w:val="center"/>
        <w:rPr>
          <w:highlight w:val="yellow"/>
        </w:rPr>
      </w:pPr>
      <w:r>
        <w:rPr>
          <w:noProof/>
          <w:lang w:val="en-IE" w:eastAsia="en-IE"/>
        </w:rPr>
        <w:drawing>
          <wp:inline distT="0" distB="0" distL="0" distR="0" wp14:anchorId="26C62B4B" wp14:editId="1B779A11">
            <wp:extent cx="4696460" cy="2909570"/>
            <wp:effectExtent l="19050" t="19050" r="27940" b="24130"/>
            <wp:docPr id="3" name="Picture 4" descr="Formul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ormula 4"/>
                    <pic:cNvPicPr>
                      <a:picLocks noChangeAspect="1" noChangeArrowheads="1"/>
                    </pic:cNvPicPr>
                  </pic:nvPicPr>
                  <pic:blipFill>
                    <a:blip r:embed="rId13" cstate="print"/>
                    <a:srcRect/>
                    <a:stretch>
                      <a:fillRect/>
                    </a:stretch>
                  </pic:blipFill>
                  <pic:spPr bwMode="auto">
                    <a:xfrm>
                      <a:off x="0" y="0"/>
                      <a:ext cx="4696460" cy="2909570"/>
                    </a:xfrm>
                    <a:prstGeom prst="rect">
                      <a:avLst/>
                    </a:prstGeom>
                    <a:noFill/>
                    <a:ln w="12700" cmpd="sng">
                      <a:solidFill>
                        <a:srgbClr val="000000"/>
                      </a:solidFill>
                      <a:miter lim="800000"/>
                      <a:headEnd/>
                      <a:tailEnd/>
                    </a:ln>
                    <a:effectLst/>
                  </pic:spPr>
                </pic:pic>
              </a:graphicData>
            </a:graphic>
          </wp:inline>
        </w:drawing>
      </w:r>
    </w:p>
    <w:p w14:paraId="79A42E36" w14:textId="77777777" w:rsidR="0065150E" w:rsidRDefault="0065150E" w:rsidP="0014568A"/>
    <w:p w14:paraId="2A8DB971" w14:textId="77777777" w:rsidR="0065150E" w:rsidRPr="00E875CC" w:rsidRDefault="0065150E" w:rsidP="0014568A">
      <w:pPr>
        <w:pStyle w:val="Figure1"/>
      </w:pPr>
      <w:r w:rsidRPr="00E875CC">
        <w:t xml:space="preserve">Figure 3.2 Loran </w:t>
      </w:r>
      <w:commentRangeStart w:id="432"/>
      <w:r w:rsidRPr="00E875CC">
        <w:t>Pulse</w:t>
      </w:r>
      <w:commentRangeEnd w:id="432"/>
      <w:r w:rsidR="00417E91">
        <w:rPr>
          <w:rStyle w:val="CommentReference"/>
          <w:rFonts w:ascii="Times New Roman" w:hAnsi="Times New Roman"/>
          <w:b w:val="0"/>
          <w:bCs w:val="0"/>
          <w:szCs w:val="20"/>
          <w:lang w:val="en-GB" w:eastAsia="fi-FI"/>
        </w:rPr>
        <w:commentReference w:id="432"/>
      </w:r>
      <w:r w:rsidRPr="00E875CC">
        <w:t>.</w:t>
      </w:r>
    </w:p>
    <w:p w14:paraId="1A0FE637" w14:textId="2C25E058" w:rsidR="0065150E" w:rsidRDefault="00417E91" w:rsidP="0014568A">
      <w:ins w:id="433" w:author="Ivan Magni Carlsson" w:date="2015-09-17T11:05:00Z">
        <w:r w:rsidRPr="00417E91">
          <w:rPr>
            <w:noProof/>
            <w:lang w:val="en-IE" w:eastAsia="en-IE"/>
          </w:rPr>
          <w:drawing>
            <wp:inline distT="0" distB="0" distL="0" distR="0" wp14:anchorId="441C50EF" wp14:editId="5E7128B4">
              <wp:extent cx="5732145" cy="3205219"/>
              <wp:effectExtent l="0" t="0" r="1905" b="0"/>
              <wp:docPr id="6148" name="Picture 4" descr="E:\WINNT\Profiles\Administrator\Desktop\loran_syst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8" name="Picture 4" descr="E:\WINNT\Profiles\Administrator\Desktop\loran_system.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32145" cy="3205219"/>
                      </a:xfrm>
                      <a:prstGeom prst="rect">
                        <a:avLst/>
                      </a:prstGeom>
                      <a:noFill/>
                      <a:ln>
                        <a:noFill/>
                      </a:ln>
                      <a:extLst/>
                    </pic:spPr>
                  </pic:pic>
                </a:graphicData>
              </a:graphic>
            </wp:inline>
          </w:drawing>
        </w:r>
      </w:ins>
    </w:p>
    <w:p w14:paraId="6EFF8E5D" w14:textId="77777777" w:rsidR="0065150E" w:rsidRDefault="0065150E" w:rsidP="0014568A">
      <w:pPr>
        <w:pStyle w:val="Heading2"/>
        <w:numPr>
          <w:ilvl w:val="0"/>
          <w:numId w:val="0"/>
        </w:numPr>
        <w:ind w:left="576"/>
      </w:pPr>
      <w:bookmarkStart w:id="434" w:name="_Toc361993633"/>
      <w:bookmarkStart w:id="435" w:name="_Toc367957125"/>
      <w:r>
        <w:lastRenderedPageBreak/>
        <w:t>Loran Data Channel</w:t>
      </w:r>
      <w:bookmarkEnd w:id="434"/>
      <w:bookmarkEnd w:id="435"/>
      <w:r>
        <w:t xml:space="preserve"> </w:t>
      </w:r>
    </w:p>
    <w:p w14:paraId="5D058370" w14:textId="77777777" w:rsidR="0065150E" w:rsidRDefault="0065150E" w:rsidP="0014568A"/>
    <w:p w14:paraId="3790510E" w14:textId="77777777" w:rsidR="0065150E" w:rsidRDefault="0065150E" w:rsidP="0014568A">
      <w:pPr>
        <w:jc w:val="both"/>
      </w:pPr>
      <w:r>
        <w:t>The Loran Data Channel (LDC) allows the eLoran system to meet higher position accuracy and time synchronization applications.  Regardless of the type of communication scheme</w:t>
      </w:r>
      <w:r>
        <w:rPr>
          <w:rStyle w:val="FootnoteReference"/>
        </w:rPr>
        <w:footnoteReference w:id="2"/>
      </w:r>
      <w:r>
        <w:t xml:space="preserve"> used, the LDC shall convey corrections, warnings, and signal integrity information to the user’s receiver via the eLoran transmission.  The data transmitted may not be needed or provided for all applications but will include at a minimum:</w:t>
      </w:r>
    </w:p>
    <w:p w14:paraId="3682591B" w14:textId="77777777" w:rsidR="0065150E" w:rsidRDefault="0065150E" w:rsidP="0031438A">
      <w:pPr>
        <w:numPr>
          <w:ilvl w:val="0"/>
          <w:numId w:val="6"/>
        </w:numPr>
        <w:spacing w:before="0" w:after="0"/>
        <w:jc w:val="both"/>
      </w:pPr>
      <w:r>
        <w:t>The identity of the station</w:t>
      </w:r>
      <w:r>
        <w:rPr>
          <w:rStyle w:val="FootnoteReference"/>
        </w:rPr>
        <w:footnoteReference w:id="3"/>
      </w:r>
      <w:r>
        <w:t xml:space="preserve">; </w:t>
      </w:r>
    </w:p>
    <w:p w14:paraId="41A1448A" w14:textId="77777777" w:rsidR="0065150E" w:rsidRDefault="0065150E" w:rsidP="0031438A">
      <w:pPr>
        <w:numPr>
          <w:ilvl w:val="0"/>
          <w:numId w:val="6"/>
        </w:numPr>
        <w:spacing w:before="0" w:after="0"/>
        <w:jc w:val="both"/>
      </w:pPr>
      <w:r>
        <w:t>The identity of the monitor site</w:t>
      </w:r>
      <w:r>
        <w:rPr>
          <w:rStyle w:val="FootnoteReference"/>
        </w:rPr>
        <w:footnoteReference w:id="4"/>
      </w:r>
      <w:r>
        <w:t>;</w:t>
      </w:r>
    </w:p>
    <w:p w14:paraId="62CF32E7" w14:textId="77777777" w:rsidR="0065150E" w:rsidRDefault="0065150E" w:rsidP="0031438A">
      <w:pPr>
        <w:numPr>
          <w:ilvl w:val="0"/>
          <w:numId w:val="6"/>
        </w:numPr>
        <w:spacing w:before="0" w:after="0"/>
        <w:jc w:val="both"/>
      </w:pPr>
      <w:r>
        <w:t>Absolute time based on the Coordinated Universal Time (UTC) scale; leap-second offsets between eLoran system time and UTC;</w:t>
      </w:r>
    </w:p>
    <w:p w14:paraId="41E0C0C7" w14:textId="77777777" w:rsidR="0065150E" w:rsidRDefault="0065150E" w:rsidP="0031438A">
      <w:pPr>
        <w:numPr>
          <w:ilvl w:val="0"/>
          <w:numId w:val="6"/>
        </w:numPr>
        <w:spacing w:before="0" w:after="0"/>
        <w:jc w:val="both"/>
      </w:pPr>
      <w:r>
        <w:t>Warnings of anomalous radio propagation conditions including early skywaves; warnings of signal failures, aimed at maximizing the integrity of the system;</w:t>
      </w:r>
    </w:p>
    <w:p w14:paraId="66506B9B" w14:textId="77777777" w:rsidR="0065150E" w:rsidRDefault="0065150E" w:rsidP="0031438A">
      <w:pPr>
        <w:numPr>
          <w:ilvl w:val="0"/>
          <w:numId w:val="6"/>
        </w:numPr>
        <w:spacing w:before="0" w:after="0"/>
        <w:jc w:val="both"/>
      </w:pPr>
      <w:r>
        <w:t>Differential eLoran corrections, to maximize accuracy for maritime and timing users; and</w:t>
      </w:r>
    </w:p>
    <w:p w14:paraId="363D06EE" w14:textId="77777777" w:rsidR="0065150E" w:rsidRDefault="0065150E" w:rsidP="0014568A">
      <w:pPr>
        <w:spacing w:before="120" w:after="120"/>
        <w:jc w:val="both"/>
      </w:pPr>
      <w:r>
        <w:t>The data transmitted may not be needed or provided for all applications but may include:</w:t>
      </w:r>
    </w:p>
    <w:p w14:paraId="5E3FA855" w14:textId="77777777" w:rsidR="0065150E" w:rsidRDefault="0065150E" w:rsidP="0031438A">
      <w:pPr>
        <w:numPr>
          <w:ilvl w:val="0"/>
          <w:numId w:val="7"/>
        </w:numPr>
        <w:spacing w:before="0" w:after="0"/>
        <w:jc w:val="both"/>
      </w:pPr>
      <w:r>
        <w:t xml:space="preserve"> Differential GNSS corrections:</w:t>
      </w:r>
    </w:p>
    <w:p w14:paraId="4B29B6D8" w14:textId="77777777" w:rsidR="0065150E" w:rsidRDefault="0065150E" w:rsidP="0031438A">
      <w:pPr>
        <w:numPr>
          <w:ilvl w:val="0"/>
          <w:numId w:val="7"/>
        </w:numPr>
        <w:spacing w:before="0" w:after="0"/>
      </w:pPr>
      <w:r>
        <w:t xml:space="preserve">Almanac message on changes of Loran transmitting and differential monitor sites; </w:t>
      </w:r>
    </w:p>
    <w:p w14:paraId="1A5860E0" w14:textId="77777777" w:rsidR="0065150E" w:rsidRDefault="0065150E" w:rsidP="0031438A">
      <w:pPr>
        <w:numPr>
          <w:ilvl w:val="0"/>
          <w:numId w:val="7"/>
        </w:numPr>
        <w:spacing w:before="0" w:after="0"/>
      </w:pPr>
      <w:r>
        <w:t xml:space="preserve">Messages that allow users to authenticate the </w:t>
      </w:r>
      <w:r>
        <w:rPr>
          <w:iCs/>
        </w:rPr>
        <w:t>eLoran</w:t>
      </w:r>
      <w:r>
        <w:t xml:space="preserve"> transmissions; official-use only messages;</w:t>
      </w:r>
    </w:p>
    <w:p w14:paraId="4B893423" w14:textId="77777777" w:rsidR="0065150E" w:rsidRDefault="0065150E" w:rsidP="0031438A">
      <w:pPr>
        <w:numPr>
          <w:ilvl w:val="0"/>
          <w:numId w:val="7"/>
        </w:numPr>
        <w:spacing w:before="0" w:after="0"/>
      </w:pPr>
      <w:r>
        <w:t>Tell users that another station is transmitting but it is transmitting improperly (tattle tale).</w:t>
      </w:r>
    </w:p>
    <w:p w14:paraId="69A1F67C" w14:textId="77777777" w:rsidR="0065150E" w:rsidRDefault="0065150E" w:rsidP="0031438A">
      <w:pPr>
        <w:numPr>
          <w:ilvl w:val="0"/>
          <w:numId w:val="7"/>
        </w:numPr>
        <w:spacing w:before="0" w:after="0"/>
        <w:rPr>
          <w:bCs/>
          <w:caps/>
          <w:kern w:val="32"/>
          <w:sz w:val="26"/>
          <w:szCs w:val="26"/>
        </w:rPr>
      </w:pPr>
      <w:r>
        <w:t xml:space="preserve"> Messages that explain to eLoran users why a certain signal is being blinked. (e.g., Master blink) </w:t>
      </w:r>
    </w:p>
    <w:p w14:paraId="0579CFBD" w14:textId="77777777" w:rsidR="0065150E" w:rsidRDefault="0065150E" w:rsidP="0014568A">
      <w:pPr>
        <w:pStyle w:val="Figure1"/>
      </w:pPr>
    </w:p>
    <w:p w14:paraId="2D232D39" w14:textId="77777777" w:rsidR="0065150E" w:rsidRDefault="0065150E" w:rsidP="0014568A">
      <w:pPr>
        <w:pStyle w:val="Heading2"/>
        <w:numPr>
          <w:ilvl w:val="0"/>
          <w:numId w:val="0"/>
        </w:numPr>
        <w:ind w:left="576"/>
      </w:pPr>
      <w:bookmarkStart w:id="436" w:name="_Toc361993634"/>
      <w:bookmarkStart w:id="437" w:name="_Toc367957126"/>
      <w:r>
        <w:t>Additional Secondary Phase Factor Grid</w:t>
      </w:r>
      <w:bookmarkEnd w:id="436"/>
      <w:bookmarkEnd w:id="437"/>
      <w:r>
        <w:t xml:space="preserve"> </w:t>
      </w:r>
    </w:p>
    <w:p w14:paraId="398AB9F3" w14:textId="77777777" w:rsidR="0065150E" w:rsidRDefault="0065150E" w:rsidP="0014568A">
      <w:pPr>
        <w:jc w:val="both"/>
      </w:pPr>
      <w:r>
        <w:t>The data developed during the survey of Harbor Entrance and Approach (HEA).  This grid information and data will be developed and given to the receiver manufacturer by the service provider.  This grid data is used along with the differential-Loran data to provide the accuracy required for HEA.  More information on the data and composition of this grid is found in</w:t>
      </w:r>
      <w:r>
        <w:rPr>
          <w:bCs/>
          <w:i/>
        </w:rPr>
        <w:t xml:space="preserve"> </w:t>
      </w:r>
      <w:r>
        <w:rPr>
          <w:bCs/>
        </w:rPr>
        <w:t>Enhanced Loran (</w:t>
      </w:r>
      <w:r>
        <w:rPr>
          <w:bCs/>
          <w:iCs/>
        </w:rPr>
        <w:t>eLoran</w:t>
      </w:r>
      <w:r>
        <w:rPr>
          <w:bCs/>
        </w:rPr>
        <w:t>)</w:t>
      </w:r>
      <w:r>
        <w:rPr>
          <w:b/>
          <w:bCs/>
        </w:rPr>
        <w:t xml:space="preserve"> </w:t>
      </w:r>
      <w:r>
        <w:t xml:space="preserve">LORIPP/LORAPP Draft Specification of the eLoran System, Rev. 4.0  </w:t>
      </w:r>
      <w:bookmarkStart w:id="438" w:name="_Toc361993635"/>
    </w:p>
    <w:p w14:paraId="1A0C7BBE" w14:textId="77777777" w:rsidR="0065150E" w:rsidRDefault="0065150E" w:rsidP="0014568A">
      <w:pPr>
        <w:pStyle w:val="Heading2"/>
        <w:numPr>
          <w:ilvl w:val="0"/>
          <w:numId w:val="0"/>
        </w:numPr>
        <w:ind w:left="576"/>
      </w:pPr>
      <w:bookmarkStart w:id="439" w:name="_Toc367957127"/>
      <w:r>
        <w:t>eLoran Receiving Equipment</w:t>
      </w:r>
      <w:bookmarkEnd w:id="438"/>
      <w:bookmarkEnd w:id="439"/>
    </w:p>
    <w:p w14:paraId="6BF3E10B" w14:textId="77777777" w:rsidR="0065150E" w:rsidRDefault="0065150E" w:rsidP="0014568A">
      <w:pPr>
        <w:autoSpaceDE w:val="0"/>
        <w:autoSpaceDN w:val="0"/>
        <w:adjustRightInd w:val="0"/>
        <w:jc w:val="both"/>
      </w:pPr>
      <w:r>
        <w:t xml:space="preserve">A device, using a nominal antenna, which processes eLoran signals.  </w:t>
      </w:r>
    </w:p>
    <w:p w14:paraId="060D459B" w14:textId="77777777" w:rsidR="0065150E" w:rsidRDefault="0065150E" w:rsidP="0014568A">
      <w:pPr>
        <w:pStyle w:val="Heading2"/>
        <w:numPr>
          <w:ilvl w:val="0"/>
          <w:numId w:val="0"/>
        </w:numPr>
        <w:ind w:left="576"/>
      </w:pPr>
      <w:bookmarkStart w:id="440" w:name="_Toc361993636"/>
      <w:bookmarkStart w:id="441" w:name="_Toc367957128"/>
      <w:r>
        <w:t>Nominal eLoran Antenna</w:t>
      </w:r>
      <w:bookmarkEnd w:id="440"/>
      <w:bookmarkEnd w:id="441"/>
    </w:p>
    <w:p w14:paraId="46340048" w14:textId="77777777" w:rsidR="0065150E" w:rsidRDefault="0065150E" w:rsidP="0014568A">
      <w:pPr>
        <w:jc w:val="both"/>
      </w:pPr>
      <w:r>
        <w:t>The nominal antenna for a receiver shall be specified by the manufacturer. In carrying out the specific test procedures, the signal levels at the space coupling node shall be related to the field strength in proportion to the effective height of the nominal antenna.</w:t>
      </w:r>
    </w:p>
    <w:p w14:paraId="53FBB41B" w14:textId="77777777" w:rsidR="0065150E" w:rsidRDefault="0065150E" w:rsidP="0014568A"/>
    <w:p w14:paraId="7A394380" w14:textId="77777777" w:rsidR="0065150E" w:rsidRDefault="0065150E" w:rsidP="0014568A">
      <w:r>
        <w:t>There are two possible types of nominal eLoran antenna</w:t>
      </w:r>
    </w:p>
    <w:p w14:paraId="01DF8196" w14:textId="77777777" w:rsidR="0065150E" w:rsidRDefault="0065150E" w:rsidP="0014568A"/>
    <w:p w14:paraId="767B032C" w14:textId="77777777" w:rsidR="0065150E" w:rsidRDefault="0065150E" w:rsidP="0014568A">
      <w:r>
        <w:t>3.1.1.6.1 H-field antenna</w:t>
      </w:r>
    </w:p>
    <w:p w14:paraId="6835AB37" w14:textId="77777777" w:rsidR="0065150E" w:rsidRDefault="0065150E" w:rsidP="0014568A"/>
    <w:p w14:paraId="6DF6540A" w14:textId="77777777" w:rsidR="0065150E" w:rsidRDefault="0065150E" w:rsidP="0014568A">
      <w:r w:rsidRPr="0072600A">
        <w:rPr>
          <w:highlight w:val="yellow"/>
        </w:rPr>
        <w:t>Definition to be developed</w:t>
      </w:r>
      <w:r>
        <w:t xml:space="preserve"> </w:t>
      </w:r>
    </w:p>
    <w:p w14:paraId="1E02F587" w14:textId="77777777" w:rsidR="0065150E" w:rsidRDefault="0065150E" w:rsidP="0014568A"/>
    <w:p w14:paraId="7291F31D" w14:textId="77777777" w:rsidR="0065150E" w:rsidRDefault="0065150E" w:rsidP="0014568A">
      <w:r>
        <w:t xml:space="preserve">3.1.1.6.2 E-Field antenna  </w:t>
      </w:r>
    </w:p>
    <w:p w14:paraId="64288CC7" w14:textId="77777777" w:rsidR="0065150E" w:rsidRDefault="0065150E" w:rsidP="0014568A"/>
    <w:p w14:paraId="02ADA835" w14:textId="77777777" w:rsidR="0065150E" w:rsidRDefault="0065150E" w:rsidP="0014568A">
      <w:r>
        <w:lastRenderedPageBreak/>
        <w:t xml:space="preserve"> </w:t>
      </w:r>
      <w:r w:rsidRPr="0072600A">
        <w:rPr>
          <w:highlight w:val="yellow"/>
        </w:rPr>
        <w:t>Definition to be developed</w:t>
      </w:r>
      <w:r>
        <w:t xml:space="preserve"> </w:t>
      </w:r>
    </w:p>
    <w:p w14:paraId="5B1A9AAC" w14:textId="77777777" w:rsidR="0065150E" w:rsidRDefault="0065150E" w:rsidP="00E552C8">
      <w:pPr>
        <w:pStyle w:val="Heading2"/>
        <w:numPr>
          <w:ilvl w:val="0"/>
          <w:numId w:val="0"/>
        </w:numPr>
        <w:ind w:left="576"/>
      </w:pPr>
      <w:bookmarkStart w:id="442" w:name="_Toc361993637"/>
      <w:bookmarkStart w:id="443" w:name="_Toc367957129"/>
      <w:r w:rsidRPr="0014568A">
        <w:rPr>
          <w:iCs w:val="0"/>
        </w:rPr>
        <w:t>Legacy Loran-C Receiver</w:t>
      </w:r>
      <w:bookmarkEnd w:id="442"/>
      <w:bookmarkEnd w:id="443"/>
    </w:p>
    <w:p w14:paraId="26AC92C7" w14:textId="77777777" w:rsidR="0065150E" w:rsidRDefault="0065150E" w:rsidP="00E552C8">
      <w:pPr>
        <w:jc w:val="both"/>
      </w:pPr>
      <w:r>
        <w:t xml:space="preserve">The legacy Loran-C receiver is typically chain-based which can not use signals from different GRIs.  However later versions developed after the Chain-to-chain timing tolerances were minimized did allow from some cross chain position fixing capability.  The legacy receiver does not significantly benefit from the changes made to create the eLoran system and derives no benefit from the eLoran Data Channel.  </w:t>
      </w:r>
      <w:r>
        <w:rPr>
          <w:noProof/>
          <w:lang w:val="en-IE" w:eastAsia="en-IE"/>
        </w:rPr>
        <mc:AlternateContent>
          <mc:Choice Requires="wps">
            <w:drawing>
              <wp:anchor distT="0" distB="0" distL="114300" distR="114300" simplePos="0" relativeHeight="251662848" behindDoc="0" locked="0" layoutInCell="1" allowOverlap="1" wp14:anchorId="565E3A6B" wp14:editId="77F3F635">
                <wp:simplePos x="0" y="0"/>
                <wp:positionH relativeFrom="column">
                  <wp:posOffset>914400</wp:posOffset>
                </wp:positionH>
                <wp:positionV relativeFrom="paragraph">
                  <wp:posOffset>76835</wp:posOffset>
                </wp:positionV>
                <wp:extent cx="4286250" cy="2876550"/>
                <wp:effectExtent l="0" t="635" r="0" b="0"/>
                <wp:wrapNone/>
                <wp:docPr id="505" name="AutoShape 50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286250" cy="287655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A1D5BE" id="AutoShape 508" o:spid="_x0000_s1026" style="position:absolute;margin-left:1in;margin-top:6.05pt;width:337.5pt;height:226.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" filled="f" stroked="f">
                <o:lock v:ext="edit" aspectratio="t"/>
              </v:rect>
            </w:pict>
          </mc:Fallback>
        </mc:AlternateContent>
      </w:r>
    </w:p>
    <w:p w14:paraId="4587A20D" w14:textId="77777777" w:rsidR="0065150E" w:rsidRDefault="0065150E" w:rsidP="00E552C8">
      <w:pPr>
        <w:pStyle w:val="Heading2"/>
        <w:numPr>
          <w:ilvl w:val="0"/>
          <w:numId w:val="0"/>
        </w:numPr>
      </w:pPr>
      <w:bookmarkStart w:id="444" w:name="_Toc361993638"/>
      <w:bookmarkStart w:id="445" w:name="_Toc367957130"/>
      <w:r w:rsidRPr="0014568A">
        <w:rPr>
          <w:iCs w:val="0"/>
        </w:rPr>
        <w:t>All-in-View</w:t>
      </w:r>
      <w:bookmarkEnd w:id="444"/>
      <w:bookmarkEnd w:id="445"/>
    </w:p>
    <w:p w14:paraId="7F60AAAE" w14:textId="77777777" w:rsidR="0065150E" w:rsidRDefault="0065150E" w:rsidP="00E552C8">
      <w:pPr>
        <w:jc w:val="both"/>
      </w:pPr>
      <w:r>
        <w:t>eLoran uses the Time of Arrival (TOA) of signals (relative to UTC) from individual transmitting stations to determine position. In an eLoran receiver, each transmitter may contribute a range to the position solution.</w:t>
      </w:r>
    </w:p>
    <w:p w14:paraId="3A80CCDF" w14:textId="77777777" w:rsidR="0065150E" w:rsidRPr="0014568A" w:rsidRDefault="0065150E" w:rsidP="00E552C8">
      <w:pPr>
        <w:pStyle w:val="Heading2"/>
        <w:numPr>
          <w:ilvl w:val="0"/>
          <w:numId w:val="0"/>
        </w:numPr>
        <w:rPr>
          <w:iCs w:val="0"/>
        </w:rPr>
      </w:pPr>
      <w:bookmarkStart w:id="446" w:name="_Toc361993639"/>
      <w:bookmarkStart w:id="447" w:name="_Toc367957131"/>
      <w:r w:rsidRPr="0014568A">
        <w:rPr>
          <w:iCs w:val="0"/>
        </w:rPr>
        <w:t>Error budget</w:t>
      </w:r>
      <w:bookmarkEnd w:id="446"/>
      <w:bookmarkEnd w:id="447"/>
    </w:p>
    <w:p w14:paraId="7A4063FF" w14:textId="77777777" w:rsidR="0065150E" w:rsidRPr="009B0977" w:rsidRDefault="0065150E" w:rsidP="00E552C8">
      <w:pPr>
        <w:jc w:val="both"/>
      </w:pPr>
      <w:r w:rsidRPr="009B0977">
        <w:t xml:space="preserve">The amount of signal generation, propagation factors, and receiver processing induced effects that would degrade the position fix beyond acceptable application limits.  </w:t>
      </w:r>
    </w:p>
    <w:p w14:paraId="13491770" w14:textId="77777777" w:rsidR="0065150E" w:rsidRPr="0014568A" w:rsidRDefault="0065150E" w:rsidP="00E552C8">
      <w:pPr>
        <w:pStyle w:val="Heading2"/>
        <w:numPr>
          <w:ilvl w:val="0"/>
          <w:numId w:val="0"/>
        </w:numPr>
        <w:rPr>
          <w:iCs w:val="0"/>
        </w:rPr>
      </w:pPr>
      <w:bookmarkStart w:id="448" w:name="_Toc361993640"/>
      <w:bookmarkStart w:id="449" w:name="_Toc367957132"/>
      <w:r w:rsidRPr="0014568A">
        <w:rPr>
          <w:iCs w:val="0"/>
        </w:rPr>
        <w:t>2drms</w:t>
      </w:r>
      <w:bookmarkEnd w:id="448"/>
      <w:bookmarkEnd w:id="449"/>
      <w:r w:rsidRPr="0014568A">
        <w:rPr>
          <w:iCs w:val="0"/>
        </w:rPr>
        <w:t xml:space="preserve"> </w:t>
      </w:r>
    </w:p>
    <w:p w14:paraId="7614E971" w14:textId="77777777" w:rsidR="0014568A" w:rsidRDefault="0065150E" w:rsidP="0014568A">
      <w:pPr>
        <w:jc w:val="both"/>
      </w:pPr>
      <w:r>
        <w:t>The 2-drms (twice distance root mean square) statistical error refers to the radius of a circle, centered at the true position that contains at least 95 percent of the measured or estimated positions.</w:t>
      </w:r>
      <w:bookmarkStart w:id="450" w:name="_Toc361993641"/>
      <w:r w:rsidRPr="0014568A">
        <w:rPr>
          <w:rFonts w:ascii="Arial" w:hAnsi="Arial"/>
          <w:sz w:val="32"/>
        </w:rPr>
        <w:t xml:space="preserve"> </w:t>
      </w:r>
    </w:p>
    <w:p w14:paraId="1B4C9860" w14:textId="77777777" w:rsidR="0014568A" w:rsidRDefault="0014568A">
      <w:pPr>
        <w:spacing w:before="0" w:after="0"/>
        <w:rPr>
          <w:rFonts w:ascii="Arial" w:hAnsi="Arial"/>
          <w:b/>
          <w:sz w:val="32"/>
        </w:rPr>
      </w:pPr>
      <w:r>
        <w:br w:type="page"/>
      </w:r>
    </w:p>
    <w:p w14:paraId="647E6C52" w14:textId="77777777" w:rsidR="0065150E" w:rsidRPr="0014568A" w:rsidRDefault="00E552C8" w:rsidP="0014568A">
      <w:pPr>
        <w:pStyle w:val="Heading1"/>
        <w:numPr>
          <w:ilvl w:val="0"/>
          <w:numId w:val="0"/>
        </w:numPr>
      </w:pPr>
      <w:bookmarkStart w:id="451" w:name="_Toc367957133"/>
      <w:r>
        <w:lastRenderedPageBreak/>
        <w:t xml:space="preserve">APPENDIX B </w:t>
      </w:r>
      <w:r w:rsidR="0014568A" w:rsidRPr="0014568A">
        <w:t xml:space="preserve">Service </w:t>
      </w:r>
      <w:r w:rsidR="0065150E" w:rsidRPr="0014568A">
        <w:t>Definitions</w:t>
      </w:r>
      <w:bookmarkEnd w:id="450"/>
      <w:bookmarkEnd w:id="451"/>
    </w:p>
    <w:p w14:paraId="610E70A3" w14:textId="77777777" w:rsidR="0065150E" w:rsidRDefault="0065150E" w:rsidP="0014568A">
      <w:pPr>
        <w:jc w:val="both"/>
      </w:pPr>
      <w:r>
        <w:t xml:space="preserve">Several definitions like the “Terms” are taken directly from the nominative references and other documents for ease in understanding this MPS and to avoid confusion.  </w:t>
      </w:r>
    </w:p>
    <w:p w14:paraId="0203F7CF" w14:textId="77777777" w:rsidR="0065150E" w:rsidRDefault="0065150E" w:rsidP="0014568A">
      <w:pPr>
        <w:jc w:val="both"/>
      </w:pPr>
    </w:p>
    <w:p w14:paraId="6D466476" w14:textId="77777777" w:rsidR="0065150E" w:rsidRDefault="0065150E" w:rsidP="0014568A">
      <w:r>
        <w:rPr>
          <w:i/>
        </w:rPr>
        <w:t xml:space="preserve">3.1.2.1 </w:t>
      </w:r>
      <w:r>
        <w:t xml:space="preserve">Acquisition </w:t>
      </w:r>
    </w:p>
    <w:p w14:paraId="4088FFC6" w14:textId="77777777" w:rsidR="0065150E" w:rsidRDefault="0065150E" w:rsidP="0014568A">
      <w:pPr>
        <w:jc w:val="both"/>
      </w:pPr>
      <w:r>
        <w:t xml:space="preserve">Acquisition is defined as the processing of eLoran signals to obtain a position fix within the required accuracies.  The Time to Fix (TTF) for a specified mode is defined as the time needed from “power on” to process eLoran signals to obtain a position fix within the required accuracy of that mode.  </w:t>
      </w:r>
    </w:p>
    <w:p w14:paraId="62C937E7" w14:textId="77777777" w:rsidR="0065150E" w:rsidRDefault="0065150E" w:rsidP="0014568A">
      <w:pPr>
        <w:jc w:val="both"/>
      </w:pPr>
    </w:p>
    <w:p w14:paraId="5C72851D" w14:textId="77777777" w:rsidR="0065150E" w:rsidRDefault="0065150E" w:rsidP="0014568A">
      <w:pPr>
        <w:rPr>
          <w:i/>
        </w:rPr>
      </w:pPr>
      <w:r>
        <w:rPr>
          <w:i/>
        </w:rPr>
        <w:t>3.1.2.2 T</w:t>
      </w:r>
      <w:r w:rsidRPr="00740923">
        <w:rPr>
          <w:i/>
        </w:rPr>
        <w:t>ime to Reacquisition Fix (TTRF)</w:t>
      </w:r>
    </w:p>
    <w:p w14:paraId="30698E77" w14:textId="77777777" w:rsidR="0065150E" w:rsidRDefault="0065150E" w:rsidP="0014568A">
      <w:pPr>
        <w:jc w:val="both"/>
      </w:pPr>
      <w:r w:rsidRPr="00740923">
        <w:t>Time to Reacquisition Fix</w:t>
      </w:r>
      <w:r w:rsidRPr="00740923">
        <w:rPr>
          <w:i/>
        </w:rPr>
        <w:t xml:space="preserve"> </w:t>
      </w:r>
      <w:r>
        <w:t xml:space="preserve"> for a specified mode is defined as the time needed beginning from restoration of a lost signal to nominal state to obtain a position fix within the required accuracy of that mode.</w:t>
      </w:r>
    </w:p>
    <w:p w14:paraId="5C8B3868" w14:textId="77777777" w:rsidR="0065150E" w:rsidRDefault="0065150E" w:rsidP="0014568A">
      <w:pPr>
        <w:jc w:val="both"/>
      </w:pPr>
    </w:p>
    <w:p w14:paraId="63FFCB11" w14:textId="77777777" w:rsidR="0065150E" w:rsidRDefault="0065150E" w:rsidP="00E552C8">
      <w:pPr>
        <w:pStyle w:val="Heading5"/>
        <w:numPr>
          <w:ilvl w:val="0"/>
          <w:numId w:val="0"/>
        </w:numPr>
        <w:ind w:left="1008"/>
        <w:rPr>
          <w:szCs w:val="24"/>
        </w:rPr>
      </w:pPr>
      <w:bookmarkStart w:id="452" w:name="_Toc361993642"/>
      <w:r>
        <w:t>Accuracy</w:t>
      </w:r>
      <w:r>
        <w:rPr>
          <w:rStyle w:val="FootnoteReference"/>
        </w:rPr>
        <w:footnoteReference w:id="5"/>
      </w:r>
      <w:bookmarkEnd w:id="452"/>
    </w:p>
    <w:p w14:paraId="671E2A7C" w14:textId="77777777" w:rsidR="0065150E" w:rsidRDefault="0065150E" w:rsidP="0014568A">
      <w:pPr>
        <w:jc w:val="both"/>
      </w:pPr>
      <w:r>
        <w:t>Accuracy is the degree of conformance between the estimated, measured, or desired position or the velocity of a platform at a given time and its true position or velocity.  Radionavigation performance accuracy is usually presented as a statistical measure of system error.  Accuracy is a statistical measure of performance; therefore, a statement of the accuracy of a navigation system is meaningless unless it includes a statement of the uncertainty in position that applies. Accuracy can be specified in terms of one or more of the following definitions:</w:t>
      </w:r>
    </w:p>
    <w:p w14:paraId="0B50B2B0" w14:textId="77777777" w:rsidR="0065150E" w:rsidRDefault="0065150E" w:rsidP="0031438A">
      <w:pPr>
        <w:numPr>
          <w:ilvl w:val="0"/>
          <w:numId w:val="4"/>
        </w:numPr>
        <w:spacing w:before="0" w:after="0"/>
        <w:jc w:val="both"/>
      </w:pPr>
      <w:r>
        <w:rPr>
          <w:i/>
        </w:rPr>
        <w:t>Predictable.</w:t>
      </w:r>
      <w:r>
        <w:t xml:space="preserve"> The accuracy of a position in relation to the geographic or geodetic coordinates of Earth.</w:t>
      </w:r>
    </w:p>
    <w:p w14:paraId="31E3C309" w14:textId="77777777" w:rsidR="0065150E" w:rsidRDefault="0065150E" w:rsidP="0031438A">
      <w:pPr>
        <w:numPr>
          <w:ilvl w:val="0"/>
          <w:numId w:val="4"/>
        </w:numPr>
        <w:spacing w:before="0" w:after="0"/>
        <w:jc w:val="both"/>
      </w:pPr>
      <w:r>
        <w:rPr>
          <w:i/>
        </w:rPr>
        <w:t>Repeatable</w:t>
      </w:r>
      <w:r>
        <w:t>. The accuracy with which a user can return to a position whose coordinates have been measured at a previous time with the same navigation system.</w:t>
      </w:r>
    </w:p>
    <w:p w14:paraId="09BDF37C" w14:textId="77777777" w:rsidR="0065150E" w:rsidRDefault="0065150E" w:rsidP="0031438A">
      <w:pPr>
        <w:numPr>
          <w:ilvl w:val="0"/>
          <w:numId w:val="4"/>
        </w:numPr>
        <w:spacing w:before="0" w:after="0"/>
        <w:jc w:val="both"/>
      </w:pPr>
      <w:r>
        <w:rPr>
          <w:i/>
        </w:rPr>
        <w:t>Relative.</w:t>
      </w:r>
      <w:r>
        <w:t xml:space="preserve"> The accuracy with which a user can measure position relative to that of another user of the same navigation system at the same time.</w:t>
      </w:r>
    </w:p>
    <w:p w14:paraId="57328CE6" w14:textId="77777777" w:rsidR="0065150E" w:rsidRDefault="0065150E" w:rsidP="0014568A">
      <w:pPr>
        <w:autoSpaceDE w:val="0"/>
        <w:autoSpaceDN w:val="0"/>
        <w:adjustRightInd w:val="0"/>
        <w:jc w:val="both"/>
      </w:pPr>
    </w:p>
    <w:p w14:paraId="49543DE1" w14:textId="77777777" w:rsidR="0065150E" w:rsidRDefault="0065150E" w:rsidP="0014568A">
      <w:pPr>
        <w:autoSpaceDE w:val="0"/>
        <w:autoSpaceDN w:val="0"/>
        <w:adjustRightInd w:val="0"/>
        <w:jc w:val="both"/>
        <w:rPr>
          <w:rFonts w:ascii="Arial,Bold" w:hAnsi="Arial,Bold" w:cs="Arial,Bold"/>
          <w:bCs/>
        </w:rPr>
      </w:pPr>
      <w:r>
        <w:t xml:space="preserve">Another factor related to accuracy is fix dimension, which gives “accuracy” in more than one measurement axis.  The term </w:t>
      </w:r>
      <w:r>
        <w:rPr>
          <w:i/>
        </w:rPr>
        <w:t>fix dimension</w:t>
      </w:r>
      <w:r>
        <w:t xml:space="preserve"> defines whether the navigation system accuracy is a linear, one-dimensional line-of-position or a two- or three-dimensional position fix.  The ability of the system to derive a fourth dimension (e.g., time) from the navigation signals is also included.  A vital factor is a system’s ability to limit fix ambiguity.  System ambiguity exists when the navigation system identifies two or more possible positions of the user, with the same set of measurements, with no indication of which is the most likely correct position.  The potential for system ambiguities should be identified with provision for users to identify and resolve them.</w:t>
      </w:r>
    </w:p>
    <w:p w14:paraId="3FD6B0E9" w14:textId="77777777" w:rsidR="0065150E" w:rsidRDefault="0065150E" w:rsidP="0014568A">
      <w:pPr>
        <w:pStyle w:val="Heading5"/>
      </w:pPr>
      <w:bookmarkStart w:id="453" w:name="_Toc361993643"/>
      <w:r>
        <w:t>3.1.2.2 Integrity</w:t>
      </w:r>
      <w:r>
        <w:rPr>
          <w:rStyle w:val="FootnoteReference"/>
        </w:rPr>
        <w:footnoteReference w:id="6"/>
      </w:r>
      <w:bookmarkEnd w:id="453"/>
      <w:r>
        <w:t xml:space="preserve"> </w:t>
      </w:r>
    </w:p>
    <w:p w14:paraId="2A4DC21F" w14:textId="77777777" w:rsidR="0065150E" w:rsidRDefault="0065150E" w:rsidP="0014568A">
      <w:pPr>
        <w:jc w:val="both"/>
        <w:rPr>
          <w:rFonts w:ascii="Arial,Bold" w:hAnsi="Arial,Bold" w:cs="Arial,Bold"/>
          <w:bCs/>
        </w:rPr>
      </w:pPr>
      <w:r>
        <w:t xml:space="preserve">Integrity is defined as the ability of a system to provide timely warnings to users when the system should not be used for navigation.  </w:t>
      </w:r>
    </w:p>
    <w:p w14:paraId="041CF32F" w14:textId="77777777" w:rsidR="0065150E" w:rsidRDefault="0065150E" w:rsidP="0014568A">
      <w:pPr>
        <w:pStyle w:val="Heading5"/>
      </w:pPr>
      <w:bookmarkStart w:id="454" w:name="_Toc361993644"/>
      <w:r>
        <w:t>3.1.2.3 Availability</w:t>
      </w:r>
      <w:r>
        <w:rPr>
          <w:rStyle w:val="FootnoteReference"/>
        </w:rPr>
        <w:footnoteReference w:id="7"/>
      </w:r>
      <w:bookmarkEnd w:id="454"/>
    </w:p>
    <w:p w14:paraId="65AA1655" w14:textId="77777777" w:rsidR="0065150E" w:rsidRDefault="0065150E" w:rsidP="0014568A">
      <w:pPr>
        <w:jc w:val="both"/>
        <w:rPr>
          <w:rFonts w:ascii="Arial,Bold" w:hAnsi="Arial,Bold" w:cs="Arial,Bold"/>
          <w:bCs/>
        </w:rPr>
      </w:pPr>
      <w:r>
        <w:t xml:space="preserve">Availability is the ability of the system to provide the required function and performance at the initiation of the intended operation.  Availability is also an indication of the system’s ability to provide usable service within the specified coverage area.  Signal availability is the percentage of time that navigational signals transmitted from external sources are available for use.  Availability is a function of the technical capabilities of the transmitter and receiver, as well as the effects of propagation.  A major factor in availability is system capacity given a specified fix rate without a situation that would cause the signal to be unusable.  System capacity is the number of users that a system can accommodate simultaneously.  The fix rate is defined as the number of independent position fixes or data points available from the system per unit time.  </w:t>
      </w:r>
    </w:p>
    <w:p w14:paraId="4927A6ED" w14:textId="77777777" w:rsidR="0065150E" w:rsidRDefault="0065150E" w:rsidP="0014568A">
      <w:pPr>
        <w:pStyle w:val="Heading5"/>
      </w:pPr>
      <w:bookmarkStart w:id="455" w:name="_Toc361993645"/>
      <w:r>
        <w:lastRenderedPageBreak/>
        <w:t>3.1.2.4 Continuity</w:t>
      </w:r>
      <w:r>
        <w:rPr>
          <w:rStyle w:val="FootnoteReference"/>
        </w:rPr>
        <w:footnoteReference w:id="8"/>
      </w:r>
      <w:bookmarkEnd w:id="455"/>
    </w:p>
    <w:p w14:paraId="113BA918" w14:textId="77777777" w:rsidR="0065150E" w:rsidRDefault="0065150E" w:rsidP="0014568A">
      <w:pPr>
        <w:autoSpaceDE w:val="0"/>
        <w:autoSpaceDN w:val="0"/>
        <w:adjustRightInd w:val="0"/>
        <w:jc w:val="both"/>
        <w:rPr>
          <w:rFonts w:ascii="Arial,Bold" w:hAnsi="Arial,Bold" w:cs="Arial,Bold"/>
          <w:bCs/>
        </w:rPr>
      </w:pPr>
      <w:r>
        <w:t>Continuity is defined as the capability of the total system (comprising all elements necessary to maintain a user’s position within the defined space) to perform its function without nonscheduled interruptions during the intended operation.  The continuity risk is the probability that the system will be unintentionally interrupted, and not provide guidance information for the intended operation.  More specifically, continuity is the probability that the system will be available for the duration of a phase of operation, presuming that the system was available at the beginning of that phase of operation.  The factors that affect availability also affect continuity.</w:t>
      </w:r>
    </w:p>
    <w:p w14:paraId="38D2ACC6" w14:textId="77777777" w:rsidR="0065150E" w:rsidRDefault="0065150E" w:rsidP="0014568A">
      <w:pPr>
        <w:pStyle w:val="Heading5"/>
      </w:pPr>
      <w:bookmarkStart w:id="456" w:name="_Toc68443268"/>
      <w:bookmarkStart w:id="457" w:name="_Toc361993646"/>
      <w:r>
        <w:t>3.1.2.5 Coverage</w:t>
      </w:r>
      <w:bookmarkEnd w:id="456"/>
      <w:r>
        <w:rPr>
          <w:rStyle w:val="FootnoteReference"/>
        </w:rPr>
        <w:footnoteReference w:id="9"/>
      </w:r>
      <w:bookmarkEnd w:id="457"/>
    </w:p>
    <w:p w14:paraId="053B0478" w14:textId="77777777" w:rsidR="0065150E" w:rsidRDefault="0065150E" w:rsidP="0014568A">
      <w:pPr>
        <w:autoSpaceDE w:val="0"/>
        <w:autoSpaceDN w:val="0"/>
        <w:adjustRightInd w:val="0"/>
        <w:jc w:val="both"/>
      </w:pPr>
      <w:r>
        <w:t>Coverage is the result of the preceding four factors. Coverage is the geographic area where the application-specific radionavigation system requirements (e.g., RNP 0.3 or HEA) for integrity, accuracy, availability, and continuity parameters are satisfied at the same time.  System geometry, signal power levels, receiver sensitivity, atmospheric noise conditions, and other factors that affect signal availability influence coverage.</w:t>
      </w:r>
    </w:p>
    <w:p w14:paraId="44272F95" w14:textId="77777777" w:rsidR="0065150E" w:rsidRDefault="0065150E" w:rsidP="0014568A">
      <w:pPr>
        <w:pStyle w:val="Heading5"/>
      </w:pPr>
      <w:bookmarkStart w:id="458" w:name="_Toc68443269"/>
      <w:bookmarkStart w:id="459" w:name="_Toc361993647"/>
      <w:r>
        <w:t>3.1.2.6 Time and Frequency</w:t>
      </w:r>
      <w:bookmarkEnd w:id="458"/>
      <w:r>
        <w:rPr>
          <w:rStyle w:val="FootnoteReference"/>
        </w:rPr>
        <w:footnoteReference w:id="10"/>
      </w:r>
      <w:bookmarkEnd w:id="459"/>
      <w:r>
        <w:t xml:space="preserve"> </w:t>
      </w:r>
    </w:p>
    <w:p w14:paraId="2E59459D" w14:textId="77777777" w:rsidR="0065150E" w:rsidRDefault="0065150E" w:rsidP="0014568A">
      <w:pPr>
        <w:jc w:val="both"/>
      </w:pPr>
      <w:r>
        <w:rPr>
          <w:i/>
        </w:rPr>
        <w:t xml:space="preserve">Frequency Accuracy: </w:t>
      </w:r>
      <w:r>
        <w:t xml:space="preserve"> Maximum long-term deviation from the definition of the second without external calibration.  This is measured as the frequency difference from a recognized and maintained source.</w:t>
      </w:r>
      <w:r>
        <w:rPr>
          <w:rStyle w:val="FootnoteReference"/>
        </w:rPr>
        <w:footnoteReference w:id="11"/>
      </w:r>
      <w:r>
        <w:t xml:space="preserve"> </w:t>
      </w:r>
    </w:p>
    <w:p w14:paraId="31D073C0" w14:textId="77777777" w:rsidR="0065150E" w:rsidRDefault="0065150E" w:rsidP="0014568A">
      <w:pPr>
        <w:jc w:val="both"/>
        <w:rPr>
          <w:i/>
        </w:rPr>
      </w:pPr>
    </w:p>
    <w:p w14:paraId="24F54CD1" w14:textId="77777777" w:rsidR="0065150E" w:rsidRDefault="0065150E" w:rsidP="0014568A">
      <w:pPr>
        <w:jc w:val="both"/>
      </w:pPr>
      <w:r>
        <w:rPr>
          <w:i/>
        </w:rPr>
        <w:t>Frequency Stability:</w:t>
      </w:r>
      <w:r>
        <w:t xml:space="preserve">  Change in frequency over a given time interval. </w:t>
      </w:r>
    </w:p>
    <w:p w14:paraId="7190AD03" w14:textId="77777777" w:rsidR="0065150E" w:rsidRDefault="0065150E" w:rsidP="0014568A"/>
    <w:p w14:paraId="564A4A0B" w14:textId="77777777" w:rsidR="0065150E" w:rsidRDefault="0065150E" w:rsidP="0014568A">
      <w:pPr>
        <w:jc w:val="both"/>
      </w:pPr>
      <w:r>
        <w:rPr>
          <w:i/>
        </w:rPr>
        <w:t xml:space="preserve">Timing Accuracy: </w:t>
      </w:r>
      <w:r>
        <w:t xml:space="preserve"> Absolute offset in time from a recognized and maintained time source of UTC</w:t>
      </w:r>
      <w:r>
        <w:rPr>
          <w:rStyle w:val="FootnoteReference"/>
        </w:rPr>
        <w:footnoteReference w:id="12"/>
      </w:r>
      <w:r>
        <w:t xml:space="preserve"> .</w:t>
      </w:r>
    </w:p>
    <w:p w14:paraId="7B076EDF" w14:textId="77777777" w:rsidR="0065150E" w:rsidRDefault="0065150E" w:rsidP="0014568A">
      <w:pPr>
        <w:pStyle w:val="Heading5"/>
      </w:pPr>
      <w:bookmarkStart w:id="460" w:name="_Toc68443270"/>
      <w:bookmarkStart w:id="461" w:name="_Toc361993648"/>
      <w:r>
        <w:t>3.1.2.7 Performance Parameters Interrelationship</w:t>
      </w:r>
      <w:bookmarkEnd w:id="460"/>
      <w:r>
        <w:rPr>
          <w:rStyle w:val="FootnoteReference"/>
        </w:rPr>
        <w:footnoteReference w:id="13"/>
      </w:r>
      <w:bookmarkEnd w:id="461"/>
    </w:p>
    <w:p w14:paraId="673549E9" w14:textId="77777777" w:rsidR="0065150E" w:rsidRDefault="0065150E" w:rsidP="0014568A">
      <w:pPr>
        <w:autoSpaceDE w:val="0"/>
        <w:autoSpaceDN w:val="0"/>
        <w:adjustRightInd w:val="0"/>
        <w:jc w:val="both"/>
        <w:rPr>
          <w:rFonts w:ascii="Arial,Bold" w:hAnsi="Arial,Bold" w:cs="Arial,Bold"/>
          <w:bCs/>
        </w:rPr>
      </w:pPr>
      <w:r>
        <w:t xml:space="preserve">In many instances, the characteristics of the eLoran system affect all or some of the performance parameters (e.g., the signal-to-noise ratio [SNR] affects accuracy and integrity).  Also, a characteristic may affect different parameters in different ways (e.g., the number of stations available to determine a fix may improve accuracy but may reduce integrity).  In addition, the impact of a performance parameter and system characteristic may differ from user community to user community.  These interrelationships and other possible interrelationships among performance factors, system characteristics, and user applications are optimized to meet the application’s requirements for shipborne receivers. </w:t>
      </w:r>
    </w:p>
    <w:p w14:paraId="026154E0" w14:textId="77777777" w:rsidR="0065150E" w:rsidRDefault="0065150E" w:rsidP="0014568A">
      <w:pPr>
        <w:pStyle w:val="Heading5"/>
      </w:pPr>
      <w:bookmarkStart w:id="462" w:name="_Toc361993649"/>
      <w:r>
        <w:t>3.1.2.8 Phase Factors</w:t>
      </w:r>
      <w:bookmarkEnd w:id="462"/>
    </w:p>
    <w:p w14:paraId="6B01D80F" w14:textId="77777777" w:rsidR="0065150E" w:rsidRDefault="0065150E" w:rsidP="0014568A">
      <w:pPr>
        <w:jc w:val="both"/>
      </w:pPr>
      <w:r>
        <w:t>An eLoran receiver takes Time of Arrival (TOA) measurements of the Loran signals. For the purpose of positioning, the TOA measurement is converted to a pseudo range by multiplication with the speed of light (</w:t>
      </w:r>
      <w:r>
        <w:rPr>
          <w:i/>
        </w:rPr>
        <w:t>c)</w:t>
      </w:r>
      <w:r>
        <w:t xml:space="preserve">. Since the Loran signals propagate through air and over a conducting surface, the propagation speed is lower than the speed of light in vacuum. The Time of Arrival needs to be corrected to compensate for the delay due to lower propagation speed. Refer to Figure 3.3 for an illustration of the definitions below and their relationship.  Appendix D also contains additional information on the various phase factors. </w:t>
      </w:r>
    </w:p>
    <w:p w14:paraId="40CAAA9E" w14:textId="77777777" w:rsidR="0065150E" w:rsidRDefault="0065150E" w:rsidP="0014568A">
      <w:pPr>
        <w:pStyle w:val="Heading6"/>
      </w:pPr>
      <w:bookmarkStart w:id="463" w:name="_Toc232576650"/>
      <w:bookmarkStart w:id="464" w:name="_Toc361993650"/>
      <w:r>
        <w:t>3.1.2.8.1 Primary Phase Factor</w:t>
      </w:r>
      <w:bookmarkEnd w:id="463"/>
      <w:bookmarkEnd w:id="464"/>
    </w:p>
    <w:p w14:paraId="3A0040D9" w14:textId="77777777" w:rsidR="0065150E" w:rsidRDefault="0065150E" w:rsidP="0014568A">
      <w:pPr>
        <w:autoSpaceDE w:val="0"/>
        <w:autoSpaceDN w:val="0"/>
        <w:adjustRightInd w:val="0"/>
        <w:jc w:val="both"/>
      </w:pPr>
      <w:r>
        <w:t xml:space="preserve">The primary phase factor (PF) accounts for the fact that the Loran signals propagate through the earth’s atmosphere as opposed to in free space (vacuum). The speed of light in atmosphere used is </w:t>
      </w:r>
      <m:oMath>
        <m:sSub>
          <m:sSubPr>
            <m:ctrlPr>
              <w:ins w:id="465" w:author="alang" w:date="2013-09-26T07:42:00Z">
                <w:rPr>
                  <w:rFonts w:ascii="Cambria Math" w:hAnsi="Cambria Math"/>
                  <w:i/>
                </w:rPr>
              </w:ins>
            </m:ctrlPr>
          </m:sSubPr>
          <m:e>
            <m:r>
              <w:rPr>
                <w:rFonts w:ascii="Cambria Math" w:hAnsi="Cambria Math"/>
              </w:rPr>
              <m:t>V</m:t>
            </m:r>
          </m:e>
          <m:sub>
            <m:r>
              <w:rPr>
                <w:rFonts w:ascii="Cambria Math" w:hAnsi="Cambria Math"/>
              </w:rPr>
              <m:t>pf</m:t>
            </m:r>
          </m:sub>
        </m:sSub>
      </m:oMath>
      <w:r>
        <w:t xml:space="preserve"> = 299691162 m/s which corresponds to an index of refraction of approximately 1.000338.  </w:t>
      </w:r>
    </w:p>
    <w:p w14:paraId="36C48951" w14:textId="77777777" w:rsidR="0065150E" w:rsidRDefault="0065150E" w:rsidP="0014568A">
      <w:pPr>
        <w:autoSpaceDE w:val="0"/>
        <w:autoSpaceDN w:val="0"/>
        <w:adjustRightInd w:val="0"/>
        <w:jc w:val="both"/>
      </w:pPr>
    </w:p>
    <w:p w14:paraId="2CD4C304" w14:textId="77777777" w:rsidR="0065150E" w:rsidRDefault="0065150E" w:rsidP="0014568A">
      <w:pPr>
        <w:autoSpaceDE w:val="0"/>
        <w:autoSpaceDN w:val="0"/>
        <w:adjustRightInd w:val="0"/>
      </w:pPr>
      <w:r>
        <w:t>The lower propagation speed is compensated for by a primary factor delay in the TOA processing. This is incorporated in Equation 3.1 discussed next.</w:t>
      </w:r>
    </w:p>
    <w:p w14:paraId="794A3B14" w14:textId="77777777" w:rsidR="0065150E" w:rsidRDefault="0065150E" w:rsidP="0014568A">
      <w:pPr>
        <w:autoSpaceDE w:val="0"/>
        <w:autoSpaceDN w:val="0"/>
        <w:adjustRightInd w:val="0"/>
      </w:pPr>
    </w:p>
    <w:p w14:paraId="2FC96B2C" w14:textId="77777777" w:rsidR="0065150E" w:rsidRDefault="0065150E" w:rsidP="0014568A">
      <w:pPr>
        <w:pStyle w:val="Heading6"/>
      </w:pPr>
      <w:bookmarkStart w:id="466" w:name="_Toc232576651"/>
      <w:bookmarkStart w:id="467" w:name="_Toc361993651"/>
      <w:r>
        <w:t>3.1.2.8.2 Secondary Phase Factor</w:t>
      </w:r>
      <w:bookmarkEnd w:id="466"/>
      <w:bookmarkEnd w:id="467"/>
    </w:p>
    <w:p w14:paraId="5D214908" w14:textId="77777777" w:rsidR="0065150E" w:rsidRDefault="0065150E" w:rsidP="0014568A">
      <w:pPr>
        <w:autoSpaceDE w:val="0"/>
        <w:autoSpaceDN w:val="0"/>
        <w:adjustRightInd w:val="0"/>
        <w:jc w:val="both"/>
      </w:pPr>
      <w:r>
        <w:t xml:space="preserve">The sea-water secondary phase factor (SF), reflects the fact that the Loran ground wave is further retarded when traveling over seawater as opposed to through the atmosphere.  Equation 3.1 calculates the total Primary Factor and Secondary Factor phase delay </w:t>
      </w:r>
      <w:r>
        <w:rPr>
          <w:i/>
        </w:rPr>
        <w:t>p</w:t>
      </w:r>
      <w:r>
        <w:t xml:space="preserve"> in meters</w:t>
      </w:r>
      <w:r>
        <w:rPr>
          <w:rStyle w:val="FootnoteReference"/>
        </w:rPr>
        <w:footnoteReference w:id="14"/>
      </w:r>
      <w:r>
        <w:t xml:space="preserve">  </w:t>
      </w:r>
    </w:p>
    <w:p w14:paraId="60FB8DC6" w14:textId="77777777" w:rsidR="0065150E" w:rsidRDefault="0065150E" w:rsidP="0014568A">
      <w:pPr>
        <w:autoSpaceDE w:val="0"/>
        <w:autoSpaceDN w:val="0"/>
        <w:adjustRightInd w:val="0"/>
      </w:pPr>
    </w:p>
    <w:p w14:paraId="2D7AC4EA" w14:textId="77777777" w:rsidR="0065150E" w:rsidRDefault="0065150E" w:rsidP="0014568A">
      <w:pPr>
        <w:autoSpaceDE w:val="0"/>
        <w:autoSpaceDN w:val="0"/>
        <w:adjustRightInd w:val="0"/>
        <w:jc w:val="center"/>
      </w:pPr>
      <w:r w:rsidRPr="00F82354">
        <w:rPr>
          <w:position w:val="-24"/>
        </w:rPr>
        <w:object w:dxaOrig="4700" w:dyaOrig="620" w14:anchorId="653939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4.75pt;height:30.75pt" o:ole="">
            <v:imagedata r:id="rId20" o:title=""/>
          </v:shape>
          <o:OLEObject Type="Embed" ProgID="Equation.3" ShapeID="_x0000_i1025" DrawAspect="Content" ObjectID="_1506923469" r:id="rId21"/>
        </w:object>
      </w:r>
      <w:r>
        <w:tab/>
      </w:r>
      <w:r>
        <w:tab/>
      </w:r>
      <w:r>
        <w:tab/>
      </w:r>
      <w:r>
        <w:tab/>
        <w:t>Equation 3.1</w:t>
      </w:r>
    </w:p>
    <w:p w14:paraId="59E112A2" w14:textId="77777777" w:rsidR="0065150E" w:rsidRDefault="0065150E" w:rsidP="0014568A">
      <w:pPr>
        <w:autoSpaceDE w:val="0"/>
        <w:autoSpaceDN w:val="0"/>
        <w:adjustRightInd w:val="0"/>
      </w:pPr>
    </w:p>
    <w:p w14:paraId="2A94B196" w14:textId="77777777" w:rsidR="0065150E" w:rsidRDefault="0065150E" w:rsidP="0014568A">
      <w:pPr>
        <w:ind w:left="556"/>
      </w:pPr>
      <w:r>
        <w:t>where</w:t>
      </w:r>
    </w:p>
    <w:p w14:paraId="256D8E14" w14:textId="77777777" w:rsidR="0065150E" w:rsidRDefault="0065150E" w:rsidP="0014568A">
      <w:pPr>
        <w:tabs>
          <w:tab w:val="left" w:pos="1843"/>
        </w:tabs>
        <w:spacing w:after="120"/>
        <w:ind w:left="2127" w:hanging="1570"/>
      </w:pPr>
      <w:r>
        <w:rPr>
          <w:i/>
        </w:rPr>
        <w:t>p</w:t>
      </w:r>
      <w:r>
        <w:rPr>
          <w:i/>
        </w:rPr>
        <w:tab/>
      </w:r>
      <w:r>
        <w:t>=</w:t>
      </w:r>
      <w:r>
        <w:tab/>
        <w:t>phase delay in metres,</w:t>
      </w:r>
    </w:p>
    <w:p w14:paraId="76F04CC9" w14:textId="77777777" w:rsidR="0065150E" w:rsidRDefault="0065150E" w:rsidP="0014568A">
      <w:pPr>
        <w:tabs>
          <w:tab w:val="left" w:pos="1843"/>
        </w:tabs>
        <w:spacing w:after="120"/>
        <w:ind w:left="2127" w:hanging="1570"/>
      </w:pPr>
      <w:r>
        <w:rPr>
          <w:i/>
        </w:rPr>
        <w:t>S</w:t>
      </w:r>
      <w:r>
        <w:rPr>
          <w:i/>
        </w:rPr>
        <w:tab/>
      </w:r>
      <w:r>
        <w:t xml:space="preserve">= </w:t>
      </w:r>
      <w:r>
        <w:tab/>
        <w:t>10</w:t>
      </w:r>
      <w:r>
        <w:rPr>
          <w:vertAlign w:val="superscript"/>
        </w:rPr>
        <w:t>-5</w:t>
      </w:r>
      <w:r>
        <w:t xml:space="preserve"> times distance in metres,</w:t>
      </w:r>
    </w:p>
    <w:p w14:paraId="7BBEABB5" w14:textId="77777777" w:rsidR="0065150E" w:rsidRDefault="0065150E" w:rsidP="0014568A">
      <w:pPr>
        <w:tabs>
          <w:tab w:val="left" w:pos="1843"/>
        </w:tabs>
        <w:spacing w:after="120"/>
        <w:ind w:left="2127" w:hanging="1570"/>
      </w:pPr>
      <w:r>
        <w:rPr>
          <w:i/>
        </w:rPr>
        <w:t>e</w:t>
      </w:r>
      <w:r>
        <w:rPr>
          <w:i/>
        </w:rPr>
        <w:tab/>
      </w:r>
      <w:r>
        <w:t>=</w:t>
      </w:r>
      <w:r>
        <w:tab/>
        <w:t>base of natural logarithm = 2.71828,</w:t>
      </w:r>
    </w:p>
    <w:p w14:paraId="5CCE4626" w14:textId="77777777" w:rsidR="0065150E" w:rsidRDefault="0065150E" w:rsidP="0014568A">
      <w:pPr>
        <w:tabs>
          <w:tab w:val="left" w:pos="1843"/>
        </w:tabs>
        <w:spacing w:after="120"/>
        <w:ind w:left="2127" w:hanging="1570"/>
      </w:pPr>
      <w:r>
        <w:rPr>
          <w:i/>
        </w:rPr>
        <w:t>B</w:t>
      </w:r>
      <w:r>
        <w:rPr>
          <w:vertAlign w:val="subscript"/>
        </w:rPr>
        <w:t>1..5</w:t>
      </w:r>
      <w:r>
        <w:t xml:space="preserve"> </w:t>
      </w:r>
      <w:r>
        <w:tab/>
        <w:t>=</w:t>
      </w:r>
      <w:r>
        <w:tab/>
        <w:t>coefficients for all-seawater path.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tblGrid>
      <w:tr w:rsidR="0065150E" w14:paraId="1474719D" w14:textId="77777777" w:rsidTr="0065150E">
        <w:trPr>
          <w:jc w:val="center"/>
        </w:trPr>
        <w:tc>
          <w:tcPr>
            <w:tcW w:w="1668" w:type="dxa"/>
            <w:tcBorders>
              <w:top w:val="single" w:sz="4" w:space="0" w:color="auto"/>
              <w:left w:val="single" w:sz="4" w:space="0" w:color="auto"/>
              <w:bottom w:val="single" w:sz="4" w:space="0" w:color="auto"/>
              <w:right w:val="single" w:sz="4" w:space="0" w:color="auto"/>
            </w:tcBorders>
          </w:tcPr>
          <w:p w14:paraId="70660255" w14:textId="77777777" w:rsidR="0065150E" w:rsidRDefault="0065150E" w:rsidP="0014568A">
            <w:r>
              <w:rPr>
                <w:i/>
              </w:rPr>
              <w:t>B</w:t>
            </w:r>
            <w:r>
              <w:rPr>
                <w:vertAlign w:val="subscript"/>
              </w:rPr>
              <w:t>1</w:t>
            </w:r>
            <w:r>
              <w:t xml:space="preserve"> = -111</w:t>
            </w:r>
          </w:p>
        </w:tc>
      </w:tr>
      <w:tr w:rsidR="0065150E" w14:paraId="30CD1B16" w14:textId="77777777" w:rsidTr="0065150E">
        <w:trPr>
          <w:jc w:val="center"/>
        </w:trPr>
        <w:tc>
          <w:tcPr>
            <w:tcW w:w="1668" w:type="dxa"/>
            <w:tcBorders>
              <w:top w:val="single" w:sz="4" w:space="0" w:color="auto"/>
              <w:left w:val="single" w:sz="4" w:space="0" w:color="auto"/>
              <w:bottom w:val="single" w:sz="4" w:space="0" w:color="auto"/>
              <w:right w:val="single" w:sz="4" w:space="0" w:color="auto"/>
            </w:tcBorders>
          </w:tcPr>
          <w:p w14:paraId="52375BE4" w14:textId="77777777" w:rsidR="0065150E" w:rsidRDefault="0065150E" w:rsidP="0014568A">
            <w:r>
              <w:rPr>
                <w:i/>
              </w:rPr>
              <w:t>B</w:t>
            </w:r>
            <w:r>
              <w:rPr>
                <w:vertAlign w:val="subscript"/>
              </w:rPr>
              <w:t>2</w:t>
            </w:r>
            <w:r>
              <w:t xml:space="preserve"> = 98.20</w:t>
            </w:r>
          </w:p>
        </w:tc>
      </w:tr>
      <w:tr w:rsidR="0065150E" w14:paraId="372E3050" w14:textId="77777777" w:rsidTr="0065150E">
        <w:trPr>
          <w:jc w:val="center"/>
        </w:trPr>
        <w:tc>
          <w:tcPr>
            <w:tcW w:w="1668" w:type="dxa"/>
            <w:tcBorders>
              <w:top w:val="single" w:sz="4" w:space="0" w:color="auto"/>
              <w:left w:val="single" w:sz="4" w:space="0" w:color="auto"/>
              <w:bottom w:val="single" w:sz="4" w:space="0" w:color="auto"/>
              <w:right w:val="single" w:sz="4" w:space="0" w:color="auto"/>
            </w:tcBorders>
          </w:tcPr>
          <w:p w14:paraId="4794EBFD" w14:textId="77777777" w:rsidR="0065150E" w:rsidRDefault="0065150E" w:rsidP="0014568A">
            <w:r>
              <w:rPr>
                <w:i/>
              </w:rPr>
              <w:t>B</w:t>
            </w:r>
            <w:r>
              <w:rPr>
                <w:vertAlign w:val="subscript"/>
              </w:rPr>
              <w:t>3</w:t>
            </w:r>
            <w:r>
              <w:t xml:space="preserve"> = 13</w:t>
            </w:r>
          </w:p>
        </w:tc>
      </w:tr>
      <w:tr w:rsidR="0065150E" w14:paraId="5DBE73D5" w14:textId="77777777" w:rsidTr="0065150E">
        <w:trPr>
          <w:jc w:val="center"/>
        </w:trPr>
        <w:tc>
          <w:tcPr>
            <w:tcW w:w="1668" w:type="dxa"/>
            <w:tcBorders>
              <w:top w:val="single" w:sz="4" w:space="0" w:color="auto"/>
              <w:left w:val="single" w:sz="4" w:space="0" w:color="auto"/>
              <w:bottom w:val="single" w:sz="4" w:space="0" w:color="auto"/>
              <w:right w:val="single" w:sz="4" w:space="0" w:color="auto"/>
            </w:tcBorders>
          </w:tcPr>
          <w:p w14:paraId="02003A05" w14:textId="77777777" w:rsidR="0065150E" w:rsidRDefault="0065150E" w:rsidP="0014568A">
            <w:r>
              <w:rPr>
                <w:i/>
              </w:rPr>
              <w:t>B</w:t>
            </w:r>
            <w:r>
              <w:rPr>
                <w:vertAlign w:val="subscript"/>
              </w:rPr>
              <w:t>4</w:t>
            </w:r>
            <w:r>
              <w:t xml:space="preserve"> = 113</w:t>
            </w:r>
          </w:p>
        </w:tc>
      </w:tr>
      <w:tr w:rsidR="0065150E" w14:paraId="24B24A3E" w14:textId="77777777" w:rsidTr="0065150E">
        <w:trPr>
          <w:jc w:val="center"/>
        </w:trPr>
        <w:tc>
          <w:tcPr>
            <w:tcW w:w="1668" w:type="dxa"/>
            <w:tcBorders>
              <w:top w:val="single" w:sz="4" w:space="0" w:color="auto"/>
              <w:left w:val="single" w:sz="4" w:space="0" w:color="auto"/>
              <w:bottom w:val="single" w:sz="4" w:space="0" w:color="auto"/>
              <w:right w:val="single" w:sz="4" w:space="0" w:color="auto"/>
            </w:tcBorders>
          </w:tcPr>
          <w:p w14:paraId="6E6E9E0D" w14:textId="77777777" w:rsidR="0065150E" w:rsidRDefault="0065150E" w:rsidP="0014568A">
            <w:r>
              <w:rPr>
                <w:i/>
              </w:rPr>
              <w:t>B</w:t>
            </w:r>
            <w:r>
              <w:rPr>
                <w:vertAlign w:val="subscript"/>
              </w:rPr>
              <w:t>5</w:t>
            </w:r>
            <w:r>
              <w:t xml:space="preserve"> = 0</w:t>
            </w:r>
          </w:p>
        </w:tc>
      </w:tr>
    </w:tbl>
    <w:p w14:paraId="66D6E731" w14:textId="77777777" w:rsidR="0065150E" w:rsidRDefault="0065150E" w:rsidP="0014568A">
      <w:pPr>
        <w:tabs>
          <w:tab w:val="left" w:pos="1843"/>
        </w:tabs>
        <w:spacing w:before="120" w:after="120"/>
        <w:jc w:val="both"/>
      </w:pPr>
      <w:r>
        <w:t xml:space="preserve">In order to calculate the phase delay in seconds, </w:t>
      </w:r>
      <w:r>
        <w:rPr>
          <w:i/>
        </w:rPr>
        <w:t>p</w:t>
      </w:r>
      <w:r>
        <w:t xml:space="preserve"> in Equation 3.1 needs to be divided by the speed of light in vacuum, </w:t>
      </w:r>
      <w:r>
        <w:rPr>
          <w:i/>
        </w:rPr>
        <w:t xml:space="preserve">c </w:t>
      </w:r>
      <w:r>
        <w:t>(299792458 m/s).</w:t>
      </w:r>
    </w:p>
    <w:p w14:paraId="5D702541" w14:textId="77777777" w:rsidR="0065150E" w:rsidRDefault="0065150E" w:rsidP="0014568A">
      <w:pPr>
        <w:tabs>
          <w:tab w:val="left" w:pos="1843"/>
        </w:tabs>
        <w:spacing w:before="120" w:after="120"/>
        <w:ind w:left="10" w:hanging="10"/>
        <w:jc w:val="both"/>
      </w:pPr>
      <w:r>
        <w:t>The user receiver compensates for Primary Factor and Secondary Factor delays using Equation 3.1.</w:t>
      </w:r>
    </w:p>
    <w:p w14:paraId="32522261" w14:textId="77777777" w:rsidR="0065150E" w:rsidRDefault="0065150E" w:rsidP="0014568A">
      <w:pPr>
        <w:pStyle w:val="Heading6"/>
      </w:pPr>
      <w:bookmarkStart w:id="468" w:name="_Toc361993652"/>
      <w:r>
        <w:t>3.1.2.8.3 Additional Secondary Phase Factor (nominal)</w:t>
      </w:r>
      <w:bookmarkEnd w:id="468"/>
      <w:r>
        <w:t xml:space="preserve"> </w:t>
      </w:r>
    </w:p>
    <w:p w14:paraId="13FDAF12" w14:textId="77777777" w:rsidR="0065150E" w:rsidRDefault="0065150E" w:rsidP="0014568A">
      <w:pPr>
        <w:jc w:val="both"/>
      </w:pPr>
      <w:r>
        <w:t xml:space="preserve">The Additional Secondary Phase Factor (ASF), accounts for the additional delay caused by signal propagation over land and elevated terrain when compared to the delay experienced over sea-water. Depending on the receiver’s location, signals from some eLoran transmitters may have traveled hundreds of kilometers over land and must be corrected to account for the additional delay imparted by the non-seawater portion of the signal path. An ASF is the cumulative delay the signal experiences when traveling over sections of land with different ground conductivity. </w:t>
      </w:r>
    </w:p>
    <w:p w14:paraId="0631F220" w14:textId="77777777" w:rsidR="0065150E" w:rsidRDefault="0065150E" w:rsidP="0014568A"/>
    <w:p w14:paraId="45226C06" w14:textId="77777777" w:rsidR="0065150E" w:rsidRDefault="0065150E" w:rsidP="0014568A">
      <w:pPr>
        <w:jc w:val="both"/>
      </w:pPr>
      <w:r>
        <w:t xml:space="preserve">The eLoran service provider publishes ASFs for a geographic area of interest (e.g. a Harbor Entrance and Approach area). ASFs are published as a nominal ASF value and an ASF grid provides the difference from the nominal value as a function of geographic location within the grid for each eLoran station. The receiver determines the ASF value for its location by adding the nominal ASF value with the ASF grid value for its location. </w:t>
      </w:r>
    </w:p>
    <w:p w14:paraId="5496F713" w14:textId="77777777" w:rsidR="0065150E" w:rsidRDefault="0065150E" w:rsidP="0014568A"/>
    <w:p w14:paraId="3E916606" w14:textId="77777777" w:rsidR="0065150E" w:rsidRDefault="0065150E" w:rsidP="0014568A">
      <w:r>
        <w:t>ASF = ASF</w:t>
      </w:r>
      <w:r>
        <w:rPr>
          <w:vertAlign w:val="subscript"/>
        </w:rPr>
        <w:t>nominal</w:t>
      </w:r>
      <w:r>
        <w:t xml:space="preserve"> + ASF</w:t>
      </w:r>
      <w:r>
        <w:rPr>
          <w:vertAlign w:val="subscript"/>
        </w:rPr>
        <w:t>grid</w:t>
      </w:r>
      <w:r>
        <w:tab/>
      </w:r>
      <w:r>
        <w:tab/>
      </w:r>
      <w:r>
        <w:tab/>
      </w:r>
      <w:r>
        <w:tab/>
      </w:r>
      <w:r>
        <w:tab/>
      </w:r>
      <w:r>
        <w:tab/>
      </w:r>
      <w:r>
        <w:tab/>
        <w:t>Equation 3.2</w:t>
      </w:r>
    </w:p>
    <w:p w14:paraId="6B03D103" w14:textId="77777777" w:rsidR="0065150E" w:rsidRDefault="0065150E" w:rsidP="0014568A"/>
    <w:p w14:paraId="0C766252" w14:textId="77777777" w:rsidR="0065150E" w:rsidRDefault="0065150E" w:rsidP="0014568A">
      <w:pPr>
        <w:jc w:val="both"/>
      </w:pPr>
      <w:r>
        <w:t>The eLoran service provider shall use Equation 3.1 in generating the nominal ASF and ASF grid values for publication. The user receiver shall use equation 3.1 to compensate for PF and SF delays in addition to the ASF delay.  ASFs are provided in microseconds. Even with the corrections, there are still residual errors.  The difference in ASF between locations does vary slightly thus resulting in some errors from the constant difference grid.</w:t>
      </w:r>
    </w:p>
    <w:p w14:paraId="34A68B94" w14:textId="77777777" w:rsidR="0065150E" w:rsidRDefault="0065150E" w:rsidP="0014568A">
      <w:pPr>
        <w:jc w:val="both"/>
      </w:pPr>
    </w:p>
    <w:p w14:paraId="7445718C" w14:textId="77777777" w:rsidR="0065150E" w:rsidRDefault="0065150E" w:rsidP="0014568A">
      <w:pPr>
        <w:jc w:val="both"/>
      </w:pPr>
      <w:r w:rsidRPr="00BC02C5">
        <w:t>Should the eLoran service provider offer ASF measurement error bound data, this should be employed by the receiver manufacturer in the computation of HPL.</w:t>
      </w:r>
      <w:r>
        <w:t xml:space="preserve"> </w:t>
      </w:r>
    </w:p>
    <w:p w14:paraId="2721FE53" w14:textId="77777777" w:rsidR="0065150E" w:rsidRDefault="0065150E" w:rsidP="0014568A">
      <w:pPr>
        <w:jc w:val="both"/>
      </w:pPr>
    </w:p>
    <w:p w14:paraId="5E26705F" w14:textId="77777777" w:rsidR="0065150E" w:rsidRDefault="0065150E" w:rsidP="0014568A">
      <w:pPr>
        <w:jc w:val="both"/>
      </w:pPr>
      <w:r>
        <w:t xml:space="preserve">A recommended service provider ASF data format is presented in Appendix D. </w:t>
      </w:r>
    </w:p>
    <w:p w14:paraId="03B1CB86" w14:textId="77777777" w:rsidR="0065150E" w:rsidRDefault="0065150E" w:rsidP="0014568A"/>
    <w:p w14:paraId="56D99371" w14:textId="77777777" w:rsidR="0065150E" w:rsidRDefault="0065150E" w:rsidP="0014568A">
      <w:pPr>
        <w:pStyle w:val="Heading6"/>
      </w:pPr>
      <w:bookmarkStart w:id="469" w:name="_Toc361993653"/>
      <w:r>
        <w:rPr>
          <w:rStyle w:val="CharChar"/>
          <w:color w:val="auto"/>
        </w:rPr>
        <w:t xml:space="preserve">3.1.2.8.4 </w:t>
      </w:r>
      <w:r>
        <w:t>Differential-Loran Corrections</w:t>
      </w:r>
      <w:bookmarkEnd w:id="469"/>
    </w:p>
    <w:p w14:paraId="73FA45FE" w14:textId="77777777" w:rsidR="0065150E" w:rsidRDefault="0065150E" w:rsidP="0014568A">
      <w:pPr>
        <w:jc w:val="both"/>
      </w:pPr>
      <w:r>
        <w:t>In order to provide the highest possible eLoran accuracy, the maritime service provider installs a differential-Loran (DLoran) Reference Station in a static location close to the area of interest. This Reference Station calculates differential-Loran corrections and broadcasts them through the Loran Data Channel of one or more eLoran transmitters within range. The differential correction compensates for any temporal variations in Primary Factor, Secondary Factor and Additionally Secondary Factor delays, as well as possible errors in transmitter UTC synchronisation.  Differential-Loran corrections are provided in units of microseconds. The difference between the location of the differential Reference Station and the location of the user equipment can result in errors.</w:t>
      </w:r>
    </w:p>
    <w:p w14:paraId="635C0959" w14:textId="77777777" w:rsidR="0065150E" w:rsidRDefault="0065150E" w:rsidP="0014568A"/>
    <w:p w14:paraId="5CDF80B5" w14:textId="77777777" w:rsidR="0065150E" w:rsidRDefault="0065150E" w:rsidP="0014568A">
      <w:r>
        <w:t xml:space="preserve">The differential data format is presented in Appendix B. </w:t>
      </w:r>
    </w:p>
    <w:p w14:paraId="055996BE" w14:textId="77777777" w:rsidR="0065150E" w:rsidRDefault="0065150E" w:rsidP="0014568A"/>
    <w:p w14:paraId="58F8BB95" w14:textId="77777777" w:rsidR="0065150E" w:rsidRDefault="0065150E" w:rsidP="0014568A">
      <w:pPr>
        <w:pStyle w:val="Heading6"/>
      </w:pPr>
      <w:bookmarkStart w:id="470" w:name="_Toc361993654"/>
      <w:r>
        <w:t>3.1.2.8.5 Time of Arrival Processing</w:t>
      </w:r>
      <w:bookmarkEnd w:id="470"/>
    </w:p>
    <w:p w14:paraId="594124AF" w14:textId="77777777" w:rsidR="0065150E" w:rsidRDefault="0065150E" w:rsidP="0014568A">
      <w:pPr>
        <w:jc w:val="both"/>
      </w:pPr>
      <w:r>
        <w:t>The received Time of Arrival of an eLoran station converts to a pseudo-range measurement according to Equation 3.3</w:t>
      </w:r>
    </w:p>
    <w:p w14:paraId="33293A72" w14:textId="77777777" w:rsidR="0065150E" w:rsidRDefault="0065150E" w:rsidP="0014568A"/>
    <w:p w14:paraId="4FB3FE55" w14:textId="77777777" w:rsidR="0065150E" w:rsidRDefault="0065150E" w:rsidP="0014568A">
      <w:pPr>
        <w:ind w:firstLine="720"/>
        <w:rPr>
          <w:lang w:val="pt-PT"/>
        </w:rPr>
      </w:pPr>
      <w:r>
        <w:rPr>
          <w:lang w:val="pt-PT"/>
        </w:rPr>
        <w:t>PR = TOA*</w:t>
      </w:r>
      <w:r>
        <w:rPr>
          <w:i/>
          <w:lang w:val="pt-PT"/>
        </w:rPr>
        <w:t xml:space="preserve">c </w:t>
      </w:r>
      <w:r>
        <w:rPr>
          <w:lang w:val="pt-PT"/>
        </w:rPr>
        <w:t xml:space="preserve">- </w:t>
      </w:r>
      <w:r>
        <w:rPr>
          <w:i/>
          <w:lang w:val="pt-PT"/>
        </w:rPr>
        <w:t>p</w:t>
      </w:r>
      <w:r>
        <w:rPr>
          <w:lang w:val="pt-PT"/>
        </w:rPr>
        <w:t xml:space="preserve"> – (ASF + </w:t>
      </w:r>
      <w:r>
        <w:t>δ</w:t>
      </w:r>
      <w:r>
        <w:rPr>
          <w:lang w:val="pt-PT"/>
        </w:rPr>
        <w:t>)*1e6*</w:t>
      </w:r>
      <w:r>
        <w:rPr>
          <w:i/>
          <w:lang w:val="pt-PT"/>
        </w:rPr>
        <w:t>c</w:t>
      </w:r>
      <w:r>
        <w:rPr>
          <w:lang w:val="pt-PT"/>
        </w:rPr>
        <w:t xml:space="preserve"> </w:t>
      </w:r>
      <w:r>
        <w:rPr>
          <w:lang w:val="pt-PT"/>
        </w:rPr>
        <w:tab/>
      </w:r>
      <w:r>
        <w:rPr>
          <w:lang w:val="pt-PT"/>
        </w:rPr>
        <w:tab/>
      </w:r>
      <w:r>
        <w:rPr>
          <w:lang w:val="pt-PT"/>
        </w:rPr>
        <w:tab/>
      </w:r>
      <w:r>
        <w:rPr>
          <w:lang w:val="pt-PT"/>
        </w:rPr>
        <w:tab/>
        <w:t>Equation 3.3</w:t>
      </w:r>
    </w:p>
    <w:p w14:paraId="4730D154" w14:textId="77777777" w:rsidR="0065150E" w:rsidRDefault="0065150E" w:rsidP="0014568A">
      <w:pPr>
        <w:rPr>
          <w:lang w:val="pt-PT"/>
        </w:rPr>
      </w:pPr>
    </w:p>
    <w:p w14:paraId="36DB642D" w14:textId="77777777" w:rsidR="0065150E" w:rsidRDefault="0065150E" w:rsidP="0014568A">
      <w:pPr>
        <w:ind w:left="556"/>
      </w:pPr>
      <w:r>
        <w:t>where</w:t>
      </w:r>
    </w:p>
    <w:p w14:paraId="199ED1F7" w14:textId="77777777" w:rsidR="0065150E" w:rsidRDefault="0065150E" w:rsidP="0014568A">
      <w:pPr>
        <w:tabs>
          <w:tab w:val="left" w:pos="1843"/>
        </w:tabs>
        <w:spacing w:after="120"/>
        <w:ind w:left="2127" w:hanging="1570"/>
      </w:pPr>
      <w:r>
        <w:t>PR</w:t>
      </w:r>
      <w:r>
        <w:tab/>
        <w:t>=</w:t>
      </w:r>
      <w:r>
        <w:tab/>
        <w:t>Pseudo range in meters</w:t>
      </w:r>
    </w:p>
    <w:p w14:paraId="7CE9AC5F" w14:textId="77777777" w:rsidR="0065150E" w:rsidRDefault="0065150E" w:rsidP="0014568A">
      <w:pPr>
        <w:tabs>
          <w:tab w:val="left" w:pos="1843"/>
        </w:tabs>
        <w:spacing w:after="120"/>
        <w:ind w:left="2127" w:hanging="1570"/>
      </w:pPr>
      <w:r>
        <w:t>TOA</w:t>
      </w:r>
      <w:r>
        <w:tab/>
        <w:t>=</w:t>
      </w:r>
      <w:r>
        <w:tab/>
        <w:t>Time of Arrival in seconds</w:t>
      </w:r>
    </w:p>
    <w:p w14:paraId="2B86A8D5" w14:textId="77777777" w:rsidR="0065150E" w:rsidRDefault="0065150E" w:rsidP="0014568A">
      <w:pPr>
        <w:tabs>
          <w:tab w:val="left" w:pos="1843"/>
        </w:tabs>
        <w:spacing w:after="120"/>
        <w:ind w:left="2127" w:hanging="1570"/>
      </w:pPr>
      <w:r>
        <w:rPr>
          <w:i/>
        </w:rPr>
        <w:t>c</w:t>
      </w:r>
      <w:r>
        <w:rPr>
          <w:i/>
        </w:rPr>
        <w:tab/>
        <w:t>=</w:t>
      </w:r>
      <w:r>
        <w:rPr>
          <w:i/>
        </w:rPr>
        <w:tab/>
      </w:r>
      <w:r>
        <w:t>speed of light in vacuum</w:t>
      </w:r>
    </w:p>
    <w:p w14:paraId="6807B1A4" w14:textId="77777777" w:rsidR="0065150E" w:rsidRDefault="0065150E" w:rsidP="0014568A">
      <w:pPr>
        <w:tabs>
          <w:tab w:val="left" w:pos="1843"/>
        </w:tabs>
        <w:spacing w:after="120"/>
        <w:ind w:left="2127" w:hanging="1570"/>
      </w:pPr>
      <w:r>
        <w:rPr>
          <w:i/>
        </w:rPr>
        <w:t>p</w:t>
      </w:r>
      <w:r>
        <w:rPr>
          <w:i/>
        </w:rPr>
        <w:tab/>
      </w:r>
      <w:r>
        <w:t>=</w:t>
      </w:r>
      <w:r>
        <w:tab/>
        <w:t>phase delay in metres (equation 3.1); PF+SF</w:t>
      </w:r>
    </w:p>
    <w:p w14:paraId="0A36DE9C" w14:textId="77777777" w:rsidR="0065150E" w:rsidRDefault="0065150E" w:rsidP="0014568A">
      <w:pPr>
        <w:tabs>
          <w:tab w:val="left" w:pos="1843"/>
        </w:tabs>
        <w:spacing w:after="120"/>
        <w:ind w:left="2127" w:hanging="1570"/>
      </w:pPr>
      <w:r>
        <w:t>ASF</w:t>
      </w:r>
      <w:r>
        <w:rPr>
          <w:i/>
        </w:rPr>
        <w:tab/>
      </w:r>
      <w:r>
        <w:t xml:space="preserve">= </w:t>
      </w:r>
      <w:r>
        <w:tab/>
        <w:t>published ASF in microseconds (equation 3.2)</w:t>
      </w:r>
    </w:p>
    <w:p w14:paraId="7606CE13" w14:textId="77777777" w:rsidR="0065150E" w:rsidRDefault="0065150E" w:rsidP="0014568A">
      <w:pPr>
        <w:tabs>
          <w:tab w:val="left" w:pos="1843"/>
        </w:tabs>
        <w:spacing w:after="120"/>
        <w:ind w:left="2127" w:hanging="1570"/>
      </w:pPr>
      <w:r>
        <w:t>δ</w:t>
      </w:r>
      <w:r>
        <w:rPr>
          <w:i/>
        </w:rPr>
        <w:tab/>
      </w:r>
      <w:r>
        <w:t>=</w:t>
      </w:r>
      <w:r>
        <w:tab/>
        <w:t>differential eLoran corrections in microseconds,</w:t>
      </w:r>
    </w:p>
    <w:p w14:paraId="7E1CB313" w14:textId="77777777" w:rsidR="0065150E" w:rsidRDefault="0065150E" w:rsidP="0014568A">
      <w:pPr>
        <w:tabs>
          <w:tab w:val="left" w:pos="1843"/>
        </w:tabs>
        <w:spacing w:after="120"/>
        <w:ind w:left="2127" w:hanging="1570"/>
      </w:pPr>
    </w:p>
    <w:p w14:paraId="2E0EC9A1" w14:textId="77777777" w:rsidR="0065150E" w:rsidRDefault="0065150E" w:rsidP="0014568A">
      <w:pPr>
        <w:keepNext/>
        <w:jc w:val="center"/>
      </w:pPr>
      <w:r>
        <w:rPr>
          <w:noProof/>
          <w:lang w:val="en-IE" w:eastAsia="en-IE"/>
        </w:rPr>
        <w:drawing>
          <wp:inline distT="0" distB="0" distL="0" distR="0" wp14:anchorId="5F5453BC" wp14:editId="411D36F4">
            <wp:extent cx="5478145" cy="2078355"/>
            <wp:effectExtent l="19050" t="0" r="8255" b="0"/>
            <wp:docPr id="13" name="Picture 13" descr="Phase Factor Relationsh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hase Factor Relationship"/>
                    <pic:cNvPicPr>
                      <a:picLocks noChangeAspect="1" noChangeArrowheads="1"/>
                    </pic:cNvPicPr>
                  </pic:nvPicPr>
                  <pic:blipFill>
                    <a:blip r:embed="rId22" cstate="print"/>
                    <a:srcRect/>
                    <a:stretch>
                      <a:fillRect/>
                    </a:stretch>
                  </pic:blipFill>
                  <pic:spPr bwMode="auto">
                    <a:xfrm>
                      <a:off x="0" y="0"/>
                      <a:ext cx="5478145" cy="2078355"/>
                    </a:xfrm>
                    <a:prstGeom prst="rect">
                      <a:avLst/>
                    </a:prstGeom>
                    <a:noFill/>
                    <a:ln w="9525">
                      <a:noFill/>
                      <a:miter lim="800000"/>
                      <a:headEnd/>
                      <a:tailEnd/>
                    </a:ln>
                  </pic:spPr>
                </pic:pic>
              </a:graphicData>
            </a:graphic>
          </wp:inline>
        </w:drawing>
      </w:r>
    </w:p>
    <w:p w14:paraId="0859E45B" w14:textId="77777777" w:rsidR="0065150E" w:rsidRDefault="0065150E" w:rsidP="0014568A">
      <w:pPr>
        <w:pStyle w:val="Figure1"/>
        <w:rPr>
          <w:sz w:val="36"/>
          <w:szCs w:val="36"/>
        </w:rPr>
      </w:pPr>
      <w:bookmarkStart w:id="471" w:name="_Ref242768619"/>
      <w:r>
        <w:t>Figure 3.3</w:t>
      </w:r>
      <w:bookmarkEnd w:id="471"/>
      <w:r>
        <w:t>.  Components and factors affecting measured time of arrival using alternative definition of PF.</w:t>
      </w:r>
    </w:p>
    <w:p w14:paraId="7B9A39BE" w14:textId="77777777" w:rsidR="0065150E" w:rsidRDefault="0065150E" w:rsidP="0014568A">
      <w:pPr>
        <w:pStyle w:val="Heading5"/>
      </w:pPr>
      <w:bookmarkStart w:id="472" w:name="_Toc361993655"/>
      <w:r>
        <w:lastRenderedPageBreak/>
        <w:t>3.1.2.9. Standard Zero Crossing</w:t>
      </w:r>
      <w:bookmarkEnd w:id="472"/>
      <w:r>
        <w:t xml:space="preserve"> </w:t>
      </w:r>
    </w:p>
    <w:p w14:paraId="66A62130" w14:textId="77777777" w:rsidR="0065150E" w:rsidRDefault="0065150E" w:rsidP="0014568A">
      <w:pPr>
        <w:jc w:val="both"/>
      </w:pPr>
      <w:r>
        <w:t>Referring to Figure 3.2 the Standard Zero Crossing (SZC) is the positive zero crossing at the point 30 microseconds into a positively phase coded pulse on the antenna-current waveform.  This zero crossing is phase-locked to the eLoran station’s cesium time reference.  The standard zero crossing is used as a timing reference for measurement of eLoran signal specifications.</w:t>
      </w:r>
    </w:p>
    <w:p w14:paraId="0E540F53" w14:textId="77777777" w:rsidR="0065150E" w:rsidRDefault="0065150E" w:rsidP="0014568A">
      <w:pPr>
        <w:jc w:val="both"/>
      </w:pPr>
    </w:p>
    <w:p w14:paraId="49DC914F" w14:textId="77777777" w:rsidR="0065150E" w:rsidRDefault="0065150E" w:rsidP="0014568A">
      <w:pPr>
        <w:pStyle w:val="Heading5"/>
      </w:pPr>
      <w:bookmarkStart w:id="473" w:name="_Toc361993656"/>
      <w:r>
        <w:t>3.1.2.10  Envelope to Cycle Difference</w:t>
      </w:r>
      <w:bookmarkEnd w:id="473"/>
    </w:p>
    <w:p w14:paraId="2DBF5958" w14:textId="77777777" w:rsidR="0065150E" w:rsidRDefault="0065150E" w:rsidP="0014568A">
      <w:pPr>
        <w:autoSpaceDE w:val="0"/>
        <w:autoSpaceDN w:val="0"/>
        <w:adjustRightInd w:val="0"/>
        <w:jc w:val="both"/>
        <w:rPr>
          <w:rFonts w:ascii="Arial,Bold" w:hAnsi="Arial,Bold" w:cs="Arial,Bold"/>
          <w:bCs/>
        </w:rPr>
      </w:pPr>
      <w:r>
        <w:rPr>
          <w:rFonts w:ascii="Arial,Bold" w:hAnsi="Arial,Bold" w:cs="Arial,Bold"/>
          <w:bCs/>
        </w:rPr>
        <w:t>The Envelope to Cycle Difference (ECD) has both a near-field value as well as a far-field value.  The difference is that one is measured at the ground return on the base of the transmitting antenna and the other determined at the user location.  See Figure 3.4.</w:t>
      </w:r>
    </w:p>
    <w:p w14:paraId="20D3500D" w14:textId="77777777" w:rsidR="0065150E" w:rsidRDefault="0065150E" w:rsidP="0014568A">
      <w:pPr>
        <w:autoSpaceDE w:val="0"/>
        <w:autoSpaceDN w:val="0"/>
        <w:adjustRightInd w:val="0"/>
        <w:rPr>
          <w:rFonts w:ascii="Arial,Bold" w:hAnsi="Arial,Bold" w:cs="Arial,Bold"/>
          <w:bCs/>
        </w:rPr>
      </w:pPr>
    </w:p>
    <w:p w14:paraId="65B2B659" w14:textId="77777777" w:rsidR="0065150E" w:rsidRDefault="0065150E" w:rsidP="0014568A">
      <w:pPr>
        <w:ind w:left="360"/>
        <w:jc w:val="center"/>
      </w:pPr>
      <w:r>
        <w:rPr>
          <w:noProof/>
          <w:lang w:val="en-IE" w:eastAsia="en-IE"/>
        </w:rPr>
        <w:drawing>
          <wp:inline distT="0" distB="0" distL="0" distR="0" wp14:anchorId="18D1F873" wp14:editId="4A350408">
            <wp:extent cx="5037455" cy="3233420"/>
            <wp:effectExtent l="19050" t="0" r="0" b="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srcRect/>
                    <a:stretch>
                      <a:fillRect/>
                    </a:stretch>
                  </pic:blipFill>
                  <pic:spPr bwMode="auto">
                    <a:xfrm>
                      <a:off x="0" y="0"/>
                      <a:ext cx="5037455" cy="3233420"/>
                    </a:xfrm>
                    <a:prstGeom prst="rect">
                      <a:avLst/>
                    </a:prstGeom>
                    <a:noFill/>
                    <a:ln w="9525">
                      <a:noFill/>
                      <a:miter lim="800000"/>
                      <a:headEnd/>
                      <a:tailEnd/>
                    </a:ln>
                  </pic:spPr>
                </pic:pic>
              </a:graphicData>
            </a:graphic>
          </wp:inline>
        </w:drawing>
      </w:r>
    </w:p>
    <w:p w14:paraId="140A53F2" w14:textId="77777777" w:rsidR="0065150E" w:rsidRDefault="0065150E" w:rsidP="0014568A">
      <w:pPr>
        <w:pStyle w:val="Figure1"/>
      </w:pPr>
      <w:r>
        <w:t>Figure 3.4  eLoran pulses with ECD’s of -3, 0 and +3 microseconds</w:t>
      </w:r>
    </w:p>
    <w:p w14:paraId="6B4315B2" w14:textId="77777777" w:rsidR="0065150E" w:rsidRDefault="0065150E" w:rsidP="0014568A">
      <w:pPr>
        <w:autoSpaceDE w:val="0"/>
        <w:autoSpaceDN w:val="0"/>
        <w:adjustRightInd w:val="0"/>
        <w:rPr>
          <w:rFonts w:ascii="Arial,Bold" w:hAnsi="Arial,Bold" w:cs="Arial,Bold"/>
          <w:bCs/>
        </w:rPr>
      </w:pPr>
    </w:p>
    <w:p w14:paraId="07A44301" w14:textId="77777777" w:rsidR="0065150E" w:rsidRDefault="0065150E" w:rsidP="0014568A">
      <w:pPr>
        <w:pStyle w:val="Heading6"/>
      </w:pPr>
      <w:bookmarkStart w:id="474" w:name="_Toc361993657"/>
      <w:r>
        <w:t>3.1.2.10.1 Envelope to Cycle Difference at the Transmitter</w:t>
      </w:r>
      <w:bookmarkEnd w:id="474"/>
    </w:p>
    <w:p w14:paraId="43AB4239" w14:textId="77777777" w:rsidR="0065150E" w:rsidRDefault="0065150E" w:rsidP="0014568A">
      <w:pPr>
        <w:jc w:val="both"/>
      </w:pPr>
      <w:r>
        <w:t>This effective shift in time position of the envelope ahead or behind the standard sampling point (at the transmitter) is known as Envelope-to Cycle Difference (ECD).</w:t>
      </w:r>
    </w:p>
    <w:p w14:paraId="1C185BC7" w14:textId="77777777" w:rsidR="0065150E" w:rsidRDefault="0065150E" w:rsidP="0014568A">
      <w:pPr>
        <w:jc w:val="both"/>
      </w:pPr>
      <w:r>
        <w:t>An ECD = 0 is mathematically defined as the signal condition occurring when the 25 microsecond point of the eLoran pulse envelope is in time coincidence with the third negative going zero crossing of the 100 kHz RF carrier for a positive phase-coded signal. ECD is positive when the 25 microsecond point of the eLoran pulse envelope lags the reference zero crossing, and ECD is negative when the 25 microsecond point of the eLoran pulse envelope leads the reference zero crossing. The ECD magnitude is the amount of lag or lead, in microseconds.</w:t>
      </w:r>
    </w:p>
    <w:p w14:paraId="6D859750" w14:textId="77777777" w:rsidR="0065150E" w:rsidRDefault="0065150E" w:rsidP="0014568A">
      <w:pPr>
        <w:pStyle w:val="Heading6"/>
        <w:rPr>
          <w:highlight w:val="yellow"/>
        </w:rPr>
      </w:pPr>
      <w:bookmarkStart w:id="475" w:name="_Toc361993658"/>
      <w:r>
        <w:t>3.1.2.10.2 Far-field Envelope to Cycle Difference</w:t>
      </w:r>
      <w:bookmarkEnd w:id="475"/>
    </w:p>
    <w:p w14:paraId="390AD6D8" w14:textId="77777777" w:rsidR="0065150E" w:rsidRDefault="0065150E" w:rsidP="0014568A">
      <w:pPr>
        <w:jc w:val="both"/>
      </w:pPr>
      <w:r>
        <w:t xml:space="preserve">Conceptually, the leading envelope of a local radio frequency (RF) field will be fit to the same ideal eLoran envelope equation with a similar cost function as used in the transmitter antenna current algorithm.  In the actual receiver, the RF signal is digitized after the signal has been processed by some known frequency response.  The eLoran receiver must determine the far-field ECD for each signal and calibrate this measurement so that it matches the standard ECD measurement as seen Figure 3.4. Whatever algorithm is used at this point, the receiver’s algorithm must give the same answer as would have been obtained if the local RF field had been available.  </w:t>
      </w:r>
    </w:p>
    <w:p w14:paraId="6FE0DCD4" w14:textId="77777777" w:rsidR="0065150E" w:rsidRDefault="0065150E" w:rsidP="0014568A">
      <w:pPr>
        <w:jc w:val="both"/>
      </w:pPr>
    </w:p>
    <w:p w14:paraId="2084B258" w14:textId="77777777" w:rsidR="0065150E" w:rsidRDefault="0065150E" w:rsidP="0014568A">
      <w:pPr>
        <w:jc w:val="both"/>
      </w:pPr>
    </w:p>
    <w:p w14:paraId="1DBAA13A" w14:textId="77777777" w:rsidR="0065150E" w:rsidRDefault="0065150E" w:rsidP="0014568A">
      <w:pPr>
        <w:jc w:val="both"/>
      </w:pPr>
    </w:p>
    <w:p w14:paraId="1BC7FDF2" w14:textId="77777777" w:rsidR="0065150E" w:rsidRDefault="0065150E" w:rsidP="0014568A">
      <w:pPr>
        <w:jc w:val="both"/>
        <w:rPr>
          <w:i/>
        </w:rPr>
      </w:pPr>
      <w:r>
        <w:rPr>
          <w:i/>
        </w:rPr>
        <w:t xml:space="preserve">Note: There are two methods for calibrating the algorithm: </w:t>
      </w:r>
    </w:p>
    <w:p w14:paraId="6265F884" w14:textId="77777777" w:rsidR="0065150E" w:rsidRDefault="0065150E" w:rsidP="0014568A">
      <w:pPr>
        <w:jc w:val="both"/>
        <w:rPr>
          <w:i/>
        </w:rPr>
      </w:pPr>
    </w:p>
    <w:p w14:paraId="7CFBC45B" w14:textId="77777777" w:rsidR="0065150E" w:rsidRDefault="0065150E" w:rsidP="0014568A">
      <w:pPr>
        <w:jc w:val="both"/>
        <w:rPr>
          <w:i/>
        </w:rPr>
      </w:pPr>
      <w:r>
        <w:rPr>
          <w:i/>
        </w:rPr>
        <w:t xml:space="preserve">1. Software simulation where pulses of various ECDs and phase modulation conditions are filtered by a model of the RF front end and the user receiver ECD algorithm calculation is compared to the model. </w:t>
      </w:r>
    </w:p>
    <w:p w14:paraId="61A8C02E" w14:textId="77777777" w:rsidR="0065150E" w:rsidRDefault="0065150E" w:rsidP="0014568A">
      <w:pPr>
        <w:jc w:val="both"/>
        <w:rPr>
          <w:i/>
        </w:rPr>
      </w:pPr>
    </w:p>
    <w:p w14:paraId="21E19EEC" w14:textId="77777777" w:rsidR="0065150E" w:rsidRDefault="0065150E" w:rsidP="0014568A">
      <w:pPr>
        <w:jc w:val="both"/>
        <w:rPr>
          <w:i/>
        </w:rPr>
      </w:pPr>
      <w:r>
        <w:rPr>
          <w:i/>
        </w:rPr>
        <w:t>2. Hardware simulation where pulses of various ECDs and phase modulation conditions are generated and used as input to the receiver.</w:t>
      </w:r>
    </w:p>
    <w:p w14:paraId="679A8106" w14:textId="77777777" w:rsidR="0065150E" w:rsidRDefault="0065150E" w:rsidP="0014568A">
      <w:pPr>
        <w:pStyle w:val="Heading5"/>
      </w:pPr>
      <w:bookmarkStart w:id="476" w:name="_Toc361993659"/>
      <w:r>
        <w:t>3.1.2.11 Time of Arrival</w:t>
      </w:r>
      <w:bookmarkEnd w:id="476"/>
      <w:r>
        <w:t xml:space="preserve"> </w:t>
      </w:r>
    </w:p>
    <w:p w14:paraId="2D54B359" w14:textId="77777777" w:rsidR="0065150E" w:rsidRDefault="0065150E" w:rsidP="0014568A">
      <w:pPr>
        <w:jc w:val="both"/>
      </w:pPr>
      <w:r>
        <w:t>The time of arrival of the pulse group from a transmitting station is the time of occurrence of the electric field of the standard zero crossing of the 1</w:t>
      </w:r>
      <w:r>
        <w:rPr>
          <w:vertAlign w:val="superscript"/>
        </w:rPr>
        <w:t>st</w:t>
      </w:r>
      <w:r>
        <w:t xml:space="preserve"> pulse, in a pulse group at the receiving antenna, with respect to the local receiver clock.</w:t>
      </w:r>
    </w:p>
    <w:p w14:paraId="257133F3" w14:textId="77777777" w:rsidR="0065150E" w:rsidRDefault="0065150E" w:rsidP="0014568A">
      <w:pPr>
        <w:pStyle w:val="Heading5"/>
      </w:pPr>
      <w:bookmarkStart w:id="477" w:name="_Toc361993660"/>
      <w:r>
        <w:t>3.1.2.12 Nominal Antenna</w:t>
      </w:r>
      <w:bookmarkEnd w:id="477"/>
    </w:p>
    <w:p w14:paraId="02E2CA39" w14:textId="77777777" w:rsidR="0065150E" w:rsidRDefault="0065150E" w:rsidP="0014568A">
      <w:pPr>
        <w:jc w:val="both"/>
      </w:pPr>
      <w:r>
        <w:t>The nominal antenna for a receiver shall be specified by the manufacturer. In carrying out the specific test procedures, the signal levels at the space coupling node shall be related to the field strength in proportion to the effective height of the nominal antenna.</w:t>
      </w:r>
    </w:p>
    <w:p w14:paraId="5174911F" w14:textId="77777777" w:rsidR="0065150E" w:rsidRDefault="0065150E" w:rsidP="0014568A">
      <w:pPr>
        <w:pStyle w:val="Heading5"/>
      </w:pPr>
      <w:bookmarkStart w:id="478" w:name="_Toc361993661"/>
      <w:r w:rsidRPr="00BC02C5">
        <w:rPr>
          <w:highlight w:val="yellow"/>
        </w:rPr>
        <w:t>3.1.2.13 Blink</w:t>
      </w:r>
      <w:bookmarkEnd w:id="478"/>
      <w:r>
        <w:t xml:space="preserve"> </w:t>
      </w:r>
    </w:p>
    <w:p w14:paraId="7FF036BD" w14:textId="77777777" w:rsidR="0065150E" w:rsidRDefault="0065150E" w:rsidP="0014568A">
      <w:pPr>
        <w:jc w:val="both"/>
      </w:pPr>
      <w:r>
        <w:t xml:space="preserve">An indication of out-of-tolerance (OOT) at a transmitting station will occur for one of the following reasons: </w:t>
      </w:r>
    </w:p>
    <w:p w14:paraId="3D70F7C2" w14:textId="77777777" w:rsidR="0065150E" w:rsidRDefault="0065150E" w:rsidP="0031438A">
      <w:pPr>
        <w:numPr>
          <w:ilvl w:val="0"/>
          <w:numId w:val="9"/>
        </w:numPr>
        <w:overflowPunct w:val="0"/>
        <w:autoSpaceDE w:val="0"/>
        <w:autoSpaceDN w:val="0"/>
        <w:adjustRightInd w:val="0"/>
        <w:spacing w:before="0" w:after="0"/>
        <w:jc w:val="both"/>
        <w:textAlignment w:val="baseline"/>
      </w:pPr>
      <w:r>
        <w:t>Time of emission is out of tolerance</w:t>
      </w:r>
    </w:p>
    <w:p w14:paraId="31DD9423" w14:textId="77777777" w:rsidR="0065150E" w:rsidRDefault="0065150E" w:rsidP="0031438A">
      <w:pPr>
        <w:numPr>
          <w:ilvl w:val="0"/>
          <w:numId w:val="9"/>
        </w:numPr>
        <w:overflowPunct w:val="0"/>
        <w:autoSpaceDE w:val="0"/>
        <w:autoSpaceDN w:val="0"/>
        <w:adjustRightInd w:val="0"/>
        <w:spacing w:before="0" w:after="0"/>
        <w:jc w:val="both"/>
        <w:textAlignment w:val="baseline"/>
      </w:pPr>
      <w:r>
        <w:t>ECD out of tolerance</w:t>
      </w:r>
    </w:p>
    <w:p w14:paraId="1C88C135" w14:textId="77777777" w:rsidR="0065150E" w:rsidRDefault="0065150E" w:rsidP="0031438A">
      <w:pPr>
        <w:numPr>
          <w:ilvl w:val="0"/>
          <w:numId w:val="9"/>
        </w:numPr>
        <w:overflowPunct w:val="0"/>
        <w:autoSpaceDE w:val="0"/>
        <w:autoSpaceDN w:val="0"/>
        <w:adjustRightInd w:val="0"/>
        <w:spacing w:before="0" w:after="0"/>
        <w:jc w:val="both"/>
        <w:textAlignment w:val="baseline"/>
      </w:pPr>
      <w:r>
        <w:t>Improper phase code or GRI</w:t>
      </w:r>
    </w:p>
    <w:p w14:paraId="4568D476" w14:textId="77777777" w:rsidR="0065150E" w:rsidRDefault="0065150E" w:rsidP="0031438A">
      <w:pPr>
        <w:numPr>
          <w:ilvl w:val="0"/>
          <w:numId w:val="9"/>
        </w:numPr>
        <w:overflowPunct w:val="0"/>
        <w:autoSpaceDE w:val="0"/>
        <w:autoSpaceDN w:val="0"/>
        <w:adjustRightInd w:val="0"/>
        <w:spacing w:before="0" w:after="0"/>
        <w:jc w:val="both"/>
        <w:textAlignment w:val="baseline"/>
      </w:pPr>
      <w:r>
        <w:t>Master or secondary station operating at less than one half of specified output power</w:t>
      </w:r>
    </w:p>
    <w:p w14:paraId="61AB9446" w14:textId="77777777" w:rsidR="0065150E" w:rsidRDefault="0065150E" w:rsidP="0014568A">
      <w:pPr>
        <w:tabs>
          <w:tab w:val="left" w:pos="180"/>
          <w:tab w:val="left" w:pos="2610"/>
        </w:tabs>
        <w:jc w:val="both"/>
      </w:pPr>
    </w:p>
    <w:p w14:paraId="0E64205E" w14:textId="77777777" w:rsidR="0065150E" w:rsidRDefault="0065150E" w:rsidP="0014568A">
      <w:pPr>
        <w:tabs>
          <w:tab w:val="left" w:pos="180"/>
          <w:tab w:val="left" w:pos="2610"/>
        </w:tabs>
        <w:jc w:val="both"/>
        <w:rPr>
          <w:rStyle w:val="CharCharChar"/>
        </w:rPr>
      </w:pPr>
      <w:r>
        <w:t>When an OOT situation exists, it is indicated by the OOT eLoran signal being turned off.  If the signal is returned to a non-OOT condition before 10 seconds, then it returns on-air without any other indication.  If it does not, it will stay off air for a minimum of 10 seconds and come back on air “blinking”</w:t>
      </w:r>
      <w:r>
        <w:rPr>
          <w:rStyle w:val="FootnoteReference"/>
        </w:rPr>
        <w:footnoteReference w:id="15"/>
      </w:r>
      <w:r>
        <w:t xml:space="preserve">. Blink is a repetitive on-off pattern (approximately 0.25 second on, 3.75 seconds off) of the first two pulses of the secondary signal which indicates that the eLoran signal is unusable.  Blink continues until the out-of-tolerance condition no longer exists. </w:t>
      </w:r>
    </w:p>
    <w:p w14:paraId="323A6EF2" w14:textId="77777777" w:rsidR="0065150E" w:rsidRDefault="0065150E" w:rsidP="0014568A">
      <w:pPr>
        <w:pStyle w:val="Heading5"/>
      </w:pPr>
      <w:bookmarkStart w:id="479" w:name="_Toc361993662"/>
      <w:r>
        <w:t>3.1.2.14 Atmospheric Noise</w:t>
      </w:r>
      <w:bookmarkEnd w:id="479"/>
    </w:p>
    <w:p w14:paraId="06BF079E" w14:textId="77777777" w:rsidR="0065150E" w:rsidRDefault="0065150E" w:rsidP="0014568A">
      <w:pPr>
        <w:jc w:val="both"/>
      </w:pPr>
      <w:r>
        <w:t xml:space="preserve">In the low-frequency portion of the radio spectrum considerable atmospheric noise can be present.  This noise is generated by the occurrence of lightning throughout the world.  It has been well established that a background noise level representing the sum of distant storms and bursts from more local storms can characterize such noise.  The international standards body, International Telecommunication Union- Radiocommunication Spectrum (ITU-R), has produced an extensive, empirically-based set of predictions of both these components.   Receivers may use receiver non-linear processing algorithms that can detect, and can mitigate, the effects of the noise bursts (e.g., lightning).  </w:t>
      </w:r>
    </w:p>
    <w:p w14:paraId="6993F9BC" w14:textId="77777777" w:rsidR="0065150E" w:rsidRDefault="0065150E" w:rsidP="0014568A">
      <w:pPr>
        <w:pStyle w:val="Heading5"/>
      </w:pPr>
      <w:bookmarkStart w:id="480" w:name="_Toc361993663"/>
      <w:r>
        <w:t>3.1.2.15 Crossrate Interference</w:t>
      </w:r>
      <w:bookmarkEnd w:id="480"/>
    </w:p>
    <w:p w14:paraId="6CE08A1E" w14:textId="77777777" w:rsidR="0065150E" w:rsidRDefault="0065150E" w:rsidP="0014568A">
      <w:pPr>
        <w:jc w:val="both"/>
      </w:pPr>
      <w:r>
        <w:t xml:space="preserve">Each eLoran transmitter uses the same RF spectrum as all the others and they transmit at times that periodically conflict with one another.  This means normal receiver frequency filters will “pass through” signals from neighboring GRIs whose time of arrival will cause them to occasionally overlap, and interfere with, signals from local stations.  This is referred to as cross-rate interference (CRI) and it causes variations in signal measurements that effect alarm detection, cycle selection, and other calculations. Crossrate interference can be mitigated by processing techniques such as cancellation or blanking.  Receivers may use different techniques to mitigate cross-rate interference.   </w:t>
      </w:r>
    </w:p>
    <w:p w14:paraId="7D1FA585" w14:textId="77777777" w:rsidR="0065150E" w:rsidRDefault="0065150E" w:rsidP="0014568A"/>
    <w:p w14:paraId="421DCCA3" w14:textId="77777777" w:rsidR="0065150E" w:rsidRDefault="0065150E" w:rsidP="0014568A">
      <w:pPr>
        <w:pStyle w:val="Heading5"/>
      </w:pPr>
      <w:bookmarkStart w:id="481" w:name="_Toc361993664"/>
      <w:r>
        <w:t>3.1.2.16 Transmitter Blanking</w:t>
      </w:r>
      <w:bookmarkEnd w:id="481"/>
    </w:p>
    <w:p w14:paraId="0C4063A8" w14:textId="77777777" w:rsidR="0065150E" w:rsidRDefault="0065150E" w:rsidP="0014568A">
      <w:pPr>
        <w:jc w:val="both"/>
        <w:rPr>
          <w:color w:val="000000"/>
        </w:rPr>
      </w:pPr>
      <w:r>
        <w:rPr>
          <w:color w:val="000000"/>
        </w:rPr>
        <w:t xml:space="preserve">An eLoran transmitter can operate in two chains with two GRIs (dual-rate). On regular intervals dual-rated stations may need to broadcast pulses on both rates at the same time. If this happens the eLoran transmitter gives </w:t>
      </w:r>
      <w:r>
        <w:rPr>
          <w:color w:val="000000"/>
        </w:rPr>
        <w:lastRenderedPageBreak/>
        <w:t>priority to broadcast pulses of one of the rates and blanks the transmission of the pulses in the other rate. The eLoran service provider shall provide information on the blanking regime of each dual-rated transmitter (priority or alternate, partial blanking and guard times), so that the receiver may properly deal with blanked pulses.</w:t>
      </w:r>
    </w:p>
    <w:p w14:paraId="1D3BE0BA" w14:textId="77777777" w:rsidR="0065150E" w:rsidRDefault="0065150E" w:rsidP="0014568A">
      <w:pPr>
        <w:pStyle w:val="Heading5"/>
      </w:pPr>
      <w:bookmarkStart w:id="482" w:name="_Toc361993665"/>
      <w:r>
        <w:t xml:space="preserve">3.1.2.17 </w:t>
      </w:r>
      <w:commentRangeStart w:id="483"/>
      <w:r>
        <w:t>Skywave</w:t>
      </w:r>
      <w:bookmarkEnd w:id="482"/>
      <w:commentRangeEnd w:id="483"/>
      <w:r w:rsidR="00417E91">
        <w:rPr>
          <w:rStyle w:val="CommentReference"/>
          <w:b w:val="0"/>
          <w:color w:val="auto"/>
          <w:lang w:eastAsia="fi-FI"/>
        </w:rPr>
        <w:commentReference w:id="483"/>
      </w:r>
    </w:p>
    <w:p w14:paraId="1D28F7FE" w14:textId="77777777" w:rsidR="0065150E" w:rsidRDefault="0065150E" w:rsidP="0014568A">
      <w:pPr>
        <w:jc w:val="both"/>
      </w:pPr>
      <w:r>
        <w:t xml:space="preserve">Skywaves (see Figure 3.5), in the context of eLoran, are reflections of the signal from the ionosphere.  From the stand point of navigation, this signal is an interference source and cannot be used for precise navigation.  The reflection can occur at different heights and strengths resulting in variations in the delay and received amplitude for a given location.  For a given reflection height, the delay and strength relative to the groundwave is a function of the distance from the user to the transmission source. </w:t>
      </w:r>
    </w:p>
    <w:p w14:paraId="47BE9C7F" w14:textId="77777777" w:rsidR="0065150E" w:rsidRDefault="0065150E" w:rsidP="0014568A">
      <w:pPr>
        <w:jc w:val="both"/>
      </w:pPr>
      <w:r>
        <w:t>Under nominal conditions, the nighttime ionospheric environment results in a skywave that is stronger than in the daytime. The nighttime ionosphere also tends to have a higher ionosphere reflection height for eLoran resulting in a greater delay relative to the groundwave than typical daytime skywave.</w:t>
      </w:r>
    </w:p>
    <w:p w14:paraId="76868A14" w14:textId="77777777" w:rsidR="0065150E" w:rsidRDefault="0065150E" w:rsidP="0014568A">
      <w:pPr>
        <w:jc w:val="both"/>
      </w:pPr>
    </w:p>
    <w:p w14:paraId="226C0838" w14:textId="77777777" w:rsidR="0065150E" w:rsidRDefault="0065150E" w:rsidP="0014568A">
      <w:pPr>
        <w:jc w:val="both"/>
      </w:pPr>
      <w:r>
        <w:t>While always present, skywaves typically do not affect the eLoran position fix.  Receivers shall be able to function under typical day time and night time occurrence of skywave.</w:t>
      </w:r>
    </w:p>
    <w:p w14:paraId="25841600" w14:textId="77777777" w:rsidR="0065150E" w:rsidRDefault="0065150E" w:rsidP="0014568A">
      <w:pPr>
        <w:jc w:val="both"/>
      </w:pPr>
    </w:p>
    <w:p w14:paraId="574CC6AE" w14:textId="77777777" w:rsidR="0065150E" w:rsidRDefault="0065150E" w:rsidP="0014568A">
      <w:pPr>
        <w:jc w:val="both"/>
      </w:pPr>
      <w:r>
        <w:t xml:space="preserve">“Early skywave” is skywave with delays of roughly 37 µsec or less relative to the ground wave.  This skywave can be problematic as it is close to the tracking point of the groundwave.  Early skywaves generally occur during the day time and are induced by severe solar weather activity.  Under conditions of adverse solar weather, the ionosphere can be disturbed enough to lower the ionospheric reflection height and strengthen the reflection for the eLoran signal.  This can create problems for signals traveling over long paths.  Since the disturbed ionosphere is caused by solar activity, the reflection region must be illuminated by the sun.  The effect is particularly strong at high geomagnetic latitudes.    </w:t>
      </w:r>
    </w:p>
    <w:p w14:paraId="376EE265" w14:textId="77777777" w:rsidR="0065150E" w:rsidRDefault="0065150E" w:rsidP="0014568A"/>
    <w:p w14:paraId="33F006B9" w14:textId="77777777" w:rsidR="0065150E" w:rsidRDefault="0065150E" w:rsidP="0014568A">
      <w:pPr>
        <w:jc w:val="both"/>
      </w:pPr>
      <w:r>
        <w:t>The difficulty with early skywave versus typical skywave is that is more difficult for a receiver to disregard, mitigate or detect.  For example, receivers on moving platforms may not be able to easily discern errors caused by early skywave from platform movement.  Hence, the eLoran system requires some means to be aware of early skywave or its effects through monitoring.</w:t>
      </w:r>
    </w:p>
    <w:p w14:paraId="1A3EAC5E" w14:textId="77777777" w:rsidR="0065150E" w:rsidRDefault="0065150E" w:rsidP="0014568A">
      <w:pPr>
        <w:autoSpaceDE w:val="0"/>
        <w:autoSpaceDN w:val="0"/>
        <w:adjustRightInd w:val="0"/>
      </w:pPr>
    </w:p>
    <w:p w14:paraId="71675EB9" w14:textId="77777777" w:rsidR="0065150E" w:rsidRDefault="0065150E" w:rsidP="0014568A">
      <w:pPr>
        <w:pStyle w:val="Figure1"/>
      </w:pPr>
      <w:r>
        <w:rPr>
          <w:rFonts w:eastAsia="PMingLiU"/>
          <w:noProof/>
          <w:lang w:val="en-IE" w:eastAsia="en-IE"/>
        </w:rPr>
        <w:drawing>
          <wp:inline distT="0" distB="0" distL="0" distR="0" wp14:anchorId="6EE87FD8" wp14:editId="687D729C">
            <wp:extent cx="5486400" cy="1837055"/>
            <wp:effectExtent l="19050" t="0" r="0" b="0"/>
            <wp:docPr id="15" name="Picture 15" descr="Skywave 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kywave Drawing"/>
                    <pic:cNvPicPr>
                      <a:picLocks noChangeAspect="1" noChangeArrowheads="1"/>
                    </pic:cNvPicPr>
                  </pic:nvPicPr>
                  <pic:blipFill>
                    <a:blip r:embed="rId24" cstate="print"/>
                    <a:srcRect/>
                    <a:stretch>
                      <a:fillRect/>
                    </a:stretch>
                  </pic:blipFill>
                  <pic:spPr bwMode="auto">
                    <a:xfrm>
                      <a:off x="0" y="0"/>
                      <a:ext cx="5486400" cy="1837055"/>
                    </a:xfrm>
                    <a:prstGeom prst="rect">
                      <a:avLst/>
                    </a:prstGeom>
                    <a:noFill/>
                    <a:ln w="9525">
                      <a:noFill/>
                      <a:miter lim="800000"/>
                      <a:headEnd/>
                      <a:tailEnd/>
                    </a:ln>
                  </pic:spPr>
                </pic:pic>
              </a:graphicData>
            </a:graphic>
          </wp:inline>
        </w:drawing>
      </w:r>
    </w:p>
    <w:p w14:paraId="25A9D17A" w14:textId="77777777" w:rsidR="0065150E" w:rsidRDefault="0065150E" w:rsidP="0014568A">
      <w:pPr>
        <w:autoSpaceDE w:val="0"/>
        <w:autoSpaceDN w:val="0"/>
        <w:adjustRightInd w:val="0"/>
        <w:rPr>
          <w:rFonts w:ascii="Arial,Bold" w:hAnsi="Arial,Bold" w:cs="Arial,Bold"/>
          <w:bCs/>
          <w:highlight w:val="yellow"/>
        </w:rPr>
      </w:pPr>
    </w:p>
    <w:p w14:paraId="7ED5E8F1" w14:textId="77777777" w:rsidR="0065150E" w:rsidRDefault="0065150E" w:rsidP="0014568A">
      <w:pPr>
        <w:pStyle w:val="Figure1"/>
      </w:pPr>
      <w:r>
        <w:t xml:space="preserve">Figure 3.5 Skywave </w:t>
      </w:r>
    </w:p>
    <w:p w14:paraId="6F566B85" w14:textId="77777777" w:rsidR="0065150E" w:rsidRDefault="0065150E" w:rsidP="0014568A">
      <w:pPr>
        <w:autoSpaceDE w:val="0"/>
        <w:autoSpaceDN w:val="0"/>
        <w:adjustRightInd w:val="0"/>
      </w:pPr>
    </w:p>
    <w:p w14:paraId="6167C4D3" w14:textId="77777777" w:rsidR="0065150E" w:rsidRDefault="0065150E" w:rsidP="0014568A">
      <w:pPr>
        <w:pStyle w:val="Heading6"/>
      </w:pPr>
      <w:bookmarkStart w:id="484" w:name="_Toc361993666"/>
      <w:r>
        <w:t>3.1.2.17.1 Skywave Processing (user receiver)</w:t>
      </w:r>
      <w:bookmarkEnd w:id="484"/>
    </w:p>
    <w:p w14:paraId="64F6C810" w14:textId="77777777" w:rsidR="0065150E" w:rsidRDefault="0065150E" w:rsidP="0014568A">
      <w:pPr>
        <w:autoSpaceDE w:val="0"/>
        <w:autoSpaceDN w:val="0"/>
        <w:adjustRightInd w:val="0"/>
        <w:jc w:val="both"/>
        <w:rPr>
          <w:rFonts w:ascii="Arial,Bold" w:hAnsi="Arial,Bold" w:cs="Arial,Bold"/>
          <w:bCs/>
        </w:rPr>
      </w:pPr>
      <w:r>
        <w:rPr>
          <w:bCs/>
        </w:rPr>
        <w:t>The receiver has algorithms or processing that mitigates the presence of skywave in the local service error. It may exclude the use of signals with significant errors caused by skywave.</w:t>
      </w:r>
      <w:r>
        <w:rPr>
          <w:rFonts w:ascii="Arial,Bold" w:hAnsi="Arial,Bold" w:cs="Arial,Bold"/>
          <w:bCs/>
        </w:rPr>
        <w:t xml:space="preserve"> Alternatively a receiver may dynamically adjust the location of the tracking point in the eLoran pulse to balance high signal strength (by tracking later in the pulse envelope) with skywave rejection (by tracking earlier). </w:t>
      </w:r>
    </w:p>
    <w:p w14:paraId="6A65FFDA" w14:textId="77777777" w:rsidR="0065150E" w:rsidRDefault="0065150E" w:rsidP="0014568A">
      <w:pPr>
        <w:autoSpaceDE w:val="0"/>
        <w:autoSpaceDN w:val="0"/>
        <w:adjustRightInd w:val="0"/>
        <w:jc w:val="both"/>
        <w:rPr>
          <w:rFonts w:ascii="Arial,Bold" w:hAnsi="Arial,Bold" w:cs="Arial,Bold"/>
          <w:bCs/>
        </w:rPr>
      </w:pPr>
      <w:r>
        <w:rPr>
          <w:rFonts w:ascii="Arial,Bold" w:hAnsi="Arial,Bold" w:cs="Arial,Bold"/>
          <w:bCs/>
        </w:rPr>
        <w:t xml:space="preserve"> </w:t>
      </w:r>
    </w:p>
    <w:p w14:paraId="66153991" w14:textId="77777777" w:rsidR="0065150E" w:rsidRDefault="0065150E" w:rsidP="0014568A">
      <w:pPr>
        <w:pStyle w:val="Heading6"/>
      </w:pPr>
      <w:bookmarkStart w:id="485" w:name="_Toc361993667"/>
      <w:r>
        <w:lastRenderedPageBreak/>
        <w:t>3.1.2.17.2 Skywave Warning  (service provider)</w:t>
      </w:r>
      <w:bookmarkEnd w:id="485"/>
    </w:p>
    <w:p w14:paraId="574E54AE" w14:textId="77777777" w:rsidR="0065150E" w:rsidRDefault="0065150E" w:rsidP="0014568A">
      <w:pPr>
        <w:autoSpaceDE w:val="0"/>
        <w:autoSpaceDN w:val="0"/>
        <w:adjustRightInd w:val="0"/>
        <w:jc w:val="both"/>
        <w:rPr>
          <w:rFonts w:ascii="Arial,Bold" w:hAnsi="Arial,Bold" w:cs="Arial,Bold"/>
          <w:bCs/>
        </w:rPr>
      </w:pPr>
      <w:r>
        <w:t>A skywave warning may be provided by service providers to indicate the possibility of a skywave in a specified geographic region and transmitted signal.  The details of this warning shall be as specified by the service provider.  See LORIPP/LORAPP Draft Specification of the eLoran System, Rev. 4.0</w:t>
      </w:r>
      <w:r>
        <w:rPr>
          <w:rStyle w:val="FootnoteReference"/>
        </w:rPr>
        <w:footnoteReference w:id="16"/>
      </w:r>
      <w:r>
        <w:t xml:space="preserve"> for the eLoran System for further details.  If provided, the warning shall be part of the transmitted LDC message.  </w:t>
      </w:r>
    </w:p>
    <w:p w14:paraId="73136B5A" w14:textId="77777777" w:rsidR="0065150E" w:rsidRDefault="0065150E" w:rsidP="0014568A">
      <w:pPr>
        <w:pStyle w:val="Heading5"/>
      </w:pPr>
      <w:bookmarkStart w:id="486" w:name="OLE_LINK10"/>
      <w:bookmarkStart w:id="487" w:name="_Toc361993668"/>
      <w:r>
        <w:t xml:space="preserve">3.1.2.18 </w:t>
      </w:r>
      <w:bookmarkEnd w:id="486"/>
      <w:r>
        <w:t>Interference</w:t>
      </w:r>
      <w:bookmarkEnd w:id="487"/>
    </w:p>
    <w:p w14:paraId="4B0A5B39" w14:textId="77777777" w:rsidR="0065150E" w:rsidRDefault="0065150E" w:rsidP="0014568A">
      <w:pPr>
        <w:jc w:val="both"/>
      </w:pPr>
      <w:r>
        <w:t xml:space="preserve">Interference is a man-made source of radio frequency energy which has sufficient energy to adversely affect the performance of an eLoran receiver.  Interference may be synchronous, near synchronous, or non-synchronous. Synchronous and near synchronous interfering signals of sufficient amplitude will cause increases in the mean error of the TOAs at the receiving set. Non-synchronous interfering signals will increase the standard deviation (jitter) of the receiver TOAs. Generally, eLoran receiving equipment is more sensitive to synchronous and near synchronous interfering signals because these signals are at carrier frequencies very near the “comb filter” frequency responses of the eLoran receiver (i.e. the eLoran spectral lines of stations in one chain). At these frequencies, interference will cause problems when its level is so great compared to the desired eLoran signals that it causes the signal tracking circuits in the receiver to operate improperly.  The effects of high level signals whether synchronous or non-synchronous can usually be most easily reduced with notch filters.  </w:t>
      </w:r>
    </w:p>
    <w:p w14:paraId="675A798A" w14:textId="77777777" w:rsidR="0065150E" w:rsidRDefault="0065150E" w:rsidP="0014568A">
      <w:pPr>
        <w:jc w:val="both"/>
        <w:rPr>
          <w:strike/>
        </w:rPr>
      </w:pPr>
    </w:p>
    <w:p w14:paraId="14F58930" w14:textId="77777777" w:rsidR="0065150E" w:rsidRDefault="0065150E" w:rsidP="0031438A">
      <w:pPr>
        <w:numPr>
          <w:ilvl w:val="0"/>
          <w:numId w:val="8"/>
        </w:numPr>
        <w:spacing w:before="0" w:after="0"/>
      </w:pPr>
      <w:r>
        <w:rPr>
          <w:u w:val="single"/>
        </w:rPr>
        <w:t>In-Band Interference</w:t>
      </w:r>
      <w:r>
        <w:t xml:space="preserve"> - interference whose carrier frequency lies in the band 90-110 kHz.</w:t>
      </w:r>
    </w:p>
    <w:p w14:paraId="2A9CB90D" w14:textId="77777777" w:rsidR="0065150E" w:rsidRDefault="0065150E" w:rsidP="0031438A">
      <w:pPr>
        <w:numPr>
          <w:ilvl w:val="0"/>
          <w:numId w:val="8"/>
        </w:numPr>
        <w:spacing w:before="0" w:after="0"/>
      </w:pPr>
      <w:r>
        <w:rPr>
          <w:u w:val="single"/>
        </w:rPr>
        <w:t>Near-Band Interference</w:t>
      </w:r>
      <w:r>
        <w:t xml:space="preserve"> - interference whose carrier frequency lies in the frequency bands 70-90 kHz and 110-130 kHz.</w:t>
      </w:r>
    </w:p>
    <w:p w14:paraId="5973ED8E" w14:textId="77777777" w:rsidR="0065150E" w:rsidRDefault="0065150E" w:rsidP="0031438A">
      <w:pPr>
        <w:numPr>
          <w:ilvl w:val="0"/>
          <w:numId w:val="8"/>
        </w:numPr>
        <w:spacing w:before="0" w:after="0"/>
      </w:pPr>
      <w:r>
        <w:rPr>
          <w:u w:val="single"/>
        </w:rPr>
        <w:t>Out-of-Band Interference</w:t>
      </w:r>
      <w:r>
        <w:t xml:space="preserve"> - interference whose carrier frequency lies in the frequency bands below 70 kHz or above 130 kHz.</w:t>
      </w:r>
    </w:p>
    <w:p w14:paraId="4F6D4584" w14:textId="77777777" w:rsidR="0065150E" w:rsidRDefault="0065150E" w:rsidP="0031438A">
      <w:pPr>
        <w:numPr>
          <w:ilvl w:val="0"/>
          <w:numId w:val="8"/>
        </w:numPr>
        <w:spacing w:before="0" w:after="0"/>
      </w:pPr>
      <w:r>
        <w:rPr>
          <w:u w:val="single"/>
        </w:rPr>
        <w:t>Synchronous Interference</w:t>
      </w:r>
      <w:r>
        <w:t xml:space="preserve"> - near-band interference whose carrier frequency (fc) is determined by f </w:t>
      </w:r>
      <w:r>
        <w:rPr>
          <w:vertAlign w:val="subscript"/>
        </w:rPr>
        <w:t>c</w:t>
      </w:r>
      <w:r>
        <w:t xml:space="preserve"> = N/2 GRI, where N = 1, 2, 3....</w:t>
      </w:r>
    </w:p>
    <w:p w14:paraId="2E10A621" w14:textId="77777777" w:rsidR="0065150E" w:rsidRDefault="0065150E" w:rsidP="0031438A">
      <w:pPr>
        <w:numPr>
          <w:ilvl w:val="0"/>
          <w:numId w:val="8"/>
        </w:numPr>
        <w:spacing w:before="0" w:after="0"/>
      </w:pPr>
      <w:r>
        <w:rPr>
          <w:u w:val="single"/>
        </w:rPr>
        <w:t>Near-Synchronous Interference</w:t>
      </w:r>
      <w:r>
        <w:t xml:space="preserve">  - near-band interference whose carrier frequency (fc) satisfies the relationship │</w:t>
      </w:r>
      <w:r>
        <w:rPr>
          <w:rFonts w:cs="Calibri"/>
        </w:rPr>
        <w:t>f</w:t>
      </w:r>
      <w:r>
        <w:rPr>
          <w:vertAlign w:val="subscript"/>
        </w:rPr>
        <w:t>c</w:t>
      </w:r>
      <w:r>
        <w:t xml:space="preserve"> − N/2GRI │</w:t>
      </w:r>
      <w:r>
        <w:rPr>
          <w:rFonts w:cs="Calibri"/>
        </w:rPr>
        <w:t xml:space="preserve"> &lt; f</w:t>
      </w:r>
      <w:r>
        <w:rPr>
          <w:vertAlign w:val="subscript"/>
        </w:rPr>
        <w:t>b</w:t>
      </w:r>
      <w:r>
        <w:t xml:space="preserve">   where f</w:t>
      </w:r>
      <w:r>
        <w:rPr>
          <w:vertAlign w:val="subscript"/>
        </w:rPr>
        <w:t>b</w:t>
      </w:r>
      <w:r>
        <w:t xml:space="preserve"> is the tracking bandwidth of the receiver (related to response time) </w:t>
      </w:r>
    </w:p>
    <w:p w14:paraId="4FC21D46" w14:textId="77777777" w:rsidR="0065150E" w:rsidRDefault="0065150E" w:rsidP="0014568A">
      <w:pPr>
        <w:pStyle w:val="Heading5"/>
      </w:pPr>
      <w:bookmarkStart w:id="488" w:name="_Toc361993669"/>
      <w:r>
        <w:t>3.1.2.18.1 Continuous Wave Interference</w:t>
      </w:r>
      <w:bookmarkEnd w:id="488"/>
      <w:r>
        <w:t xml:space="preserve"> </w:t>
      </w:r>
    </w:p>
    <w:p w14:paraId="64E9E5BD" w14:textId="77777777" w:rsidR="0065150E" w:rsidRDefault="0065150E" w:rsidP="0014568A">
      <w:pPr>
        <w:jc w:val="both"/>
      </w:pPr>
      <w:r>
        <w:t>Continuous wave interference (CWI) is interference from man made sources that are intentionally radiated in or near the eLoran band.  It results in additional noise and interference on the eLoran signal.  Throughout the world, in the bands 70 to 90 kHz and 110 to 130 kHz, there are broadcast stations which operate with keyed CW, modulated CW and FSK modulation schemes. Generally, no more than two interfering frequencies are transmitted from any one station at any one time. The radiated power may be as great as 100 KW.  These interfering signals may adversely affect the eLoran receiver performance simply due to their extremely high level.</w:t>
      </w:r>
    </w:p>
    <w:p w14:paraId="7C1F5F4B" w14:textId="77777777" w:rsidR="0065150E" w:rsidRDefault="0065150E" w:rsidP="0014568A">
      <w:pPr>
        <w:pStyle w:val="Heading5"/>
      </w:pPr>
      <w:bookmarkStart w:id="489" w:name="_Toc361993670"/>
      <w:r>
        <w:t>3.1.2.18.2 Interference (other)</w:t>
      </w:r>
      <w:bookmarkEnd w:id="489"/>
      <w:r>
        <w:t xml:space="preserve"> </w:t>
      </w:r>
    </w:p>
    <w:p w14:paraId="5A97C611" w14:textId="77777777" w:rsidR="0065150E" w:rsidRDefault="0065150E" w:rsidP="0014568A">
      <w:pPr>
        <w:jc w:val="both"/>
      </w:pPr>
      <w:r>
        <w:t>Man-made interference can also result from inadvertent transmissions from human activities.  Examples of such interference include power line carriers and emission from automobile engines.</w:t>
      </w:r>
    </w:p>
    <w:p w14:paraId="0B9663E7" w14:textId="77777777" w:rsidR="0065150E" w:rsidRDefault="0065150E" w:rsidP="0014568A">
      <w:pPr>
        <w:pStyle w:val="Heading5"/>
        <w:rPr>
          <w:rFonts w:cs="Arial"/>
        </w:rPr>
      </w:pPr>
      <w:bookmarkStart w:id="490" w:name="_Toc361993671"/>
      <w:r>
        <w:t>3.1.2.19 Field Strength</w:t>
      </w:r>
      <w:bookmarkEnd w:id="490"/>
      <w:r>
        <w:t xml:space="preserve"> </w:t>
      </w:r>
    </w:p>
    <w:p w14:paraId="238353B6" w14:textId="77777777" w:rsidR="0065150E" w:rsidRDefault="0065150E" w:rsidP="0014568A">
      <w:pPr>
        <w:jc w:val="both"/>
      </w:pPr>
      <w:r>
        <w:rPr>
          <w:bCs/>
        </w:rPr>
        <w:t>Field Strength RMS value in volts per meter of the envelope at the standard zero crossing</w:t>
      </w:r>
      <w:r>
        <w:rPr>
          <w:rFonts w:ascii="Arial,Bold" w:hAnsi="Arial,Bold" w:cs="Arial,Bold"/>
          <w:bCs/>
        </w:rPr>
        <w:t xml:space="preserve">. </w:t>
      </w:r>
    </w:p>
    <w:p w14:paraId="002F28D7" w14:textId="77777777" w:rsidR="0065150E" w:rsidRDefault="0065150E" w:rsidP="0014568A">
      <w:pPr>
        <w:pStyle w:val="Heading5"/>
      </w:pPr>
      <w:bookmarkStart w:id="491" w:name="_Toc361993672"/>
      <w:r>
        <w:t>3.1.2.20 Signal to Noise Ratio</w:t>
      </w:r>
      <w:bookmarkEnd w:id="491"/>
      <w:r>
        <w:t xml:space="preserve">  </w:t>
      </w:r>
    </w:p>
    <w:p w14:paraId="2C3E6AAB" w14:textId="77777777" w:rsidR="0065150E" w:rsidRDefault="0065150E" w:rsidP="0014568A">
      <w:pPr>
        <w:jc w:val="both"/>
      </w:pPr>
      <w:r>
        <w:t>Signal to noise ratio (SNR) is the ratio of the root mean square (RMS) amplitude, of the envelope, of the eLoran pulse, at the standard zero crossing point, to the RMS value of the noise present at that time.</w:t>
      </w:r>
    </w:p>
    <w:p w14:paraId="718EDC30" w14:textId="77777777" w:rsidR="0065150E" w:rsidRDefault="0065150E" w:rsidP="0014568A">
      <w:pPr>
        <w:jc w:val="both"/>
      </w:pPr>
    </w:p>
    <w:p w14:paraId="10A22343" w14:textId="77777777" w:rsidR="0065150E" w:rsidRDefault="0065150E" w:rsidP="0014568A">
      <w:pPr>
        <w:jc w:val="both"/>
      </w:pPr>
      <w:r>
        <w:t xml:space="preserve">It is recognized that measuring signal and noise in the context of a receiver inherently requires some amount of processing.  It is also recognized that this processing is not limited to, but may include different forms of signal averaging, and different amounts of filtering prior to a signal measurement or a noise measurement.  It is also recognized that SNR measurements are heavily influenced by the design of the receive antenna, the analog front end, and a receiver’s digital filters.  This document attempts to standardize the definition of SNR in an attempt to reduce the variability of reported SNR values, between various receivers.  </w:t>
      </w:r>
    </w:p>
    <w:p w14:paraId="372F84B4" w14:textId="77777777" w:rsidR="0065150E" w:rsidRDefault="0065150E" w:rsidP="0014568A">
      <w:pPr>
        <w:jc w:val="both"/>
      </w:pPr>
    </w:p>
    <w:p w14:paraId="3502AC2E" w14:textId="77777777" w:rsidR="0065150E" w:rsidRDefault="0065150E" w:rsidP="0014568A">
      <w:pPr>
        <w:jc w:val="both"/>
      </w:pPr>
      <w:r>
        <w:lastRenderedPageBreak/>
        <w:t xml:space="preserve">With regard to an SNR measurement, signal level shall be normalized to a level equal to that of a single eLoran pulse. </w:t>
      </w:r>
    </w:p>
    <w:p w14:paraId="429442CB" w14:textId="77777777" w:rsidR="0065150E" w:rsidRDefault="0065150E" w:rsidP="0014568A">
      <w:pPr>
        <w:jc w:val="both"/>
      </w:pPr>
    </w:p>
    <w:p w14:paraId="4CD336AB" w14:textId="77777777" w:rsidR="0065150E" w:rsidRDefault="0065150E" w:rsidP="0014568A">
      <w:pPr>
        <w:jc w:val="both"/>
      </w:pPr>
      <w:r>
        <w:t>With regard to an SNR measurement, noise level shall be measured at a point where there are no tracked eLoran stations, and any averaging that has been performed, must be accurately compensated for.</w:t>
      </w:r>
    </w:p>
    <w:p w14:paraId="5DE51E8D" w14:textId="77777777" w:rsidR="0065150E" w:rsidRDefault="0065150E" w:rsidP="0014568A">
      <w:pPr>
        <w:jc w:val="both"/>
      </w:pPr>
    </w:p>
    <w:p w14:paraId="39D1FEA9" w14:textId="77777777" w:rsidR="0065150E" w:rsidRDefault="0065150E" w:rsidP="0014568A">
      <w:pPr>
        <w:jc w:val="both"/>
      </w:pPr>
      <w:r>
        <w:t>The noise measurement shall be taken after interference mitigation including, but not limited to CWI, impulse noise, crossrate mitigation, and notch filtering.</w:t>
      </w:r>
    </w:p>
    <w:p w14:paraId="48236167" w14:textId="77777777" w:rsidR="0065150E" w:rsidRDefault="0065150E" w:rsidP="0014568A">
      <w:pPr>
        <w:jc w:val="both"/>
      </w:pPr>
    </w:p>
    <w:p w14:paraId="105C7540" w14:textId="77777777" w:rsidR="0065150E" w:rsidRDefault="0065150E" w:rsidP="0014568A">
      <w:pPr>
        <w:jc w:val="both"/>
      </w:pPr>
      <w:r>
        <w:t xml:space="preserve">With regard to receiver filtering distorting the shape of the eLoran pulse envelope, SNR shall be reported in a manner after the description of ECD in section </w:t>
      </w:r>
      <w:r w:rsidRPr="00261259">
        <w:t>3.1.2.10.1. That is, whatever filtering or processing is performed by the receiver, the SNR shall be equivalent to that of the local RF field at the sky-connection node, if such an observation were available. Calibration of SNR-reporting algorithms can be performed in the same way as for ECD.</w:t>
      </w:r>
    </w:p>
    <w:p w14:paraId="460AE101" w14:textId="77777777" w:rsidR="0065150E" w:rsidRDefault="0065150E" w:rsidP="0014568A">
      <w:pPr>
        <w:jc w:val="both"/>
      </w:pPr>
    </w:p>
    <w:p w14:paraId="2A66CB84" w14:textId="77777777" w:rsidR="0065150E" w:rsidRDefault="0065150E" w:rsidP="0014568A">
      <w:pPr>
        <w:pStyle w:val="Heading4"/>
      </w:pPr>
      <w:bookmarkStart w:id="492" w:name="_Toc361993673"/>
      <w:r>
        <w:t>3.1.3 Abbreviations</w:t>
      </w:r>
      <w:bookmarkEnd w:id="492"/>
    </w:p>
    <w:p w14:paraId="449A4CDC" w14:textId="77777777" w:rsidR="0065150E" w:rsidRDefault="0065150E" w:rsidP="0014568A">
      <w:pPr>
        <w:autoSpaceDE w:val="0"/>
        <w:autoSpaceDN w:val="0"/>
        <w:adjustRightInd w:val="0"/>
        <w:jc w:val="both"/>
      </w:pPr>
      <w:r>
        <w:t xml:space="preserve">Several abbreviations like the definitions are taken directly from the nominative references for ease in understanding this MPS and to avoid confusion.  </w:t>
      </w:r>
      <w:r>
        <w:br/>
      </w:r>
    </w:p>
    <w:p w14:paraId="6E837FD1" w14:textId="77777777" w:rsidR="0065150E" w:rsidRDefault="0065150E" w:rsidP="0031438A">
      <w:pPr>
        <w:numPr>
          <w:ilvl w:val="0"/>
          <w:numId w:val="5"/>
        </w:numPr>
        <w:tabs>
          <w:tab w:val="left" w:pos="-360"/>
        </w:tabs>
        <w:autoSpaceDE w:val="0"/>
        <w:autoSpaceDN w:val="0"/>
        <w:adjustRightInd w:val="0"/>
        <w:spacing w:before="0" w:after="0"/>
      </w:pPr>
      <w:r>
        <w:t xml:space="preserve">ASF: </w:t>
      </w:r>
      <w:r>
        <w:tab/>
        <w:t>Additional phase Secondary factor</w:t>
      </w:r>
    </w:p>
    <w:p w14:paraId="45CB6458" w14:textId="77777777" w:rsidR="0065150E" w:rsidRDefault="0065150E" w:rsidP="0031438A">
      <w:pPr>
        <w:numPr>
          <w:ilvl w:val="0"/>
          <w:numId w:val="5"/>
        </w:numPr>
        <w:tabs>
          <w:tab w:val="left" w:pos="-360"/>
        </w:tabs>
        <w:autoSpaceDE w:val="0"/>
        <w:autoSpaceDN w:val="0"/>
        <w:adjustRightInd w:val="0"/>
        <w:spacing w:before="0" w:after="0"/>
      </w:pPr>
      <w:r>
        <w:t xml:space="preserve">CWI </w:t>
      </w:r>
      <w:r>
        <w:tab/>
        <w:t xml:space="preserve">Continuous Wave Interference </w:t>
      </w:r>
    </w:p>
    <w:p w14:paraId="26D561B5" w14:textId="77777777" w:rsidR="0065150E" w:rsidRDefault="0065150E" w:rsidP="0031438A">
      <w:pPr>
        <w:numPr>
          <w:ilvl w:val="0"/>
          <w:numId w:val="5"/>
        </w:numPr>
        <w:tabs>
          <w:tab w:val="left" w:pos="-360"/>
        </w:tabs>
        <w:autoSpaceDE w:val="0"/>
        <w:autoSpaceDN w:val="0"/>
        <w:adjustRightInd w:val="0"/>
        <w:spacing w:before="0" w:after="0"/>
      </w:pPr>
      <w:r>
        <w:t xml:space="preserve">ECD: </w:t>
      </w:r>
      <w:r>
        <w:tab/>
        <w:t>Envelope to Cycle Difference</w:t>
      </w:r>
    </w:p>
    <w:p w14:paraId="63121925" w14:textId="77777777" w:rsidR="0065150E" w:rsidRDefault="0065150E" w:rsidP="0031438A">
      <w:pPr>
        <w:numPr>
          <w:ilvl w:val="0"/>
          <w:numId w:val="5"/>
        </w:numPr>
        <w:tabs>
          <w:tab w:val="left" w:pos="-360"/>
        </w:tabs>
        <w:autoSpaceDE w:val="0"/>
        <w:autoSpaceDN w:val="0"/>
        <w:adjustRightInd w:val="0"/>
        <w:spacing w:before="0" w:after="0"/>
      </w:pPr>
      <w:r>
        <w:t xml:space="preserve">eLoran: </w:t>
      </w:r>
      <w:r>
        <w:tab/>
        <w:t xml:space="preserve">Enhanced Loran </w:t>
      </w:r>
    </w:p>
    <w:p w14:paraId="485B89B7" w14:textId="77777777" w:rsidR="0065150E" w:rsidRDefault="0065150E" w:rsidP="0031438A">
      <w:pPr>
        <w:numPr>
          <w:ilvl w:val="0"/>
          <w:numId w:val="5"/>
        </w:numPr>
        <w:tabs>
          <w:tab w:val="left" w:pos="-360"/>
        </w:tabs>
        <w:autoSpaceDE w:val="0"/>
        <w:autoSpaceDN w:val="0"/>
        <w:adjustRightInd w:val="0"/>
        <w:spacing w:before="0" w:after="0"/>
      </w:pPr>
      <w:r>
        <w:t xml:space="preserve">EUT: </w:t>
      </w:r>
      <w:r>
        <w:tab/>
        <w:t>Equipment under test</w:t>
      </w:r>
    </w:p>
    <w:p w14:paraId="7ABF132F" w14:textId="77777777" w:rsidR="0065150E" w:rsidRDefault="0065150E" w:rsidP="0031438A">
      <w:pPr>
        <w:numPr>
          <w:ilvl w:val="0"/>
          <w:numId w:val="5"/>
        </w:numPr>
        <w:tabs>
          <w:tab w:val="left" w:pos="-360"/>
        </w:tabs>
        <w:autoSpaceDE w:val="0"/>
        <w:autoSpaceDN w:val="0"/>
        <w:adjustRightInd w:val="0"/>
        <w:spacing w:before="0" w:after="0"/>
      </w:pPr>
      <w:r>
        <w:t>TD</w:t>
      </w:r>
      <w:r>
        <w:tab/>
      </w:r>
      <w:r>
        <w:tab/>
        <w:t xml:space="preserve">Time Difference </w:t>
      </w:r>
    </w:p>
    <w:p w14:paraId="0F4FECE3" w14:textId="77777777" w:rsidR="0065150E" w:rsidRDefault="0065150E" w:rsidP="0031438A">
      <w:pPr>
        <w:numPr>
          <w:ilvl w:val="0"/>
          <w:numId w:val="5"/>
        </w:numPr>
        <w:tabs>
          <w:tab w:val="left" w:pos="-360"/>
        </w:tabs>
        <w:autoSpaceDE w:val="0"/>
        <w:autoSpaceDN w:val="0"/>
        <w:adjustRightInd w:val="0"/>
        <w:spacing w:before="0" w:after="0"/>
      </w:pPr>
      <w:r>
        <w:t xml:space="preserve">TOA: </w:t>
      </w:r>
      <w:r>
        <w:tab/>
        <w:t xml:space="preserve">Time of Arrival </w:t>
      </w:r>
    </w:p>
    <w:p w14:paraId="083F68DB" w14:textId="77777777" w:rsidR="0065150E" w:rsidRDefault="0065150E" w:rsidP="0031438A">
      <w:pPr>
        <w:numPr>
          <w:ilvl w:val="0"/>
          <w:numId w:val="5"/>
        </w:numPr>
        <w:tabs>
          <w:tab w:val="left" w:pos="-360"/>
        </w:tabs>
        <w:autoSpaceDE w:val="0"/>
        <w:autoSpaceDN w:val="0"/>
        <w:adjustRightInd w:val="0"/>
        <w:spacing w:before="0" w:after="0"/>
      </w:pPr>
      <w:r>
        <w:t xml:space="preserve">COG: </w:t>
      </w:r>
      <w:r>
        <w:tab/>
        <w:t>Course over Ground</w:t>
      </w:r>
    </w:p>
    <w:p w14:paraId="03A6495E" w14:textId="77777777" w:rsidR="0065150E" w:rsidRDefault="0065150E" w:rsidP="0031438A">
      <w:pPr>
        <w:numPr>
          <w:ilvl w:val="0"/>
          <w:numId w:val="5"/>
        </w:numPr>
        <w:tabs>
          <w:tab w:val="left" w:pos="-360"/>
        </w:tabs>
        <w:autoSpaceDE w:val="0"/>
        <w:autoSpaceDN w:val="0"/>
        <w:adjustRightInd w:val="0"/>
        <w:spacing w:before="0" w:after="0"/>
      </w:pPr>
      <w:r>
        <w:t>GPS:</w:t>
      </w:r>
      <w:r>
        <w:tab/>
        <w:t>Global Positioning System</w:t>
      </w:r>
    </w:p>
    <w:p w14:paraId="1D594A48" w14:textId="77777777" w:rsidR="0065150E" w:rsidRDefault="0065150E" w:rsidP="0031438A">
      <w:pPr>
        <w:numPr>
          <w:ilvl w:val="0"/>
          <w:numId w:val="5"/>
        </w:numPr>
        <w:tabs>
          <w:tab w:val="left" w:pos="-360"/>
        </w:tabs>
        <w:autoSpaceDE w:val="0"/>
        <w:autoSpaceDN w:val="0"/>
        <w:adjustRightInd w:val="0"/>
        <w:spacing w:before="0" w:after="0"/>
      </w:pPr>
      <w:r>
        <w:t>GNSS:</w:t>
      </w:r>
      <w:r>
        <w:tab/>
        <w:t>Global Navigation Satellite System</w:t>
      </w:r>
    </w:p>
    <w:p w14:paraId="0583694D" w14:textId="77777777" w:rsidR="0065150E" w:rsidRDefault="0065150E" w:rsidP="0031438A">
      <w:pPr>
        <w:numPr>
          <w:ilvl w:val="0"/>
          <w:numId w:val="5"/>
        </w:numPr>
        <w:tabs>
          <w:tab w:val="left" w:pos="-360"/>
        </w:tabs>
        <w:autoSpaceDE w:val="0"/>
        <w:autoSpaceDN w:val="0"/>
        <w:adjustRightInd w:val="0"/>
        <w:spacing w:before="0" w:after="0"/>
      </w:pPr>
      <w:r>
        <w:t xml:space="preserve">GRI: </w:t>
      </w:r>
      <w:r>
        <w:tab/>
        <w:t xml:space="preserve">Group Repetition Interval </w:t>
      </w:r>
    </w:p>
    <w:p w14:paraId="1D6B6AD8" w14:textId="77777777" w:rsidR="0065150E" w:rsidRDefault="0065150E" w:rsidP="0031438A">
      <w:pPr>
        <w:numPr>
          <w:ilvl w:val="0"/>
          <w:numId w:val="5"/>
        </w:numPr>
        <w:tabs>
          <w:tab w:val="left" w:pos="-360"/>
          <w:tab w:val="left" w:pos="2160"/>
        </w:tabs>
        <w:autoSpaceDE w:val="0"/>
        <w:autoSpaceDN w:val="0"/>
        <w:adjustRightInd w:val="0"/>
        <w:spacing w:before="0" w:after="0"/>
      </w:pPr>
      <w:r>
        <w:t xml:space="preserve">HEA </w:t>
      </w:r>
      <w:r>
        <w:tab/>
        <w:t xml:space="preserve">Harbor Entrance and Approach </w:t>
      </w:r>
    </w:p>
    <w:p w14:paraId="3CEE98F7" w14:textId="77777777" w:rsidR="0065150E" w:rsidRDefault="0065150E" w:rsidP="0031438A">
      <w:pPr>
        <w:numPr>
          <w:ilvl w:val="0"/>
          <w:numId w:val="5"/>
        </w:numPr>
        <w:tabs>
          <w:tab w:val="left" w:pos="-360"/>
          <w:tab w:val="left" w:pos="2160"/>
        </w:tabs>
        <w:autoSpaceDE w:val="0"/>
        <w:autoSpaceDN w:val="0"/>
        <w:adjustRightInd w:val="0"/>
        <w:spacing w:before="0" w:after="0"/>
      </w:pPr>
      <w:r>
        <w:t>HDOP</w:t>
      </w:r>
      <w:r>
        <w:tab/>
        <w:t>Horizontal Dilution Of Precision</w:t>
      </w:r>
    </w:p>
    <w:p w14:paraId="286F13EC" w14:textId="77777777" w:rsidR="0065150E" w:rsidRDefault="0065150E" w:rsidP="0031438A">
      <w:pPr>
        <w:numPr>
          <w:ilvl w:val="0"/>
          <w:numId w:val="5"/>
        </w:numPr>
        <w:tabs>
          <w:tab w:val="left" w:pos="-360"/>
          <w:tab w:val="left" w:pos="2160"/>
        </w:tabs>
        <w:autoSpaceDE w:val="0"/>
        <w:autoSpaceDN w:val="0"/>
        <w:adjustRightInd w:val="0"/>
        <w:spacing w:before="0" w:after="0"/>
      </w:pPr>
      <w:r>
        <w:t>HMI</w:t>
      </w:r>
      <w:r>
        <w:tab/>
        <w:t>Hazardously Misleading Information</w:t>
      </w:r>
    </w:p>
    <w:p w14:paraId="485C168E" w14:textId="77777777" w:rsidR="0065150E" w:rsidRDefault="0065150E" w:rsidP="0031438A">
      <w:pPr>
        <w:numPr>
          <w:ilvl w:val="0"/>
          <w:numId w:val="5"/>
        </w:numPr>
        <w:tabs>
          <w:tab w:val="left" w:pos="-360"/>
          <w:tab w:val="left" w:pos="2160"/>
        </w:tabs>
        <w:autoSpaceDE w:val="0"/>
        <w:autoSpaceDN w:val="0"/>
        <w:adjustRightInd w:val="0"/>
        <w:spacing w:before="0" w:after="0"/>
      </w:pPr>
      <w:r>
        <w:t>HPL:</w:t>
      </w:r>
      <w:r>
        <w:tab/>
        <w:t>Horizontal Protection Limit</w:t>
      </w:r>
    </w:p>
    <w:p w14:paraId="0FDA2CEA" w14:textId="77777777" w:rsidR="0065150E" w:rsidRDefault="0065150E" w:rsidP="0031438A">
      <w:pPr>
        <w:numPr>
          <w:ilvl w:val="0"/>
          <w:numId w:val="5"/>
        </w:numPr>
        <w:tabs>
          <w:tab w:val="left" w:pos="-360"/>
          <w:tab w:val="left" w:pos="2160"/>
        </w:tabs>
        <w:autoSpaceDE w:val="0"/>
        <w:autoSpaceDN w:val="0"/>
        <w:adjustRightInd w:val="0"/>
        <w:spacing w:before="0" w:after="0"/>
      </w:pPr>
      <w:r>
        <w:t>HSC</w:t>
      </w:r>
      <w:r>
        <w:tab/>
        <w:t>High Speed Craft</w:t>
      </w:r>
    </w:p>
    <w:p w14:paraId="3FF9D2FE" w14:textId="77777777" w:rsidR="0065150E" w:rsidRDefault="0065150E" w:rsidP="0031438A">
      <w:pPr>
        <w:numPr>
          <w:ilvl w:val="0"/>
          <w:numId w:val="5"/>
        </w:numPr>
        <w:tabs>
          <w:tab w:val="left" w:pos="-360"/>
        </w:tabs>
        <w:autoSpaceDE w:val="0"/>
        <w:autoSpaceDN w:val="0"/>
        <w:adjustRightInd w:val="0"/>
        <w:spacing w:before="0" w:after="0"/>
      </w:pPr>
      <w:r>
        <w:t>PCI</w:t>
      </w:r>
      <w:r>
        <w:tab/>
        <w:t>Phase Code Interval</w:t>
      </w:r>
    </w:p>
    <w:p w14:paraId="6E2026C6" w14:textId="77777777" w:rsidR="0065150E" w:rsidRDefault="0065150E" w:rsidP="0031438A">
      <w:pPr>
        <w:numPr>
          <w:ilvl w:val="0"/>
          <w:numId w:val="5"/>
        </w:numPr>
        <w:tabs>
          <w:tab w:val="left" w:pos="-360"/>
        </w:tabs>
        <w:autoSpaceDE w:val="0"/>
        <w:autoSpaceDN w:val="0"/>
        <w:adjustRightInd w:val="0"/>
        <w:spacing w:before="0" w:after="0"/>
      </w:pPr>
      <w:r>
        <w:t>PDOP:</w:t>
      </w:r>
      <w:r>
        <w:tab/>
        <w:t>Position Dilution Of Precision</w:t>
      </w:r>
    </w:p>
    <w:p w14:paraId="627C653A" w14:textId="77777777" w:rsidR="0065150E" w:rsidRDefault="0065150E" w:rsidP="0031438A">
      <w:pPr>
        <w:numPr>
          <w:ilvl w:val="0"/>
          <w:numId w:val="5"/>
        </w:numPr>
        <w:tabs>
          <w:tab w:val="left" w:pos="-360"/>
        </w:tabs>
        <w:autoSpaceDE w:val="0"/>
        <w:autoSpaceDN w:val="0"/>
        <w:adjustRightInd w:val="0"/>
        <w:spacing w:before="0" w:after="0"/>
      </w:pPr>
      <w:r>
        <w:t>PF:</w:t>
      </w:r>
      <w:r>
        <w:tab/>
        <w:t xml:space="preserve">Primary phase Factor </w:t>
      </w:r>
    </w:p>
    <w:p w14:paraId="5944401B" w14:textId="77777777" w:rsidR="0065150E" w:rsidRDefault="0065150E" w:rsidP="0031438A">
      <w:pPr>
        <w:numPr>
          <w:ilvl w:val="0"/>
          <w:numId w:val="5"/>
        </w:numPr>
        <w:tabs>
          <w:tab w:val="left" w:pos="-360"/>
        </w:tabs>
        <w:autoSpaceDE w:val="0"/>
        <w:autoSpaceDN w:val="0"/>
        <w:adjustRightInd w:val="0"/>
        <w:spacing w:before="0" w:after="0"/>
      </w:pPr>
      <w:r>
        <w:t>RAIM:</w:t>
      </w:r>
      <w:r>
        <w:tab/>
        <w:t xml:space="preserve"> Receiver Autonomous Integrity Monitor</w:t>
      </w:r>
    </w:p>
    <w:p w14:paraId="2A5C2413" w14:textId="77777777" w:rsidR="0065150E" w:rsidRDefault="0065150E" w:rsidP="0031438A">
      <w:pPr>
        <w:numPr>
          <w:ilvl w:val="0"/>
          <w:numId w:val="5"/>
        </w:numPr>
        <w:tabs>
          <w:tab w:val="left" w:pos="-360"/>
        </w:tabs>
        <w:autoSpaceDE w:val="0"/>
        <w:autoSpaceDN w:val="0"/>
        <w:adjustRightInd w:val="0"/>
        <w:spacing w:before="0" w:after="0"/>
      </w:pPr>
      <w:r>
        <w:t>RMS</w:t>
      </w:r>
      <w:r>
        <w:tab/>
        <w:t>Root Mean Square</w:t>
      </w:r>
    </w:p>
    <w:p w14:paraId="2BE0C5B2" w14:textId="77777777" w:rsidR="0065150E" w:rsidRDefault="0065150E" w:rsidP="0031438A">
      <w:pPr>
        <w:numPr>
          <w:ilvl w:val="0"/>
          <w:numId w:val="5"/>
        </w:numPr>
        <w:tabs>
          <w:tab w:val="left" w:pos="-360"/>
        </w:tabs>
        <w:autoSpaceDE w:val="0"/>
        <w:autoSpaceDN w:val="0"/>
        <w:adjustRightInd w:val="0"/>
        <w:spacing w:before="0" w:after="0"/>
      </w:pPr>
      <w:r>
        <w:t>SDME:</w:t>
      </w:r>
      <w:r>
        <w:tab/>
        <w:t>Speed and Distance Measuring Equipment</w:t>
      </w:r>
    </w:p>
    <w:p w14:paraId="690CFA81" w14:textId="77777777" w:rsidR="0065150E" w:rsidRDefault="0065150E" w:rsidP="0031438A">
      <w:pPr>
        <w:numPr>
          <w:ilvl w:val="0"/>
          <w:numId w:val="5"/>
        </w:numPr>
        <w:tabs>
          <w:tab w:val="left" w:pos="-360"/>
          <w:tab w:val="left" w:pos="2160"/>
        </w:tabs>
        <w:autoSpaceDE w:val="0"/>
        <w:autoSpaceDN w:val="0"/>
        <w:adjustRightInd w:val="0"/>
        <w:spacing w:before="0" w:after="0"/>
      </w:pPr>
      <w:r>
        <w:t>SF:</w:t>
      </w:r>
      <w:r>
        <w:tab/>
        <w:t>Secondary phase Factor</w:t>
      </w:r>
    </w:p>
    <w:p w14:paraId="31F31396" w14:textId="77777777" w:rsidR="0065150E" w:rsidRDefault="0065150E" w:rsidP="0031438A">
      <w:pPr>
        <w:numPr>
          <w:ilvl w:val="0"/>
          <w:numId w:val="5"/>
        </w:numPr>
        <w:tabs>
          <w:tab w:val="left" w:pos="-360"/>
          <w:tab w:val="left" w:pos="2160"/>
        </w:tabs>
        <w:autoSpaceDE w:val="0"/>
        <w:autoSpaceDN w:val="0"/>
        <w:adjustRightInd w:val="0"/>
        <w:spacing w:before="0" w:after="0"/>
      </w:pPr>
      <w:r>
        <w:t>SNR</w:t>
      </w:r>
      <w:r>
        <w:tab/>
        <w:t>Signal to Noise Ratio</w:t>
      </w:r>
    </w:p>
    <w:p w14:paraId="55432A79" w14:textId="77777777" w:rsidR="0065150E" w:rsidRDefault="0065150E" w:rsidP="0031438A">
      <w:pPr>
        <w:numPr>
          <w:ilvl w:val="0"/>
          <w:numId w:val="5"/>
        </w:numPr>
        <w:tabs>
          <w:tab w:val="left" w:pos="-360"/>
        </w:tabs>
        <w:autoSpaceDE w:val="0"/>
        <w:autoSpaceDN w:val="0"/>
        <w:adjustRightInd w:val="0"/>
        <w:spacing w:before="0" w:after="0"/>
      </w:pPr>
      <w:r>
        <w:t>SOG:</w:t>
      </w:r>
      <w:r>
        <w:tab/>
        <w:t xml:space="preserve">Speed Over Ground </w:t>
      </w:r>
    </w:p>
    <w:p w14:paraId="0CC13AA7" w14:textId="77777777" w:rsidR="0065150E" w:rsidRDefault="0065150E" w:rsidP="0031438A">
      <w:pPr>
        <w:numPr>
          <w:ilvl w:val="0"/>
          <w:numId w:val="5"/>
        </w:numPr>
        <w:tabs>
          <w:tab w:val="left" w:pos="-360"/>
        </w:tabs>
        <w:autoSpaceDE w:val="0"/>
        <w:autoSpaceDN w:val="0"/>
        <w:adjustRightInd w:val="0"/>
        <w:spacing w:before="0" w:after="0"/>
      </w:pPr>
      <w:r>
        <w:t>SGR:</w:t>
      </w:r>
      <w:r>
        <w:tab/>
        <w:t>Skywave to Groundwave Ratio</w:t>
      </w:r>
    </w:p>
    <w:p w14:paraId="6BF3D236" w14:textId="77777777" w:rsidR="0065150E" w:rsidRDefault="0065150E" w:rsidP="0031438A">
      <w:pPr>
        <w:numPr>
          <w:ilvl w:val="0"/>
          <w:numId w:val="5"/>
        </w:numPr>
        <w:tabs>
          <w:tab w:val="left" w:pos="-360"/>
        </w:tabs>
        <w:autoSpaceDE w:val="0"/>
        <w:autoSpaceDN w:val="0"/>
        <w:adjustRightInd w:val="0"/>
        <w:spacing w:before="0" w:after="0"/>
      </w:pPr>
      <w:r>
        <w:t xml:space="preserve"> SIR:</w:t>
      </w:r>
      <w:r>
        <w:tab/>
        <w:t>Signal to Interference Ratio</w:t>
      </w:r>
    </w:p>
    <w:p w14:paraId="03D44EA4" w14:textId="77777777" w:rsidR="0065150E" w:rsidRDefault="0065150E" w:rsidP="0031438A">
      <w:pPr>
        <w:numPr>
          <w:ilvl w:val="0"/>
          <w:numId w:val="5"/>
        </w:numPr>
        <w:tabs>
          <w:tab w:val="left" w:pos="-360"/>
        </w:tabs>
        <w:autoSpaceDE w:val="0"/>
        <w:autoSpaceDN w:val="0"/>
        <w:adjustRightInd w:val="0"/>
        <w:spacing w:before="0" w:after="0"/>
      </w:pPr>
      <w:r>
        <w:t>TTFF:</w:t>
      </w:r>
      <w:r>
        <w:tab/>
        <w:t>Time To First Fix</w:t>
      </w:r>
    </w:p>
    <w:p w14:paraId="02D9A826" w14:textId="77777777" w:rsidR="0065150E" w:rsidRDefault="0065150E" w:rsidP="0031438A">
      <w:pPr>
        <w:numPr>
          <w:ilvl w:val="0"/>
          <w:numId w:val="5"/>
        </w:numPr>
        <w:tabs>
          <w:tab w:val="left" w:pos="-360"/>
        </w:tabs>
        <w:autoSpaceDE w:val="0"/>
        <w:autoSpaceDN w:val="0"/>
        <w:adjustRightInd w:val="0"/>
        <w:spacing w:before="0" w:after="0"/>
      </w:pPr>
      <w:r>
        <w:t>USNO:</w:t>
      </w:r>
      <w:r>
        <w:tab/>
        <w:t>United States Naval Observatory</w:t>
      </w:r>
    </w:p>
    <w:p w14:paraId="7314609D" w14:textId="77777777" w:rsidR="0065150E" w:rsidRDefault="0065150E" w:rsidP="0031438A">
      <w:pPr>
        <w:numPr>
          <w:ilvl w:val="0"/>
          <w:numId w:val="5"/>
        </w:numPr>
        <w:tabs>
          <w:tab w:val="left" w:pos="-360"/>
        </w:tabs>
        <w:autoSpaceDE w:val="0"/>
        <w:autoSpaceDN w:val="0"/>
        <w:adjustRightInd w:val="0"/>
        <w:spacing w:before="0" w:after="0"/>
      </w:pPr>
      <w:r>
        <w:t>UTC:</w:t>
      </w:r>
      <w:r>
        <w:tab/>
        <w:t>Universal Time Coordinated</w:t>
      </w:r>
    </w:p>
    <w:p w14:paraId="6FCB6AAF" w14:textId="77777777" w:rsidR="0065150E" w:rsidRDefault="0065150E" w:rsidP="0031438A">
      <w:pPr>
        <w:numPr>
          <w:ilvl w:val="0"/>
          <w:numId w:val="5"/>
        </w:numPr>
        <w:tabs>
          <w:tab w:val="left" w:pos="-360"/>
        </w:tabs>
        <w:autoSpaceDE w:val="0"/>
        <w:autoSpaceDN w:val="0"/>
        <w:adjustRightInd w:val="0"/>
        <w:spacing w:before="0" w:after="0"/>
      </w:pPr>
      <w:r>
        <w:t>2drms</w:t>
      </w:r>
      <w:r>
        <w:tab/>
        <w:t>twice distance root mean square.</w:t>
      </w:r>
    </w:p>
    <w:p w14:paraId="69C8B1E2" w14:textId="77777777" w:rsidR="0065150E" w:rsidRDefault="0065150E" w:rsidP="0014568A">
      <w:pPr>
        <w:autoSpaceDE w:val="0"/>
        <w:autoSpaceDN w:val="0"/>
        <w:adjustRightInd w:val="0"/>
        <w:rPr>
          <w:rFonts w:ascii="Arial,Bold" w:hAnsi="Arial,Bold" w:cs="Arial,Bold"/>
          <w:b/>
          <w:bCs/>
          <w:sz w:val="22"/>
          <w:szCs w:val="22"/>
        </w:rPr>
      </w:pPr>
    </w:p>
    <w:p w14:paraId="535D241C" w14:textId="77777777" w:rsidR="0065150E" w:rsidRDefault="0065150E" w:rsidP="0014568A">
      <w:pPr>
        <w:autoSpaceDE w:val="0"/>
        <w:autoSpaceDN w:val="0"/>
        <w:adjustRightInd w:val="0"/>
        <w:rPr>
          <w:rFonts w:ascii="Arial,Bold" w:hAnsi="Arial,Bold" w:cs="Arial,Bold"/>
          <w:b/>
          <w:bCs/>
          <w:sz w:val="22"/>
          <w:szCs w:val="22"/>
        </w:rPr>
      </w:pPr>
    </w:p>
    <w:p w14:paraId="373F2D6D" w14:textId="77777777" w:rsidR="0065150E" w:rsidRDefault="0065150E" w:rsidP="0014568A">
      <w:pPr>
        <w:autoSpaceDE w:val="0"/>
        <w:autoSpaceDN w:val="0"/>
        <w:adjustRightInd w:val="0"/>
        <w:rPr>
          <w:rFonts w:ascii="Arial,Bold" w:hAnsi="Arial,Bold" w:cs="Arial,Bold"/>
          <w:b/>
          <w:bCs/>
          <w:sz w:val="22"/>
          <w:szCs w:val="22"/>
        </w:rPr>
      </w:pPr>
    </w:p>
    <w:p w14:paraId="0DBE6D9E" w14:textId="77777777" w:rsidR="0065150E" w:rsidRDefault="0065150E" w:rsidP="0014568A">
      <w:pPr>
        <w:autoSpaceDE w:val="0"/>
        <w:autoSpaceDN w:val="0"/>
        <w:adjustRightInd w:val="0"/>
        <w:rPr>
          <w:rFonts w:ascii="Arial,Bold" w:hAnsi="Arial,Bold" w:cs="Arial,Bold"/>
          <w:b/>
          <w:bCs/>
          <w:sz w:val="22"/>
          <w:szCs w:val="22"/>
        </w:rPr>
      </w:pPr>
    </w:p>
    <w:p w14:paraId="5D7FF0A8" w14:textId="77777777" w:rsidR="0065150E" w:rsidRDefault="0065150E" w:rsidP="0014568A">
      <w:pPr>
        <w:autoSpaceDE w:val="0"/>
        <w:autoSpaceDN w:val="0"/>
        <w:adjustRightInd w:val="0"/>
        <w:rPr>
          <w:rFonts w:ascii="Arial,Bold" w:hAnsi="Arial,Bold" w:cs="Arial,Bold"/>
          <w:b/>
          <w:bCs/>
          <w:sz w:val="22"/>
          <w:szCs w:val="22"/>
        </w:rPr>
      </w:pPr>
    </w:p>
    <w:p w14:paraId="104047F5" w14:textId="77777777" w:rsidR="0065150E" w:rsidRDefault="0065150E" w:rsidP="0014568A">
      <w:pPr>
        <w:autoSpaceDE w:val="0"/>
        <w:autoSpaceDN w:val="0"/>
        <w:adjustRightInd w:val="0"/>
        <w:rPr>
          <w:rFonts w:ascii="Arial,Bold" w:hAnsi="Arial,Bold" w:cs="Arial,Bold"/>
          <w:b/>
          <w:bCs/>
          <w:sz w:val="22"/>
          <w:szCs w:val="22"/>
        </w:rPr>
      </w:pPr>
    </w:p>
    <w:p w14:paraId="0D153D33" w14:textId="77777777" w:rsidR="0065150E" w:rsidRDefault="0065150E" w:rsidP="0014568A">
      <w:pPr>
        <w:autoSpaceDE w:val="0"/>
        <w:autoSpaceDN w:val="0"/>
        <w:adjustRightInd w:val="0"/>
        <w:rPr>
          <w:rFonts w:ascii="Arial,Bold" w:hAnsi="Arial,Bold" w:cs="Arial,Bold"/>
          <w:b/>
          <w:bCs/>
          <w:sz w:val="22"/>
          <w:szCs w:val="22"/>
        </w:rPr>
      </w:pPr>
    </w:p>
    <w:p w14:paraId="02D9940A" w14:textId="77777777" w:rsidR="0065150E" w:rsidRDefault="0065150E" w:rsidP="0014568A">
      <w:pPr>
        <w:autoSpaceDE w:val="0"/>
        <w:autoSpaceDN w:val="0"/>
        <w:adjustRightInd w:val="0"/>
        <w:rPr>
          <w:rFonts w:ascii="Arial,Bold" w:hAnsi="Arial,Bold" w:cs="Arial,Bold"/>
          <w:b/>
          <w:bCs/>
          <w:sz w:val="22"/>
          <w:szCs w:val="22"/>
        </w:rPr>
      </w:pPr>
    </w:p>
    <w:p w14:paraId="7010F42F" w14:textId="77777777" w:rsidR="0065150E" w:rsidRDefault="0065150E" w:rsidP="0014568A">
      <w:pPr>
        <w:autoSpaceDE w:val="0"/>
        <w:autoSpaceDN w:val="0"/>
        <w:adjustRightInd w:val="0"/>
        <w:rPr>
          <w:rFonts w:ascii="Arial,Bold" w:hAnsi="Arial,Bold" w:cs="Arial,Bold"/>
          <w:b/>
          <w:bCs/>
          <w:sz w:val="22"/>
          <w:szCs w:val="22"/>
        </w:rPr>
      </w:pPr>
    </w:p>
    <w:p w14:paraId="5574A3E4" w14:textId="77777777" w:rsidR="0065150E" w:rsidRDefault="0065150E" w:rsidP="0014568A">
      <w:pPr>
        <w:autoSpaceDE w:val="0"/>
        <w:autoSpaceDN w:val="0"/>
        <w:adjustRightInd w:val="0"/>
        <w:rPr>
          <w:rFonts w:ascii="Arial,Bold" w:hAnsi="Arial,Bold" w:cs="Arial,Bold"/>
          <w:b/>
          <w:bCs/>
          <w:sz w:val="22"/>
          <w:szCs w:val="22"/>
        </w:rPr>
      </w:pPr>
    </w:p>
    <w:p w14:paraId="76C0331F" w14:textId="77777777" w:rsidR="0065150E" w:rsidRDefault="0065150E" w:rsidP="0014568A">
      <w:pPr>
        <w:autoSpaceDE w:val="0"/>
        <w:autoSpaceDN w:val="0"/>
        <w:adjustRightInd w:val="0"/>
        <w:rPr>
          <w:rFonts w:ascii="Arial,Bold" w:hAnsi="Arial,Bold" w:cs="Arial,Bold"/>
          <w:b/>
          <w:bCs/>
          <w:sz w:val="22"/>
          <w:szCs w:val="22"/>
        </w:rPr>
      </w:pPr>
    </w:p>
    <w:p w14:paraId="46762F89" w14:textId="77777777" w:rsidR="0065150E" w:rsidRDefault="0065150E" w:rsidP="0014568A">
      <w:pPr>
        <w:autoSpaceDE w:val="0"/>
        <w:autoSpaceDN w:val="0"/>
        <w:adjustRightInd w:val="0"/>
        <w:rPr>
          <w:rFonts w:ascii="Arial,Bold" w:hAnsi="Arial,Bold" w:cs="Arial,Bold"/>
          <w:b/>
          <w:bCs/>
          <w:sz w:val="22"/>
          <w:szCs w:val="22"/>
        </w:rPr>
      </w:pPr>
    </w:p>
    <w:p w14:paraId="3F0A7D9A" w14:textId="77777777" w:rsidR="0065150E" w:rsidRDefault="0065150E" w:rsidP="0014568A">
      <w:pPr>
        <w:autoSpaceDE w:val="0"/>
        <w:autoSpaceDN w:val="0"/>
        <w:adjustRightInd w:val="0"/>
        <w:rPr>
          <w:rFonts w:ascii="Arial,Bold" w:hAnsi="Arial,Bold" w:cs="Arial,Bold"/>
          <w:b/>
          <w:bCs/>
          <w:sz w:val="22"/>
          <w:szCs w:val="22"/>
        </w:rPr>
      </w:pPr>
    </w:p>
    <w:p w14:paraId="108146D4" w14:textId="77777777" w:rsidR="0065150E" w:rsidRDefault="0065150E" w:rsidP="0014568A">
      <w:pPr>
        <w:pStyle w:val="Heading3"/>
      </w:pPr>
      <w:bookmarkStart w:id="493" w:name="_Toc367957134"/>
      <w:bookmarkEnd w:id="493"/>
    </w:p>
    <w:p w14:paraId="4A86EA3D" w14:textId="77777777" w:rsidR="0065150E" w:rsidRDefault="0065150E" w:rsidP="0014568A">
      <w:pPr>
        <w:pStyle w:val="Heading3"/>
      </w:pPr>
      <w:bookmarkStart w:id="494" w:name="_Toc367957135"/>
      <w:bookmarkEnd w:id="494"/>
    </w:p>
    <w:p w14:paraId="34D4FAFB" w14:textId="77777777" w:rsidR="0065150E" w:rsidRDefault="0065150E" w:rsidP="0014568A">
      <w:pPr>
        <w:pStyle w:val="Heading3"/>
      </w:pPr>
      <w:bookmarkStart w:id="495" w:name="_Toc367957136"/>
      <w:bookmarkEnd w:id="495"/>
    </w:p>
    <w:p w14:paraId="69AD3A56" w14:textId="77777777" w:rsidR="0014568A" w:rsidRDefault="00E552C8" w:rsidP="00E552C8">
      <w:pPr>
        <w:pStyle w:val="Heading1"/>
        <w:numPr>
          <w:ilvl w:val="0"/>
          <w:numId w:val="0"/>
        </w:numPr>
        <w:ind w:left="432"/>
        <w:rPr>
          <w:rFonts w:ascii="Arial,Italic" w:hAnsi="Arial,Italic" w:cs="Arial,Italic"/>
          <w:i/>
          <w:sz w:val="20"/>
          <w:lang w:val="it-IT"/>
        </w:rPr>
      </w:pPr>
      <w:bookmarkStart w:id="496" w:name="_Toc361993755"/>
      <w:bookmarkStart w:id="497" w:name="_Toc367957137"/>
      <w:r>
        <w:rPr>
          <w:lang w:val="it-IT"/>
        </w:rPr>
        <w:t>APPENDIX C</w:t>
      </w:r>
      <w:r w:rsidR="00584AD3">
        <w:rPr>
          <w:lang w:val="it-IT"/>
        </w:rPr>
        <w:t xml:space="preserve"> </w:t>
      </w:r>
      <w:r w:rsidR="0014568A">
        <w:rPr>
          <w:lang w:val="it-IT"/>
        </w:rPr>
        <w:t>Receiver Algortithms</w:t>
      </w:r>
      <w:bookmarkEnd w:id="496"/>
      <w:bookmarkEnd w:id="497"/>
      <w:r w:rsidR="0014568A">
        <w:rPr>
          <w:lang w:val="it-IT"/>
        </w:rPr>
        <w:t xml:space="preserve"> </w:t>
      </w:r>
    </w:p>
    <w:p w14:paraId="35A3D633" w14:textId="77777777" w:rsidR="0014568A" w:rsidRDefault="0014568A" w:rsidP="0014568A">
      <w:pPr>
        <w:autoSpaceDE w:val="0"/>
        <w:autoSpaceDN w:val="0"/>
        <w:adjustRightInd w:val="0"/>
        <w:rPr>
          <w:rFonts w:ascii="Arial,Italic" w:hAnsi="Arial,Italic" w:cs="Arial,Italic"/>
          <w:i/>
          <w:iCs/>
          <w:lang w:val="it-IT"/>
        </w:rPr>
      </w:pPr>
    </w:p>
    <w:p w14:paraId="695D3E03" w14:textId="77777777" w:rsidR="0014568A" w:rsidRDefault="0014568A" w:rsidP="0014568A">
      <w:pPr>
        <w:pStyle w:val="Heading2"/>
        <w:numPr>
          <w:ilvl w:val="0"/>
          <w:numId w:val="0"/>
        </w:numPr>
        <w:ind w:left="576"/>
      </w:pPr>
      <w:bookmarkStart w:id="498" w:name="_Toc361993756"/>
      <w:bookmarkStart w:id="499" w:name="_Toc367957138"/>
      <w:r>
        <w:t>D.1 ASF calculation</w:t>
      </w:r>
      <w:bookmarkEnd w:id="498"/>
      <w:bookmarkEnd w:id="499"/>
    </w:p>
    <w:p w14:paraId="3920F0FA" w14:textId="77777777" w:rsidR="0014568A" w:rsidRDefault="0014568A" w:rsidP="0014568A"/>
    <w:p w14:paraId="3FC97246" w14:textId="77777777" w:rsidR="0014568A" w:rsidRDefault="0014568A" w:rsidP="0014568A">
      <w:pPr>
        <w:tabs>
          <w:tab w:val="right" w:pos="8505"/>
        </w:tabs>
        <w:spacing w:before="120" w:after="120"/>
        <w:ind w:left="557"/>
        <w:jc w:val="right"/>
      </w:pPr>
      <w:r w:rsidRPr="00F82354">
        <w:rPr>
          <w:position w:val="-32"/>
        </w:rPr>
        <w:object w:dxaOrig="7160" w:dyaOrig="760" w14:anchorId="2FA2AF4D">
          <v:shape id="_x0000_i1026" type="#_x0000_t75" style="width:357pt;height:38.25pt" o:ole="">
            <v:imagedata r:id="rId25" o:title=""/>
          </v:shape>
          <o:OLEObject Type="Embed" ProgID="Equation.3" ShapeID="_x0000_i1026" DrawAspect="Content" ObjectID="_1506923470" r:id="rId26"/>
        </w:object>
      </w:r>
      <w:r>
        <w:tab/>
      </w:r>
      <w:r>
        <w:tab/>
      </w:r>
      <w:r>
        <w:tab/>
        <w:t>(D1.1)</w:t>
      </w:r>
    </w:p>
    <w:p w14:paraId="2E31BDE6" w14:textId="77777777" w:rsidR="0014568A" w:rsidRDefault="0014568A" w:rsidP="0014568A">
      <w:pPr>
        <w:ind w:left="557"/>
      </w:pPr>
      <w:r>
        <w:t>where</w:t>
      </w:r>
    </w:p>
    <w:p w14:paraId="454EEB8F" w14:textId="77777777" w:rsidR="0014568A" w:rsidRDefault="0014568A" w:rsidP="0014568A">
      <w:pPr>
        <w:tabs>
          <w:tab w:val="left" w:pos="1843"/>
        </w:tabs>
        <w:ind w:left="2127" w:hanging="1570"/>
      </w:pPr>
      <w:r>
        <w:rPr>
          <w:i/>
        </w:rPr>
        <w:t>TOA</w:t>
      </w:r>
      <w:r>
        <w:rPr>
          <w:i/>
          <w:vertAlign w:val="subscript"/>
        </w:rPr>
        <w:t>Measured</w:t>
      </w:r>
      <w:r>
        <w:tab/>
        <w:t>=</w:t>
      </w:r>
      <w:r>
        <w:tab/>
        <w:t>Time of Arrival measurement to one station</w:t>
      </w:r>
    </w:p>
    <w:p w14:paraId="7FAF9FF7" w14:textId="77777777" w:rsidR="0014568A" w:rsidRDefault="0014568A" w:rsidP="0014568A">
      <w:pPr>
        <w:tabs>
          <w:tab w:val="left" w:pos="1843"/>
        </w:tabs>
        <w:ind w:left="2127" w:hanging="1570"/>
      </w:pPr>
      <w:r>
        <w:rPr>
          <w:i/>
        </w:rPr>
        <w:t>PF</w:t>
      </w:r>
      <w:r>
        <w:rPr>
          <w:i/>
        </w:rPr>
        <w:tab/>
      </w:r>
      <w:r>
        <w:t>=</w:t>
      </w:r>
      <w:r>
        <w:tab/>
        <w:t>Primary Factor, the propagation time of the signal through the atmosphere</w:t>
      </w:r>
    </w:p>
    <w:p w14:paraId="0F98D0D4" w14:textId="77777777" w:rsidR="0014568A" w:rsidRDefault="0014568A" w:rsidP="0014568A">
      <w:pPr>
        <w:tabs>
          <w:tab w:val="left" w:pos="1843"/>
        </w:tabs>
        <w:ind w:left="2127" w:hanging="1570"/>
      </w:pPr>
      <w:r>
        <w:rPr>
          <w:i/>
        </w:rPr>
        <w:t>SF</w:t>
      </w:r>
      <w:r>
        <w:t xml:space="preserve"> </w:t>
      </w:r>
      <w:r>
        <w:tab/>
        <w:t>=</w:t>
      </w:r>
      <w:r>
        <w:tab/>
        <w:t>Secondary Factor, the difference between propagation over an all-seawater path and propagation through the atmosphere,</w:t>
      </w:r>
    </w:p>
    <w:p w14:paraId="748FFF7F" w14:textId="77777777" w:rsidR="0014568A" w:rsidRDefault="0014568A" w:rsidP="0014568A">
      <w:pPr>
        <w:tabs>
          <w:tab w:val="left" w:pos="1843"/>
        </w:tabs>
        <w:ind w:left="2127" w:hanging="1570"/>
      </w:pPr>
      <w:r>
        <w:rPr>
          <w:i/>
        </w:rPr>
        <w:t>ASF</w:t>
      </w:r>
      <w:r>
        <w:t xml:space="preserve"> </w:t>
      </w:r>
      <w:r>
        <w:tab/>
        <w:t>=</w:t>
      </w:r>
      <w:r>
        <w:tab/>
        <w:t>Additional Secondary Factor, the difference between propagation over land and elevated terrain, and propagation over an all-seawater path,</w:t>
      </w:r>
    </w:p>
    <w:p w14:paraId="5349AAF7" w14:textId="77777777" w:rsidR="0014568A" w:rsidRDefault="0014568A" w:rsidP="0014568A">
      <w:pPr>
        <w:tabs>
          <w:tab w:val="left" w:pos="1843"/>
        </w:tabs>
        <w:ind w:left="2127" w:hanging="1570"/>
      </w:pPr>
      <w:r>
        <w:rPr>
          <w:i/>
        </w:rPr>
        <w:t>T</w:t>
      </w:r>
      <w:r>
        <w:rPr>
          <w:i/>
          <w:vertAlign w:val="subscript"/>
        </w:rPr>
        <w:t>Receiver Error</w:t>
      </w:r>
      <w:r>
        <w:t xml:space="preserve"> </w:t>
      </w:r>
      <w:r>
        <w:tab/>
        <w:t>=</w:t>
      </w:r>
      <w:r>
        <w:tab/>
        <w:t>Receiver clock error with respect to eLoran system time,</w:t>
      </w:r>
    </w:p>
    <w:p w14:paraId="4C309B13" w14:textId="77777777" w:rsidR="0014568A" w:rsidRDefault="0014568A" w:rsidP="0014568A">
      <w:pPr>
        <w:tabs>
          <w:tab w:val="left" w:pos="1843"/>
        </w:tabs>
        <w:ind w:left="2127" w:hanging="1570"/>
      </w:pPr>
      <w:r>
        <w:rPr>
          <w:i/>
        </w:rPr>
        <w:t>T</w:t>
      </w:r>
      <w:r>
        <w:rPr>
          <w:i/>
          <w:vertAlign w:val="subscript"/>
        </w:rPr>
        <w:t>Transmitter Error</w:t>
      </w:r>
      <w:r>
        <w:t xml:space="preserve"> </w:t>
      </w:r>
      <w:r>
        <w:tab/>
        <w:t>=</w:t>
      </w:r>
      <w:r>
        <w:tab/>
        <w:t>Transmitter clock error with respect to eLoran system time,</w:t>
      </w:r>
    </w:p>
    <w:p w14:paraId="7FB9FD78" w14:textId="77777777" w:rsidR="0014568A" w:rsidRDefault="0014568A" w:rsidP="0014568A">
      <w:pPr>
        <w:tabs>
          <w:tab w:val="left" w:pos="1843"/>
        </w:tabs>
        <w:ind w:left="2127" w:hanging="1570"/>
      </w:pPr>
      <w:r>
        <w:rPr>
          <w:i/>
        </w:rPr>
        <w:t>T</w:t>
      </w:r>
      <w:r>
        <w:rPr>
          <w:i/>
          <w:vertAlign w:val="subscript"/>
        </w:rPr>
        <w:t>Noise</w:t>
      </w:r>
      <w:r>
        <w:t xml:space="preserve"> </w:t>
      </w:r>
      <w:r>
        <w:tab/>
        <w:t>=</w:t>
      </w:r>
      <w:r>
        <w:tab/>
        <w:t>Timing error due to noise and residual continuous wave and cross rate interference,</w:t>
      </w:r>
      <w:r>
        <w:rPr>
          <w:i/>
        </w:rPr>
        <w:t xml:space="preserve"> </w:t>
      </w:r>
    </w:p>
    <w:p w14:paraId="1D3DCF12" w14:textId="77777777" w:rsidR="0014568A" w:rsidRDefault="0014568A" w:rsidP="0014568A">
      <w:pPr>
        <w:tabs>
          <w:tab w:val="left" w:pos="1843"/>
        </w:tabs>
        <w:ind w:left="2127" w:hanging="1570"/>
      </w:pPr>
      <w:r>
        <w:rPr>
          <w:i/>
        </w:rPr>
        <w:t>TOA</w:t>
      </w:r>
      <w:r>
        <w:rPr>
          <w:i/>
          <w:vertAlign w:val="subscript"/>
        </w:rPr>
        <w:t>c</w:t>
      </w:r>
      <w:r>
        <w:t xml:space="preserve"> </w:t>
      </w:r>
      <w:r>
        <w:tab/>
        <w:t>=</w:t>
      </w:r>
      <w:r>
        <w:tab/>
        <w:t xml:space="preserve">Time of Arrival of the signal from the station under the assumption of propagation with the speed of light, </w:t>
      </w:r>
      <w:r>
        <w:rPr>
          <w:i/>
        </w:rPr>
        <w:t>c</w:t>
      </w:r>
      <w:r>
        <w:t>,</w:t>
      </w:r>
    </w:p>
    <w:p w14:paraId="673D9D5C" w14:textId="77777777" w:rsidR="0014568A" w:rsidRDefault="0014568A" w:rsidP="0014568A">
      <w:pPr>
        <w:tabs>
          <w:tab w:val="left" w:pos="1843"/>
        </w:tabs>
        <w:ind w:left="2127" w:hanging="1570"/>
      </w:pPr>
      <w:r>
        <w:t>Δ</w:t>
      </w:r>
      <w:r>
        <w:rPr>
          <w:i/>
        </w:rPr>
        <w:t>PF</w:t>
      </w:r>
      <w:r>
        <w:t xml:space="preserve"> </w:t>
      </w:r>
      <w:r>
        <w:tab/>
        <w:t>=</w:t>
      </w:r>
      <w:r>
        <w:tab/>
        <w:t>Delta Primary Factor, the difference in propagation time between propagation through the atmosphere and free-space propagation.</w:t>
      </w:r>
    </w:p>
    <w:p w14:paraId="41CAB8A0" w14:textId="77777777" w:rsidR="0014568A" w:rsidRDefault="0014568A" w:rsidP="0014568A">
      <w:pPr>
        <w:spacing w:after="120"/>
        <w:ind w:left="1701" w:hanging="1144"/>
      </w:pPr>
      <w:r>
        <w:t>Consequently:</w:t>
      </w:r>
    </w:p>
    <w:p w14:paraId="1919A2AD" w14:textId="77777777" w:rsidR="0014568A" w:rsidRDefault="0014568A" w:rsidP="0014568A">
      <w:pPr>
        <w:tabs>
          <w:tab w:val="right" w:pos="8505"/>
        </w:tabs>
        <w:spacing w:before="120" w:after="120"/>
        <w:ind w:left="557"/>
        <w:jc w:val="right"/>
      </w:pPr>
      <w:r w:rsidRPr="00F82354">
        <w:rPr>
          <w:position w:val="-14"/>
        </w:rPr>
        <w:object w:dxaOrig="6100" w:dyaOrig="380" w14:anchorId="0F2BF4A4">
          <v:shape id="_x0000_i1027" type="#_x0000_t75" style="width:304.5pt;height:19.5pt" o:ole="">
            <v:imagedata r:id="rId27" o:title=""/>
          </v:shape>
          <o:OLEObject Type="Embed" ProgID="Equation.3" ShapeID="_x0000_i1027" DrawAspect="Content" ObjectID="_1506923471" r:id="rId28"/>
        </w:object>
      </w:r>
      <w:r>
        <w:tab/>
      </w:r>
      <w:r>
        <w:tab/>
      </w:r>
      <w:r>
        <w:tab/>
        <w:t>(D1.2)</w:t>
      </w:r>
    </w:p>
    <w:p w14:paraId="07828471" w14:textId="77777777" w:rsidR="0014568A" w:rsidRDefault="0014568A" w:rsidP="0014568A">
      <w:pPr>
        <w:spacing w:after="120"/>
        <w:ind w:left="557"/>
      </w:pPr>
    </w:p>
    <w:p w14:paraId="351FA25E" w14:textId="77777777" w:rsidR="0014568A" w:rsidRDefault="0014568A" w:rsidP="0014568A">
      <w:pPr>
        <w:keepNext/>
        <w:spacing w:after="120"/>
        <w:ind w:left="556"/>
      </w:pPr>
      <w:r>
        <w:lastRenderedPageBreak/>
        <w:t xml:space="preserve">Now, </w:t>
      </w:r>
      <w:r>
        <w:rPr>
          <w:i/>
        </w:rPr>
        <w:t>PF</w:t>
      </w:r>
      <w:r>
        <w:t xml:space="preserve"> can be calculated using:</w:t>
      </w:r>
    </w:p>
    <w:p w14:paraId="19A4B649" w14:textId="77777777" w:rsidR="0014568A" w:rsidRDefault="0014568A" w:rsidP="0014568A">
      <w:pPr>
        <w:tabs>
          <w:tab w:val="right" w:pos="8505"/>
        </w:tabs>
        <w:spacing w:after="120"/>
        <w:ind w:left="557"/>
        <w:jc w:val="right"/>
      </w:pPr>
      <w:r w:rsidRPr="00F82354">
        <w:rPr>
          <w:position w:val="-32"/>
        </w:rPr>
        <w:object w:dxaOrig="3620" w:dyaOrig="720" w14:anchorId="2454FEFD">
          <v:shape id="_x0000_i1028" type="#_x0000_t75" style="width:181.15pt;height:36.75pt" o:ole="">
            <v:imagedata r:id="rId29" o:title=""/>
          </v:shape>
          <o:OLEObject Type="Embed" ProgID="Equation.3" ShapeID="_x0000_i1028" DrawAspect="Content" ObjectID="_1506923472" r:id="rId30"/>
        </w:object>
      </w:r>
      <w:r>
        <w:tab/>
      </w:r>
      <w:r>
        <w:tab/>
        <w:t>(D1.3)</w:t>
      </w:r>
    </w:p>
    <w:p w14:paraId="5EF1C298" w14:textId="77777777" w:rsidR="0014568A" w:rsidRDefault="0014568A" w:rsidP="0014568A">
      <w:pPr>
        <w:ind w:left="557"/>
      </w:pPr>
      <w:r>
        <w:t>where</w:t>
      </w:r>
    </w:p>
    <w:p w14:paraId="7BC32445" w14:textId="77777777" w:rsidR="0014568A" w:rsidRDefault="0014568A" w:rsidP="0014568A">
      <w:pPr>
        <w:tabs>
          <w:tab w:val="left" w:pos="1843"/>
        </w:tabs>
        <w:ind w:left="2127" w:hanging="1570"/>
      </w:pPr>
      <w:r>
        <w:rPr>
          <w:i/>
        </w:rPr>
        <w:t>Distance</w:t>
      </w:r>
      <w:r>
        <w:t xml:space="preserve"> </w:t>
      </w:r>
      <w:r>
        <w:tab/>
        <w:t>=</w:t>
      </w:r>
      <w:r>
        <w:tab/>
        <w:t>the great circle distance based on the geographic location found by (D)GPS and the transmitter location, for this we use Sodano’s method,</w:t>
      </w:r>
    </w:p>
    <w:p w14:paraId="08537038" w14:textId="77777777" w:rsidR="0014568A" w:rsidRDefault="0014568A" w:rsidP="0014568A">
      <w:pPr>
        <w:tabs>
          <w:tab w:val="left" w:pos="1843"/>
        </w:tabs>
        <w:ind w:left="2127" w:hanging="1570"/>
      </w:pPr>
      <w:r>
        <w:rPr>
          <w:i/>
        </w:rPr>
        <w:t>V</w:t>
      </w:r>
      <w:r>
        <w:rPr>
          <w:i/>
          <w:vertAlign w:val="subscript"/>
        </w:rPr>
        <w:t>atmosphere</w:t>
      </w:r>
      <w:r>
        <w:tab/>
        <w:t>=</w:t>
      </w:r>
      <w:r>
        <w:tab/>
        <w:t>propagation speed of the signals through the atmosphere,</w:t>
      </w:r>
    </w:p>
    <w:p w14:paraId="0404BF48" w14:textId="77777777" w:rsidR="0014568A" w:rsidRDefault="0014568A" w:rsidP="0014568A">
      <w:pPr>
        <w:tabs>
          <w:tab w:val="left" w:pos="1843"/>
        </w:tabs>
        <w:spacing w:after="120"/>
        <w:ind w:left="2127" w:hanging="1570"/>
      </w:pPr>
      <w:r>
        <w:rPr>
          <w:i/>
        </w:rPr>
        <w:t>η</w:t>
      </w:r>
      <w:r>
        <w:rPr>
          <w:i/>
          <w:vertAlign w:val="subscript"/>
        </w:rPr>
        <w:t>atmosphere</w:t>
      </w:r>
      <w:r>
        <w:tab/>
        <w:t>=</w:t>
      </w:r>
      <w:r>
        <w:tab/>
        <w:t>the refractive index of the atmosphere taken at the surface of the earth, 1.000338,</w:t>
      </w:r>
    </w:p>
    <w:p w14:paraId="452AE3B4" w14:textId="77777777" w:rsidR="0014568A" w:rsidRDefault="0014568A" w:rsidP="0014568A">
      <w:pPr>
        <w:tabs>
          <w:tab w:val="left" w:pos="1843"/>
        </w:tabs>
        <w:spacing w:after="120"/>
        <w:ind w:left="2127" w:hanging="1570"/>
      </w:pPr>
      <w:r>
        <w:rPr>
          <w:i/>
        </w:rPr>
        <w:t>c</w:t>
      </w:r>
      <w:r>
        <w:tab/>
        <w:t>=</w:t>
      </w:r>
      <w:r>
        <w:tab/>
        <w:t>the speed of light (299792458 m/s).</w:t>
      </w:r>
    </w:p>
    <w:p w14:paraId="196E5339" w14:textId="77777777" w:rsidR="0014568A" w:rsidRDefault="0014568A" w:rsidP="0014568A">
      <w:pPr>
        <w:tabs>
          <w:tab w:val="left" w:pos="1843"/>
        </w:tabs>
        <w:spacing w:after="120"/>
        <w:ind w:left="2127" w:hanging="1570"/>
      </w:pPr>
    </w:p>
    <w:p w14:paraId="387B7B96" w14:textId="77777777" w:rsidR="0014568A" w:rsidRDefault="0014568A" w:rsidP="0014568A">
      <w:pPr>
        <w:tabs>
          <w:tab w:val="left" w:pos="1843"/>
        </w:tabs>
        <w:spacing w:after="120"/>
        <w:ind w:left="2127" w:hanging="1570"/>
      </w:pPr>
      <w:r>
        <w:t>Δ</w:t>
      </w:r>
      <w:r>
        <w:rPr>
          <w:i/>
        </w:rPr>
        <w:t>PF</w:t>
      </w:r>
      <w:r>
        <w:t xml:space="preserve"> can be calculated using:</w:t>
      </w:r>
    </w:p>
    <w:p w14:paraId="74410713" w14:textId="77777777" w:rsidR="0014568A" w:rsidRDefault="0014568A" w:rsidP="0014568A">
      <w:pPr>
        <w:tabs>
          <w:tab w:val="left" w:pos="1843"/>
          <w:tab w:val="right" w:pos="8505"/>
        </w:tabs>
        <w:spacing w:after="120"/>
        <w:ind w:left="2127" w:hanging="1570"/>
        <w:jc w:val="right"/>
      </w:pPr>
      <w:r w:rsidRPr="00F82354">
        <w:rPr>
          <w:position w:val="-24"/>
        </w:rPr>
        <w:object w:dxaOrig="5220" w:dyaOrig="620" w14:anchorId="6BC6E75B">
          <v:shape id="_x0000_i1029" type="#_x0000_t75" style="width:261.75pt;height:30.75pt" o:ole="">
            <v:imagedata r:id="rId31" o:title=""/>
          </v:shape>
          <o:OLEObject Type="Embed" ProgID="Equation.3" ShapeID="_x0000_i1029" DrawAspect="Content" ObjectID="_1506923473" r:id="rId32"/>
        </w:object>
      </w:r>
      <w:r>
        <w:tab/>
      </w:r>
      <w:r>
        <w:tab/>
      </w:r>
      <w:r>
        <w:tab/>
        <w:t>(D1.4)</w:t>
      </w:r>
    </w:p>
    <w:p w14:paraId="7DB95F15" w14:textId="77777777" w:rsidR="0014568A" w:rsidRDefault="0014568A" w:rsidP="0014568A">
      <w:pPr>
        <w:tabs>
          <w:tab w:val="left" w:pos="1843"/>
        </w:tabs>
        <w:spacing w:after="120"/>
        <w:ind w:left="567" w:hanging="10"/>
      </w:pPr>
    </w:p>
    <w:p w14:paraId="4B819A25" w14:textId="77777777" w:rsidR="0014568A" w:rsidRDefault="0014568A" w:rsidP="0014568A">
      <w:pPr>
        <w:tabs>
          <w:tab w:val="left" w:pos="1843"/>
        </w:tabs>
        <w:spacing w:after="120"/>
        <w:ind w:left="567" w:hanging="10"/>
      </w:pPr>
      <w:r>
        <w:t xml:space="preserve">In order to calculate the Secondary Factor, </w:t>
      </w:r>
      <w:r>
        <w:rPr>
          <w:i/>
        </w:rPr>
        <w:t>SF</w:t>
      </w:r>
      <w:r>
        <w:t xml:space="preserve">, we make use of Brunavs’ equations </w:t>
      </w:r>
      <w:r>
        <w:fldChar w:fldCharType="begin"/>
      </w:r>
      <w:r>
        <w:instrText xml:space="preserve"> REF Ref_3691523 \h  \* MERGEFORMAT </w:instrText>
      </w:r>
      <w:r>
        <w:fldChar w:fldCharType="separate"/>
      </w:r>
      <w:r>
        <w:rPr>
          <w:b/>
          <w:bCs/>
        </w:rPr>
        <w:t>Error! Reference source not found.</w:t>
      </w:r>
      <w:r>
        <w:fldChar w:fldCharType="end"/>
      </w:r>
      <w:r>
        <w:t>. These equations give the delay of a 100-kHz signal travelling in the atmosphere over the earth as compared to free-space propagation. This way the Brunavs equations calculate the contribution of Δ</w:t>
      </w:r>
      <w:r>
        <w:rPr>
          <w:i/>
        </w:rPr>
        <w:t>PF</w:t>
      </w:r>
      <w:r>
        <w:t xml:space="preserve"> + </w:t>
      </w:r>
      <w:r>
        <w:rPr>
          <w:i/>
        </w:rPr>
        <w:t>SF</w:t>
      </w:r>
      <w:r>
        <w:t>, in case the equations are set up for an all-seawater path.</w:t>
      </w:r>
    </w:p>
    <w:p w14:paraId="46035E79" w14:textId="77777777" w:rsidR="0014568A" w:rsidRDefault="0014568A" w:rsidP="0014568A">
      <w:pPr>
        <w:tabs>
          <w:tab w:val="left" w:pos="1843"/>
        </w:tabs>
        <w:spacing w:after="120"/>
        <w:ind w:left="567" w:hanging="10"/>
      </w:pPr>
      <w:r>
        <w:t>Two equations are derived from the Brunavs tables:</w:t>
      </w:r>
    </w:p>
    <w:p w14:paraId="0A4C2A6B" w14:textId="77777777" w:rsidR="0014568A" w:rsidRDefault="0014568A" w:rsidP="0014568A">
      <w:pPr>
        <w:ind w:left="557"/>
      </w:pPr>
      <w:r>
        <w:t>Formula B:</w:t>
      </w:r>
    </w:p>
    <w:p w14:paraId="2703F1E9" w14:textId="77777777" w:rsidR="0014568A" w:rsidRDefault="0014568A" w:rsidP="0014568A">
      <w:pPr>
        <w:tabs>
          <w:tab w:val="right" w:pos="8505"/>
        </w:tabs>
        <w:spacing w:after="120"/>
        <w:ind w:left="557"/>
        <w:jc w:val="right"/>
      </w:pPr>
      <w:r w:rsidRPr="00F82354">
        <w:rPr>
          <w:position w:val="-24"/>
        </w:rPr>
        <w:object w:dxaOrig="4700" w:dyaOrig="620" w14:anchorId="48A677C8">
          <v:shape id="_x0000_i1030" type="#_x0000_t75" style="width:234.75pt;height:30.75pt" o:ole="">
            <v:imagedata r:id="rId20" o:title=""/>
          </v:shape>
          <o:OLEObject Type="Embed" ProgID="Equation.3" ShapeID="_x0000_i1030" DrawAspect="Content" ObjectID="_1506923474" r:id="rId33"/>
        </w:object>
      </w:r>
      <w:r>
        <w:tab/>
      </w:r>
      <w:r>
        <w:tab/>
      </w:r>
      <w:r>
        <w:tab/>
        <w:t>(D1.5)</w:t>
      </w:r>
    </w:p>
    <w:p w14:paraId="5D644378" w14:textId="77777777" w:rsidR="0014568A" w:rsidRDefault="0014568A" w:rsidP="0014568A">
      <w:pPr>
        <w:ind w:left="557"/>
      </w:pPr>
      <w:r>
        <w:t>Formula C:</w:t>
      </w:r>
    </w:p>
    <w:p w14:paraId="6A7D4BE6" w14:textId="77777777" w:rsidR="0014568A" w:rsidRDefault="0014568A" w:rsidP="0014568A">
      <w:pPr>
        <w:tabs>
          <w:tab w:val="right" w:pos="8505"/>
        </w:tabs>
        <w:spacing w:after="120"/>
        <w:ind w:left="557"/>
        <w:jc w:val="right"/>
      </w:pPr>
      <w:r w:rsidRPr="00F82354">
        <w:rPr>
          <w:position w:val="-30"/>
        </w:rPr>
        <w:object w:dxaOrig="5400" w:dyaOrig="680" w14:anchorId="354E18E3">
          <v:shape id="_x0000_i1031" type="#_x0000_t75" style="width:271.15pt;height:33.75pt" o:ole="">
            <v:imagedata r:id="rId34" o:title=""/>
          </v:shape>
          <o:OLEObject Type="Embed" ProgID="Equation.3" ShapeID="_x0000_i1031" DrawAspect="Content" ObjectID="_1506923475" r:id="rId35"/>
        </w:object>
      </w:r>
      <w:r>
        <w:tab/>
      </w:r>
      <w:r>
        <w:tab/>
      </w:r>
      <w:r>
        <w:tab/>
        <w:t>(D1.6)</w:t>
      </w:r>
    </w:p>
    <w:p w14:paraId="63D5B9AD" w14:textId="77777777" w:rsidR="0014568A" w:rsidRDefault="0014568A" w:rsidP="0014568A">
      <w:pPr>
        <w:ind w:left="556"/>
      </w:pPr>
      <w:r>
        <w:t>where</w:t>
      </w:r>
    </w:p>
    <w:p w14:paraId="19411D1B" w14:textId="77777777" w:rsidR="0014568A" w:rsidRDefault="0014568A" w:rsidP="0014568A">
      <w:pPr>
        <w:tabs>
          <w:tab w:val="left" w:pos="1843"/>
        </w:tabs>
        <w:spacing w:after="120"/>
        <w:ind w:left="2127" w:hanging="1570"/>
      </w:pPr>
      <w:r>
        <w:rPr>
          <w:i/>
        </w:rPr>
        <w:t>p</w:t>
      </w:r>
      <w:r>
        <w:rPr>
          <w:i/>
        </w:rPr>
        <w:tab/>
      </w:r>
      <w:r>
        <w:t>=</w:t>
      </w:r>
      <w:r>
        <w:tab/>
        <w:t>phase lag in metres,</w:t>
      </w:r>
    </w:p>
    <w:p w14:paraId="720666ED" w14:textId="77777777" w:rsidR="0014568A" w:rsidRDefault="0014568A" w:rsidP="0014568A">
      <w:pPr>
        <w:tabs>
          <w:tab w:val="left" w:pos="1843"/>
        </w:tabs>
        <w:spacing w:after="120"/>
        <w:ind w:left="2127" w:hanging="1570"/>
      </w:pPr>
      <w:r>
        <w:rPr>
          <w:i/>
        </w:rPr>
        <w:t>S</w:t>
      </w:r>
      <w:r>
        <w:rPr>
          <w:i/>
        </w:rPr>
        <w:tab/>
      </w:r>
      <w:r>
        <w:t xml:space="preserve">= </w:t>
      </w:r>
      <w:r>
        <w:tab/>
        <w:t>10</w:t>
      </w:r>
      <w:r>
        <w:rPr>
          <w:vertAlign w:val="superscript"/>
        </w:rPr>
        <w:t>-5</w:t>
      </w:r>
      <w:r>
        <w:t xml:space="preserve"> times distance in metres,</w:t>
      </w:r>
    </w:p>
    <w:p w14:paraId="7AA7954B" w14:textId="77777777" w:rsidR="0014568A" w:rsidRDefault="0014568A" w:rsidP="0014568A">
      <w:pPr>
        <w:tabs>
          <w:tab w:val="left" w:pos="1843"/>
        </w:tabs>
        <w:spacing w:after="120"/>
        <w:ind w:left="2127" w:hanging="1570"/>
      </w:pPr>
      <w:r>
        <w:rPr>
          <w:i/>
        </w:rPr>
        <w:t>e</w:t>
      </w:r>
      <w:r>
        <w:rPr>
          <w:i/>
        </w:rPr>
        <w:tab/>
      </w:r>
      <w:r>
        <w:t>=</w:t>
      </w:r>
      <w:r>
        <w:tab/>
        <w:t>base of natural logarithm = 2.71828,</w:t>
      </w:r>
    </w:p>
    <w:p w14:paraId="0A17608D" w14:textId="77777777" w:rsidR="0014568A" w:rsidRDefault="0014568A" w:rsidP="0014568A">
      <w:pPr>
        <w:tabs>
          <w:tab w:val="left" w:pos="1843"/>
        </w:tabs>
        <w:spacing w:after="120"/>
        <w:ind w:left="2127" w:hanging="1570"/>
      </w:pPr>
      <w:r>
        <w:rPr>
          <w:i/>
        </w:rPr>
        <w:t>B</w:t>
      </w:r>
      <w:r>
        <w:rPr>
          <w:vertAlign w:val="subscript"/>
        </w:rPr>
        <w:t>1..5</w:t>
      </w:r>
      <w:r>
        <w:t xml:space="preserve"> &amp; </w:t>
      </w:r>
      <w:r>
        <w:rPr>
          <w:i/>
        </w:rPr>
        <w:t>C</w:t>
      </w:r>
      <w:r>
        <w:rPr>
          <w:vertAlign w:val="subscript"/>
        </w:rPr>
        <w:t>1..8</w:t>
      </w:r>
      <w:r>
        <w:tab/>
        <w:t>=</w:t>
      </w:r>
      <w:r>
        <w:tab/>
        <w:t>coefficients dependent on ground conductivity.</w:t>
      </w:r>
    </w:p>
    <w:p w14:paraId="3DDFAFE7" w14:textId="77777777" w:rsidR="0014568A" w:rsidRDefault="0014568A" w:rsidP="0014568A">
      <w:pPr>
        <w:tabs>
          <w:tab w:val="left" w:pos="1843"/>
        </w:tabs>
        <w:spacing w:after="120"/>
        <w:ind w:left="2127" w:hanging="1570"/>
      </w:pPr>
      <w:r>
        <w:t>For an all-seawater path the B and C coefficients are: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708"/>
        <w:gridCol w:w="1701"/>
      </w:tblGrid>
      <w:tr w:rsidR="0014568A" w14:paraId="35550238" w14:textId="77777777" w:rsidTr="0014568A">
        <w:trPr>
          <w:jc w:val="center"/>
        </w:trPr>
        <w:tc>
          <w:tcPr>
            <w:tcW w:w="1668" w:type="dxa"/>
            <w:tcBorders>
              <w:top w:val="single" w:sz="4" w:space="0" w:color="auto"/>
              <w:left w:val="single" w:sz="4" w:space="0" w:color="auto"/>
              <w:bottom w:val="single" w:sz="4" w:space="0" w:color="auto"/>
              <w:right w:val="single" w:sz="4" w:space="0" w:color="auto"/>
            </w:tcBorders>
          </w:tcPr>
          <w:p w14:paraId="496C10FA" w14:textId="77777777" w:rsidR="0014568A" w:rsidRDefault="0014568A" w:rsidP="0014568A">
            <w:r>
              <w:rPr>
                <w:i/>
              </w:rPr>
              <w:t>B</w:t>
            </w:r>
            <w:r>
              <w:rPr>
                <w:vertAlign w:val="subscript"/>
              </w:rPr>
              <w:t>1</w:t>
            </w:r>
            <w:r>
              <w:t xml:space="preserve"> = -111</w:t>
            </w:r>
          </w:p>
        </w:tc>
        <w:tc>
          <w:tcPr>
            <w:tcW w:w="708" w:type="dxa"/>
            <w:tcBorders>
              <w:left w:val="single" w:sz="4" w:space="0" w:color="auto"/>
              <w:right w:val="single" w:sz="4" w:space="0" w:color="auto"/>
            </w:tcBorders>
          </w:tcPr>
          <w:p w14:paraId="51D41B6A" w14:textId="77777777" w:rsidR="0014568A" w:rsidRDefault="0014568A" w:rsidP="0014568A"/>
        </w:tc>
        <w:tc>
          <w:tcPr>
            <w:tcW w:w="1701" w:type="dxa"/>
            <w:tcBorders>
              <w:top w:val="single" w:sz="4" w:space="0" w:color="auto"/>
              <w:left w:val="single" w:sz="4" w:space="0" w:color="auto"/>
              <w:bottom w:val="single" w:sz="4" w:space="0" w:color="auto"/>
              <w:right w:val="single" w:sz="4" w:space="0" w:color="auto"/>
            </w:tcBorders>
          </w:tcPr>
          <w:p w14:paraId="512C8E1E" w14:textId="77777777" w:rsidR="0014568A" w:rsidRDefault="0014568A" w:rsidP="0014568A">
            <w:r>
              <w:rPr>
                <w:i/>
              </w:rPr>
              <w:t>C</w:t>
            </w:r>
            <w:r>
              <w:rPr>
                <w:vertAlign w:val="subscript"/>
              </w:rPr>
              <w:t>1</w:t>
            </w:r>
            <w:r>
              <w:t xml:space="preserve"> = -111</w:t>
            </w:r>
          </w:p>
        </w:tc>
      </w:tr>
      <w:tr w:rsidR="0014568A" w14:paraId="0033FDF1" w14:textId="77777777" w:rsidTr="0014568A">
        <w:trPr>
          <w:jc w:val="center"/>
        </w:trPr>
        <w:tc>
          <w:tcPr>
            <w:tcW w:w="1668" w:type="dxa"/>
            <w:tcBorders>
              <w:top w:val="single" w:sz="4" w:space="0" w:color="auto"/>
              <w:left w:val="single" w:sz="4" w:space="0" w:color="auto"/>
              <w:bottom w:val="single" w:sz="4" w:space="0" w:color="auto"/>
              <w:right w:val="single" w:sz="4" w:space="0" w:color="auto"/>
            </w:tcBorders>
          </w:tcPr>
          <w:p w14:paraId="1942F8B6" w14:textId="77777777" w:rsidR="0014568A" w:rsidRDefault="0014568A" w:rsidP="0014568A">
            <w:r>
              <w:rPr>
                <w:i/>
              </w:rPr>
              <w:t>B</w:t>
            </w:r>
            <w:r>
              <w:rPr>
                <w:vertAlign w:val="subscript"/>
              </w:rPr>
              <w:t>2</w:t>
            </w:r>
            <w:r>
              <w:t xml:space="preserve"> = 98.20</w:t>
            </w:r>
          </w:p>
        </w:tc>
        <w:tc>
          <w:tcPr>
            <w:tcW w:w="708" w:type="dxa"/>
            <w:tcBorders>
              <w:left w:val="single" w:sz="4" w:space="0" w:color="auto"/>
              <w:right w:val="single" w:sz="4" w:space="0" w:color="auto"/>
            </w:tcBorders>
          </w:tcPr>
          <w:p w14:paraId="394C13D7" w14:textId="77777777" w:rsidR="0014568A" w:rsidRDefault="0014568A" w:rsidP="0014568A"/>
        </w:tc>
        <w:tc>
          <w:tcPr>
            <w:tcW w:w="1701" w:type="dxa"/>
            <w:tcBorders>
              <w:top w:val="single" w:sz="4" w:space="0" w:color="auto"/>
              <w:left w:val="single" w:sz="4" w:space="0" w:color="auto"/>
              <w:bottom w:val="single" w:sz="4" w:space="0" w:color="auto"/>
              <w:right w:val="single" w:sz="4" w:space="0" w:color="auto"/>
            </w:tcBorders>
          </w:tcPr>
          <w:p w14:paraId="36A20203" w14:textId="77777777" w:rsidR="0014568A" w:rsidRDefault="0014568A" w:rsidP="0014568A">
            <w:r>
              <w:rPr>
                <w:i/>
              </w:rPr>
              <w:t>C</w:t>
            </w:r>
            <w:r>
              <w:rPr>
                <w:vertAlign w:val="subscript"/>
              </w:rPr>
              <w:t>2</w:t>
            </w:r>
            <w:r>
              <w:t xml:space="preserve"> = 98.20</w:t>
            </w:r>
          </w:p>
        </w:tc>
      </w:tr>
      <w:tr w:rsidR="0014568A" w14:paraId="451AABE4" w14:textId="77777777" w:rsidTr="0014568A">
        <w:trPr>
          <w:jc w:val="center"/>
        </w:trPr>
        <w:tc>
          <w:tcPr>
            <w:tcW w:w="1668" w:type="dxa"/>
            <w:tcBorders>
              <w:top w:val="single" w:sz="4" w:space="0" w:color="auto"/>
              <w:left w:val="single" w:sz="4" w:space="0" w:color="auto"/>
              <w:bottom w:val="single" w:sz="4" w:space="0" w:color="auto"/>
              <w:right w:val="single" w:sz="4" w:space="0" w:color="auto"/>
            </w:tcBorders>
          </w:tcPr>
          <w:p w14:paraId="65A1B9A6" w14:textId="77777777" w:rsidR="0014568A" w:rsidRDefault="0014568A" w:rsidP="0014568A">
            <w:r>
              <w:rPr>
                <w:i/>
              </w:rPr>
              <w:t>B</w:t>
            </w:r>
            <w:r>
              <w:rPr>
                <w:vertAlign w:val="subscript"/>
              </w:rPr>
              <w:t>3</w:t>
            </w:r>
            <w:r>
              <w:t xml:space="preserve"> = 13</w:t>
            </w:r>
          </w:p>
        </w:tc>
        <w:tc>
          <w:tcPr>
            <w:tcW w:w="708" w:type="dxa"/>
            <w:tcBorders>
              <w:left w:val="single" w:sz="4" w:space="0" w:color="auto"/>
              <w:right w:val="single" w:sz="4" w:space="0" w:color="auto"/>
            </w:tcBorders>
          </w:tcPr>
          <w:p w14:paraId="085C10DE" w14:textId="77777777" w:rsidR="0014568A" w:rsidRDefault="0014568A" w:rsidP="0014568A"/>
        </w:tc>
        <w:tc>
          <w:tcPr>
            <w:tcW w:w="1701" w:type="dxa"/>
            <w:tcBorders>
              <w:top w:val="single" w:sz="4" w:space="0" w:color="auto"/>
              <w:left w:val="single" w:sz="4" w:space="0" w:color="auto"/>
              <w:bottom w:val="single" w:sz="4" w:space="0" w:color="auto"/>
              <w:right w:val="single" w:sz="4" w:space="0" w:color="auto"/>
            </w:tcBorders>
          </w:tcPr>
          <w:p w14:paraId="4EFFC44D" w14:textId="77777777" w:rsidR="0014568A" w:rsidRDefault="0014568A" w:rsidP="0014568A">
            <w:r>
              <w:rPr>
                <w:i/>
              </w:rPr>
              <w:t>C</w:t>
            </w:r>
            <w:r>
              <w:rPr>
                <w:vertAlign w:val="subscript"/>
              </w:rPr>
              <w:t>3</w:t>
            </w:r>
            <w:r>
              <w:t xml:space="preserve"> = -13.51</w:t>
            </w:r>
          </w:p>
        </w:tc>
      </w:tr>
      <w:tr w:rsidR="0014568A" w14:paraId="10806668" w14:textId="77777777" w:rsidTr="0014568A">
        <w:trPr>
          <w:jc w:val="center"/>
        </w:trPr>
        <w:tc>
          <w:tcPr>
            <w:tcW w:w="1668" w:type="dxa"/>
            <w:tcBorders>
              <w:top w:val="single" w:sz="4" w:space="0" w:color="auto"/>
              <w:left w:val="single" w:sz="4" w:space="0" w:color="auto"/>
              <w:bottom w:val="single" w:sz="4" w:space="0" w:color="auto"/>
              <w:right w:val="single" w:sz="4" w:space="0" w:color="auto"/>
            </w:tcBorders>
          </w:tcPr>
          <w:p w14:paraId="2B413594" w14:textId="77777777" w:rsidR="0014568A" w:rsidRDefault="0014568A" w:rsidP="0014568A">
            <w:r>
              <w:rPr>
                <w:i/>
              </w:rPr>
              <w:t>B</w:t>
            </w:r>
            <w:r>
              <w:rPr>
                <w:vertAlign w:val="subscript"/>
              </w:rPr>
              <w:t>4</w:t>
            </w:r>
            <w:r>
              <w:t xml:space="preserve"> = 113</w:t>
            </w:r>
          </w:p>
        </w:tc>
        <w:tc>
          <w:tcPr>
            <w:tcW w:w="708" w:type="dxa"/>
            <w:tcBorders>
              <w:left w:val="single" w:sz="4" w:space="0" w:color="auto"/>
              <w:right w:val="single" w:sz="4" w:space="0" w:color="auto"/>
            </w:tcBorders>
          </w:tcPr>
          <w:p w14:paraId="7FB129E1" w14:textId="77777777" w:rsidR="0014568A" w:rsidRDefault="0014568A" w:rsidP="0014568A"/>
        </w:tc>
        <w:tc>
          <w:tcPr>
            <w:tcW w:w="1701" w:type="dxa"/>
            <w:tcBorders>
              <w:top w:val="single" w:sz="4" w:space="0" w:color="auto"/>
              <w:left w:val="single" w:sz="4" w:space="0" w:color="auto"/>
              <w:bottom w:val="single" w:sz="4" w:space="0" w:color="auto"/>
              <w:right w:val="single" w:sz="4" w:space="0" w:color="auto"/>
            </w:tcBorders>
          </w:tcPr>
          <w:p w14:paraId="4AA0A901" w14:textId="77777777" w:rsidR="0014568A" w:rsidRDefault="0014568A" w:rsidP="0014568A">
            <w:r>
              <w:rPr>
                <w:i/>
              </w:rPr>
              <w:t>C</w:t>
            </w:r>
            <w:r>
              <w:rPr>
                <w:vertAlign w:val="subscript"/>
              </w:rPr>
              <w:t>4</w:t>
            </w:r>
            <w:r>
              <w:t xml:space="preserve"> = 112.8</w:t>
            </w:r>
          </w:p>
        </w:tc>
      </w:tr>
      <w:tr w:rsidR="0014568A" w14:paraId="4C6C500E" w14:textId="77777777" w:rsidTr="0014568A">
        <w:trPr>
          <w:jc w:val="center"/>
        </w:trPr>
        <w:tc>
          <w:tcPr>
            <w:tcW w:w="1668" w:type="dxa"/>
            <w:tcBorders>
              <w:top w:val="single" w:sz="4" w:space="0" w:color="auto"/>
              <w:left w:val="single" w:sz="4" w:space="0" w:color="auto"/>
              <w:bottom w:val="single" w:sz="4" w:space="0" w:color="auto"/>
              <w:right w:val="single" w:sz="4" w:space="0" w:color="auto"/>
            </w:tcBorders>
          </w:tcPr>
          <w:p w14:paraId="28E54B7F" w14:textId="77777777" w:rsidR="0014568A" w:rsidRDefault="0014568A" w:rsidP="0014568A">
            <w:r>
              <w:rPr>
                <w:i/>
              </w:rPr>
              <w:t>B</w:t>
            </w:r>
            <w:r>
              <w:rPr>
                <w:vertAlign w:val="subscript"/>
              </w:rPr>
              <w:t>5</w:t>
            </w:r>
            <w:r>
              <w:t xml:space="preserve"> = 0</w:t>
            </w:r>
          </w:p>
        </w:tc>
        <w:tc>
          <w:tcPr>
            <w:tcW w:w="708" w:type="dxa"/>
            <w:tcBorders>
              <w:left w:val="single" w:sz="4" w:space="0" w:color="auto"/>
              <w:right w:val="single" w:sz="4" w:space="0" w:color="auto"/>
            </w:tcBorders>
          </w:tcPr>
          <w:p w14:paraId="7F8E04F3" w14:textId="77777777" w:rsidR="0014568A" w:rsidRDefault="0014568A" w:rsidP="0014568A"/>
        </w:tc>
        <w:tc>
          <w:tcPr>
            <w:tcW w:w="1701" w:type="dxa"/>
            <w:tcBorders>
              <w:top w:val="single" w:sz="4" w:space="0" w:color="auto"/>
              <w:left w:val="single" w:sz="4" w:space="0" w:color="auto"/>
              <w:bottom w:val="single" w:sz="4" w:space="0" w:color="auto"/>
              <w:right w:val="single" w:sz="4" w:space="0" w:color="auto"/>
            </w:tcBorders>
          </w:tcPr>
          <w:p w14:paraId="0660D8DD" w14:textId="77777777" w:rsidR="0014568A" w:rsidRDefault="0014568A" w:rsidP="0014568A">
            <w:r>
              <w:rPr>
                <w:i/>
              </w:rPr>
              <w:t>C</w:t>
            </w:r>
            <w:r>
              <w:rPr>
                <w:vertAlign w:val="subscript"/>
              </w:rPr>
              <w:t>5</w:t>
            </w:r>
            <w:r>
              <w:t xml:space="preserve"> = -0.254</w:t>
            </w:r>
          </w:p>
        </w:tc>
      </w:tr>
      <w:tr w:rsidR="0014568A" w14:paraId="251386C4" w14:textId="77777777" w:rsidTr="0014568A">
        <w:trPr>
          <w:jc w:val="center"/>
        </w:trPr>
        <w:tc>
          <w:tcPr>
            <w:tcW w:w="1668" w:type="dxa"/>
            <w:tcBorders>
              <w:top w:val="single" w:sz="4" w:space="0" w:color="auto"/>
            </w:tcBorders>
          </w:tcPr>
          <w:p w14:paraId="724804A5" w14:textId="77777777" w:rsidR="0014568A" w:rsidRDefault="0014568A" w:rsidP="0014568A"/>
        </w:tc>
        <w:tc>
          <w:tcPr>
            <w:tcW w:w="708" w:type="dxa"/>
            <w:tcBorders>
              <w:right w:val="single" w:sz="4" w:space="0" w:color="auto"/>
            </w:tcBorders>
          </w:tcPr>
          <w:p w14:paraId="4FE72CCB" w14:textId="77777777" w:rsidR="0014568A" w:rsidRDefault="0014568A" w:rsidP="0014568A"/>
        </w:tc>
        <w:tc>
          <w:tcPr>
            <w:tcW w:w="1701" w:type="dxa"/>
            <w:tcBorders>
              <w:top w:val="single" w:sz="4" w:space="0" w:color="auto"/>
              <w:left w:val="single" w:sz="4" w:space="0" w:color="auto"/>
              <w:bottom w:val="single" w:sz="4" w:space="0" w:color="auto"/>
              <w:right w:val="single" w:sz="4" w:space="0" w:color="auto"/>
            </w:tcBorders>
          </w:tcPr>
          <w:p w14:paraId="72AE5583" w14:textId="77777777" w:rsidR="0014568A" w:rsidRDefault="0014568A" w:rsidP="0014568A">
            <w:r>
              <w:rPr>
                <w:i/>
              </w:rPr>
              <w:t>C</w:t>
            </w:r>
            <w:r>
              <w:rPr>
                <w:vertAlign w:val="subscript"/>
              </w:rPr>
              <w:t>6..8</w:t>
            </w:r>
            <w:r>
              <w:t xml:space="preserve"> = 0</w:t>
            </w:r>
          </w:p>
        </w:tc>
      </w:tr>
    </w:tbl>
    <w:p w14:paraId="7925D08F" w14:textId="77777777" w:rsidR="0014568A" w:rsidRDefault="0014568A" w:rsidP="0014568A">
      <w:pPr>
        <w:tabs>
          <w:tab w:val="left" w:pos="1843"/>
        </w:tabs>
        <w:spacing w:before="120" w:after="120"/>
        <w:ind w:left="567" w:hanging="10"/>
      </w:pPr>
      <w:r>
        <w:lastRenderedPageBreak/>
        <w:t xml:space="preserve">In order to calculate the phase lag in seconds, p in equation 5 and 6 needs to be divided by the speed of light, </w:t>
      </w:r>
      <w:r>
        <w:rPr>
          <w:i/>
        </w:rPr>
        <w:t>c</w:t>
      </w:r>
      <w:r>
        <w:t>.</w:t>
      </w:r>
    </w:p>
    <w:p w14:paraId="3ABF0977" w14:textId="77777777" w:rsidR="0014568A" w:rsidRDefault="0014568A" w:rsidP="0014568A">
      <w:pPr>
        <w:tabs>
          <w:tab w:val="left" w:pos="1843"/>
        </w:tabs>
        <w:spacing w:before="120" w:after="120"/>
        <w:ind w:left="2127" w:hanging="1570"/>
      </w:pPr>
      <w:r>
        <w:t xml:space="preserve">Equation 6 is expected to be more accurate at longer distances than Equation 5.  </w:t>
      </w:r>
    </w:p>
    <w:p w14:paraId="4DDAFC76" w14:textId="77777777" w:rsidR="0014568A" w:rsidRDefault="0014568A" w:rsidP="0014568A">
      <w:pPr>
        <w:ind w:left="557"/>
      </w:pPr>
    </w:p>
    <w:p w14:paraId="651419B9" w14:textId="77777777" w:rsidR="0014568A" w:rsidRDefault="0014568A" w:rsidP="0014568A">
      <w:pPr>
        <w:ind w:left="557"/>
      </w:pPr>
      <w:r>
        <w:t xml:space="preserve">The Secondary Factor, </w:t>
      </w:r>
      <w:r>
        <w:rPr>
          <w:i/>
        </w:rPr>
        <w:t>SF</w:t>
      </w:r>
      <w:r>
        <w:t>, can now be found:</w:t>
      </w:r>
    </w:p>
    <w:p w14:paraId="4F2BCCC3" w14:textId="77777777" w:rsidR="0014568A" w:rsidRDefault="0014568A" w:rsidP="0014568A">
      <w:pPr>
        <w:tabs>
          <w:tab w:val="right" w:pos="8505"/>
        </w:tabs>
        <w:ind w:left="557"/>
        <w:jc w:val="right"/>
      </w:pPr>
      <w:r w:rsidRPr="00F82354">
        <w:rPr>
          <w:position w:val="-24"/>
        </w:rPr>
        <w:object w:dxaOrig="1500" w:dyaOrig="620" w14:anchorId="101D7F27">
          <v:shape id="_x0000_i1032" type="#_x0000_t75" style="width:75pt;height:30.75pt" o:ole="">
            <v:imagedata r:id="rId36" o:title=""/>
          </v:shape>
          <o:OLEObject Type="Embed" ProgID="Equation.3" ShapeID="_x0000_i1032" DrawAspect="Content" ObjectID="_1506923476" r:id="rId37"/>
        </w:object>
      </w:r>
      <w:r>
        <w:t xml:space="preserve"> </w:t>
      </w:r>
      <w:r>
        <w:tab/>
        <w:t>(D1.7)</w:t>
      </w:r>
    </w:p>
    <w:p w14:paraId="5E5B26A9" w14:textId="77777777" w:rsidR="0014568A" w:rsidRDefault="0014568A" w:rsidP="0014568A">
      <w:pPr>
        <w:tabs>
          <w:tab w:val="right" w:pos="8505"/>
        </w:tabs>
        <w:ind w:left="557"/>
      </w:pPr>
      <w:r>
        <w:t>with</w:t>
      </w:r>
    </w:p>
    <w:p w14:paraId="69E708B8" w14:textId="77777777" w:rsidR="0014568A" w:rsidRDefault="0014568A" w:rsidP="0014568A">
      <w:pPr>
        <w:tabs>
          <w:tab w:val="left" w:pos="1843"/>
        </w:tabs>
        <w:spacing w:after="120"/>
        <w:ind w:left="2127" w:hanging="1570"/>
      </w:pPr>
      <w:r>
        <w:rPr>
          <w:i/>
        </w:rPr>
        <w:t>p</w:t>
      </w:r>
      <w:r>
        <w:tab/>
        <w:t>=</w:t>
      </w:r>
      <w:r>
        <w:tab/>
        <w:t>delay in meters as calculated by Brunavs Equation 5 or 6 for an all-seawater path,</w:t>
      </w:r>
    </w:p>
    <w:p w14:paraId="5F466730" w14:textId="77777777" w:rsidR="0014568A" w:rsidRDefault="0014568A" w:rsidP="0014568A">
      <w:pPr>
        <w:tabs>
          <w:tab w:val="left" w:pos="1843"/>
        </w:tabs>
        <w:spacing w:after="120"/>
        <w:ind w:left="2127" w:hanging="1570"/>
      </w:pPr>
      <w:r>
        <w:t>Δ</w:t>
      </w:r>
      <w:r>
        <w:rPr>
          <w:i/>
        </w:rPr>
        <w:t>PF</w:t>
      </w:r>
      <w:r>
        <w:tab/>
        <w:t>=</w:t>
      </w:r>
      <w:r>
        <w:tab/>
        <w:t>Delta Primary Factor as calculated in Equation 4.</w:t>
      </w:r>
    </w:p>
    <w:p w14:paraId="2AF18F4E" w14:textId="77777777" w:rsidR="0014568A" w:rsidRDefault="0014568A" w:rsidP="0014568A">
      <w:pPr>
        <w:autoSpaceDE w:val="0"/>
        <w:autoSpaceDN w:val="0"/>
        <w:adjustRightInd w:val="0"/>
        <w:rPr>
          <w:rFonts w:ascii="Arial,Italic" w:hAnsi="Arial,Italic" w:cs="Arial,Italic"/>
          <w:i/>
          <w:iCs/>
          <w:lang w:val="it-IT"/>
        </w:rPr>
      </w:pPr>
    </w:p>
    <w:p w14:paraId="10136846" w14:textId="77777777" w:rsidR="0014568A" w:rsidRDefault="0014568A" w:rsidP="0014568A">
      <w:pPr>
        <w:autoSpaceDE w:val="0"/>
        <w:autoSpaceDN w:val="0"/>
        <w:adjustRightInd w:val="0"/>
        <w:rPr>
          <w:rFonts w:ascii="Arial,Italic" w:hAnsi="Arial,Italic" w:cs="Arial,Italic"/>
          <w:i/>
          <w:iCs/>
          <w:lang w:val="it-IT"/>
        </w:rPr>
      </w:pPr>
    </w:p>
    <w:p w14:paraId="5393FD1A" w14:textId="77777777" w:rsidR="0014568A" w:rsidRDefault="0014568A" w:rsidP="0014568A">
      <w:pPr>
        <w:autoSpaceDE w:val="0"/>
        <w:autoSpaceDN w:val="0"/>
        <w:adjustRightInd w:val="0"/>
        <w:rPr>
          <w:rFonts w:ascii="Arial,Italic" w:hAnsi="Arial,Italic" w:cs="Arial,Italic"/>
          <w:i/>
          <w:iCs/>
          <w:lang w:val="it-IT"/>
        </w:rPr>
      </w:pPr>
    </w:p>
    <w:p w14:paraId="6F61A6B5" w14:textId="77777777" w:rsidR="0014568A" w:rsidRPr="00924648" w:rsidRDefault="0014568A" w:rsidP="0014568A">
      <w:pPr>
        <w:pStyle w:val="Heading2"/>
      </w:pPr>
      <w:bookmarkStart w:id="500" w:name="_Toc361993757"/>
      <w:bookmarkStart w:id="501" w:name="_Toc367957139"/>
      <w:r w:rsidRPr="00924648">
        <w:t>D.2 RTCM SC-127 ASF Data Format</w:t>
      </w:r>
      <w:bookmarkEnd w:id="500"/>
      <w:bookmarkEnd w:id="501"/>
    </w:p>
    <w:p w14:paraId="10456CE9" w14:textId="77777777" w:rsidR="0014568A" w:rsidRDefault="0014568A" w:rsidP="0014568A">
      <w:pPr>
        <w:pStyle w:val="NormalWeb"/>
        <w:spacing w:before="0" w:beforeAutospacing="0" w:after="0" w:afterAutospacing="0"/>
      </w:pPr>
    </w:p>
    <w:p w14:paraId="526FE38F" w14:textId="77777777" w:rsidR="0014568A" w:rsidRDefault="0014568A" w:rsidP="0014568A">
      <w:pPr>
        <w:pStyle w:val="NormalWeb"/>
        <w:spacing w:before="0" w:beforeAutospacing="0" w:after="0" w:afterAutospacing="0"/>
      </w:pPr>
      <w:r w:rsidRPr="003B34D0">
        <w:t xml:space="preserve">ASF data will </w:t>
      </w:r>
      <w:r>
        <w:t xml:space="preserve">need to be </w:t>
      </w:r>
      <w:r w:rsidRPr="003B34D0">
        <w:t xml:space="preserve">provided </w:t>
      </w:r>
      <w:r>
        <w:t xml:space="preserve">to the mariner </w:t>
      </w:r>
      <w:r w:rsidRPr="003B34D0">
        <w:t>by the service provider</w:t>
      </w:r>
      <w:r>
        <w:t xml:space="preserve">. It is recommended that the ASF publishing authority provides ASF data in RTCM SC-127 format as outlined below. However, it is recognized that other formats may be available for data dissemination. </w:t>
      </w:r>
    </w:p>
    <w:p w14:paraId="2979D8A4" w14:textId="77777777" w:rsidR="0014568A" w:rsidRDefault="0014568A" w:rsidP="0014568A">
      <w:pPr>
        <w:pStyle w:val="NormalWeb"/>
        <w:spacing w:before="0" w:beforeAutospacing="0" w:after="0" w:afterAutospacing="0"/>
      </w:pPr>
    </w:p>
    <w:p w14:paraId="4278D070" w14:textId="77777777" w:rsidR="0014568A" w:rsidRDefault="0014568A" w:rsidP="0014568A">
      <w:pPr>
        <w:pStyle w:val="NormalWeb"/>
        <w:spacing w:before="0" w:beforeAutospacing="0" w:after="0" w:afterAutospacing="0"/>
      </w:pPr>
      <w:r w:rsidRPr="002D459C">
        <w:t xml:space="preserve">In </w:t>
      </w:r>
      <w:r>
        <w:t xml:space="preserve">SC-127 format data is presented in text files as data grids, with a number of lines of preamble and metadata. In general the data shall have the following characteristics: </w:t>
      </w:r>
    </w:p>
    <w:p w14:paraId="2FE12FC1" w14:textId="77777777" w:rsidR="0014568A" w:rsidRPr="002D459C" w:rsidRDefault="0014568A" w:rsidP="0014568A">
      <w:pPr>
        <w:pStyle w:val="NormalWeb"/>
        <w:spacing w:before="0" w:beforeAutospacing="0" w:after="0" w:afterAutospacing="0"/>
      </w:pPr>
    </w:p>
    <w:p w14:paraId="6CF1DB7F" w14:textId="77777777" w:rsidR="0014568A" w:rsidRPr="002D459C" w:rsidRDefault="0014568A" w:rsidP="0031438A">
      <w:pPr>
        <w:pStyle w:val="NormalWeb"/>
        <w:numPr>
          <w:ilvl w:val="0"/>
          <w:numId w:val="13"/>
        </w:numPr>
        <w:spacing w:before="0" w:beforeAutospacing="0" w:after="0" w:afterAutospacing="0"/>
      </w:pPr>
      <w:r>
        <w:t>There shall be one</w:t>
      </w:r>
      <w:r w:rsidRPr="002D459C">
        <w:t xml:space="preserve"> </w:t>
      </w:r>
      <w:r>
        <w:t>f</w:t>
      </w:r>
      <w:r w:rsidRPr="002D459C">
        <w:t xml:space="preserve">ile </w:t>
      </w:r>
      <w:r>
        <w:t>p</w:t>
      </w:r>
      <w:r w:rsidRPr="002D459C">
        <w:t xml:space="preserve">er </w:t>
      </w:r>
      <w:r>
        <w:t>coverage area (a ‘coverage area’ shall be a port approach, or other region specified by the service provider)</w:t>
      </w:r>
    </w:p>
    <w:p w14:paraId="157E95EB" w14:textId="77777777" w:rsidR="0014568A" w:rsidRPr="002D459C" w:rsidRDefault="0014568A" w:rsidP="0031438A">
      <w:pPr>
        <w:pStyle w:val="NormalWeb"/>
        <w:numPr>
          <w:ilvl w:val="0"/>
          <w:numId w:val="13"/>
        </w:numPr>
        <w:spacing w:before="0" w:beforeAutospacing="0" w:after="0" w:afterAutospacing="0"/>
      </w:pPr>
      <w:r>
        <w:t xml:space="preserve">The file shall be in </w:t>
      </w:r>
      <w:r w:rsidRPr="002D459C">
        <w:t xml:space="preserve">ASCII </w:t>
      </w:r>
      <w:r>
        <w:t>f</w:t>
      </w:r>
      <w:r w:rsidRPr="002D459C">
        <w:t>ormat</w:t>
      </w:r>
    </w:p>
    <w:p w14:paraId="344A18BC" w14:textId="77777777" w:rsidR="0014568A" w:rsidRDefault="0014568A" w:rsidP="0031438A">
      <w:pPr>
        <w:pStyle w:val="NormalWeb"/>
        <w:numPr>
          <w:ilvl w:val="0"/>
          <w:numId w:val="13"/>
        </w:numPr>
        <w:spacing w:before="0" w:beforeAutospacing="0" w:after="0" w:afterAutospacing="0"/>
      </w:pPr>
      <w:r>
        <w:t xml:space="preserve">Data fields shall be </w:t>
      </w:r>
      <w:r w:rsidRPr="002D459C">
        <w:t>Comma Separated</w:t>
      </w:r>
      <w:r>
        <w:t xml:space="preserve"> Values (CSV)</w:t>
      </w:r>
    </w:p>
    <w:p w14:paraId="19A3BF43" w14:textId="77777777" w:rsidR="0014568A" w:rsidRDefault="0014568A" w:rsidP="0031438A">
      <w:pPr>
        <w:pStyle w:val="NormalWeb"/>
        <w:numPr>
          <w:ilvl w:val="0"/>
          <w:numId w:val="13"/>
        </w:numPr>
        <w:spacing w:before="0" w:beforeAutospacing="0" w:after="0" w:afterAutospacing="0"/>
      </w:pPr>
      <w:r>
        <w:t>Geographical co-ordinates shall be specified as degrees and decimal fractions of degrees, e.g. 51.2</w:t>
      </w:r>
      <w:r>
        <w:sym w:font="Symbol" w:char="F0B0"/>
      </w:r>
      <w:r>
        <w:t>N; co-ordinates west of Greenwich or south of the Equator shall be specified as negative numbers</w:t>
      </w:r>
    </w:p>
    <w:p w14:paraId="39ED3473" w14:textId="77777777" w:rsidR="0014568A" w:rsidRDefault="0014568A" w:rsidP="0031438A">
      <w:pPr>
        <w:pStyle w:val="NormalWeb"/>
        <w:numPr>
          <w:ilvl w:val="0"/>
          <w:numId w:val="13"/>
        </w:numPr>
        <w:spacing w:before="0" w:beforeAutospacing="0" w:after="0" w:afterAutospacing="0"/>
      </w:pPr>
      <w:r>
        <w:t>Geographical co-ordinates shall be specified to a precision of up to 4 decimal places</w:t>
      </w:r>
    </w:p>
    <w:p w14:paraId="5C01E1B6" w14:textId="77777777" w:rsidR="0014568A" w:rsidRDefault="0014568A" w:rsidP="0031438A">
      <w:pPr>
        <w:pStyle w:val="NormalWeb"/>
        <w:numPr>
          <w:ilvl w:val="0"/>
          <w:numId w:val="13"/>
        </w:numPr>
        <w:spacing w:before="0" w:beforeAutospacing="0" w:after="0" w:afterAutospacing="0"/>
      </w:pPr>
      <w:r>
        <w:t>Leading or trailing zeros (0) shall be used where appropriate to allow uniform formatting</w:t>
      </w:r>
    </w:p>
    <w:p w14:paraId="4F3CFD53" w14:textId="77777777" w:rsidR="0014568A" w:rsidRDefault="0014568A" w:rsidP="0031438A">
      <w:pPr>
        <w:pStyle w:val="NormalWeb"/>
        <w:numPr>
          <w:ilvl w:val="0"/>
          <w:numId w:val="13"/>
        </w:numPr>
        <w:spacing w:before="0" w:beforeAutospacing="0" w:after="0" w:afterAutospacing="0"/>
      </w:pPr>
      <w:r>
        <w:lastRenderedPageBreak/>
        <w:t xml:space="preserve">For parity check purposes the last entry on a line shall contain a Cyclic Redundancy Check CRC-16 in four digit hexadecimal notation of the preceding data in the line, including the ‘,’ separator character. This CRC-16 value shall have ‘*’ pre-pended to it </w:t>
      </w:r>
    </w:p>
    <w:p w14:paraId="71CF3CCE" w14:textId="77777777" w:rsidR="0014568A" w:rsidRPr="002D459C" w:rsidRDefault="0014568A" w:rsidP="0031438A">
      <w:pPr>
        <w:pStyle w:val="NormalWeb"/>
        <w:numPr>
          <w:ilvl w:val="0"/>
          <w:numId w:val="13"/>
        </w:numPr>
        <w:spacing w:before="0" w:beforeAutospacing="0" w:after="0" w:afterAutospacing="0"/>
      </w:pPr>
      <w:r>
        <w:t>The end of the data file shall be indicated using the string ‘#END’</w:t>
      </w:r>
    </w:p>
    <w:p w14:paraId="365C9B01" w14:textId="77777777" w:rsidR="0014568A" w:rsidRDefault="0014568A" w:rsidP="0014568A">
      <w:pPr>
        <w:pStyle w:val="NormalWeb"/>
        <w:spacing w:before="0" w:beforeAutospacing="0" w:after="0" w:afterAutospacing="0"/>
      </w:pPr>
    </w:p>
    <w:p w14:paraId="19B34C0F" w14:textId="77777777" w:rsidR="0014568A" w:rsidRDefault="0014568A" w:rsidP="0014568A">
      <w:pPr>
        <w:pStyle w:val="NormalWeb"/>
        <w:spacing w:before="0" w:beforeAutospacing="0" w:after="0" w:afterAutospacing="0"/>
      </w:pPr>
      <w:r>
        <w:t>The i</w:t>
      </w:r>
      <w:r w:rsidRPr="002D459C">
        <w:t xml:space="preserve">nformation </w:t>
      </w:r>
      <w:r>
        <w:t xml:space="preserve">provided </w:t>
      </w:r>
      <w:r w:rsidRPr="002D459C">
        <w:t xml:space="preserve">for each </w:t>
      </w:r>
      <w:r>
        <w:t>coverage area shall include the following in order:</w:t>
      </w:r>
    </w:p>
    <w:p w14:paraId="0E7994FF" w14:textId="77777777" w:rsidR="0014568A" w:rsidRDefault="0014568A" w:rsidP="0014568A">
      <w:pPr>
        <w:pStyle w:val="NormalWeb"/>
        <w:spacing w:before="0" w:beforeAutospacing="0" w:after="0" w:afterAutospacing="0"/>
      </w:pPr>
      <w:r>
        <w:t xml:space="preserve"> </w:t>
      </w:r>
    </w:p>
    <w:p w14:paraId="6955C14B" w14:textId="77777777" w:rsidR="0014568A" w:rsidRDefault="0014568A" w:rsidP="0031438A">
      <w:pPr>
        <w:pStyle w:val="NormalWeb"/>
        <w:numPr>
          <w:ilvl w:val="0"/>
          <w:numId w:val="14"/>
        </w:numPr>
        <w:spacing w:before="0" w:beforeAutospacing="0" w:after="0" w:afterAutospacing="0"/>
      </w:pPr>
      <w:r>
        <w:t>RTCM SC identifier and reference to Minimum Performance Specification version conformance</w:t>
      </w:r>
    </w:p>
    <w:p w14:paraId="19E53F1A" w14:textId="77777777" w:rsidR="0014568A" w:rsidRDefault="0014568A" w:rsidP="0031438A">
      <w:pPr>
        <w:pStyle w:val="NormalWeb"/>
        <w:numPr>
          <w:ilvl w:val="0"/>
          <w:numId w:val="14"/>
        </w:numPr>
        <w:spacing w:before="0" w:beforeAutospacing="0" w:after="0" w:afterAutospacing="0"/>
      </w:pPr>
      <w:r>
        <w:t>The n</w:t>
      </w:r>
      <w:r w:rsidRPr="002D459C">
        <w:t xml:space="preserve">ame of </w:t>
      </w:r>
      <w:r>
        <w:t>the coverage area</w:t>
      </w:r>
    </w:p>
    <w:p w14:paraId="0AB28EA8" w14:textId="77777777" w:rsidR="0014568A" w:rsidRDefault="0014568A" w:rsidP="0031438A">
      <w:pPr>
        <w:pStyle w:val="NormalWeb"/>
        <w:numPr>
          <w:ilvl w:val="0"/>
          <w:numId w:val="14"/>
        </w:numPr>
        <w:spacing w:before="0" w:beforeAutospacing="0" w:after="0" w:afterAutospacing="0"/>
      </w:pPr>
      <w:r>
        <w:t>Name of issuing organisation, Issue number of the data, and date of issue in YYYY,MM,DD format</w:t>
      </w:r>
    </w:p>
    <w:p w14:paraId="7F177E12" w14:textId="77777777" w:rsidR="0014568A" w:rsidRPr="002D459C" w:rsidRDefault="0014568A" w:rsidP="0031438A">
      <w:pPr>
        <w:pStyle w:val="NormalWeb"/>
        <w:numPr>
          <w:ilvl w:val="0"/>
          <w:numId w:val="14"/>
        </w:numPr>
        <w:spacing w:before="0" w:beforeAutospacing="0" w:after="0" w:afterAutospacing="0"/>
      </w:pPr>
      <w:r>
        <w:t>The b</w:t>
      </w:r>
      <w:r w:rsidRPr="002D459C">
        <w:t xml:space="preserve">oundaries </w:t>
      </w:r>
      <w:r>
        <w:t xml:space="preserve">of the area covered by the enclosed grid of data </w:t>
      </w:r>
      <w:r w:rsidRPr="002D459C">
        <w:t>(N/S/E/W)</w:t>
      </w:r>
    </w:p>
    <w:p w14:paraId="434C7DD6" w14:textId="77777777" w:rsidR="0014568A" w:rsidRPr="002D459C" w:rsidRDefault="0014568A" w:rsidP="0031438A">
      <w:pPr>
        <w:pStyle w:val="NormalWeb"/>
        <w:numPr>
          <w:ilvl w:val="0"/>
          <w:numId w:val="14"/>
        </w:numPr>
        <w:spacing w:before="0" w:beforeAutospacing="0" w:after="0" w:afterAutospacing="0"/>
      </w:pPr>
      <w:r>
        <w:t xml:space="preserve">The number of cells in the grid </w:t>
      </w:r>
      <w:r w:rsidRPr="002D459C">
        <w:t>(</w:t>
      </w:r>
      <w:r>
        <w:t>height, width</w:t>
      </w:r>
      <w:r w:rsidRPr="002D459C">
        <w:t>)</w:t>
      </w:r>
    </w:p>
    <w:p w14:paraId="688459F9" w14:textId="77777777" w:rsidR="0014568A" w:rsidRDefault="0014568A" w:rsidP="0031438A">
      <w:pPr>
        <w:pStyle w:val="NormalWeb"/>
        <w:numPr>
          <w:ilvl w:val="0"/>
          <w:numId w:val="14"/>
        </w:numPr>
        <w:spacing w:before="0" w:beforeAutospacing="0" w:after="0" w:afterAutospacing="0"/>
      </w:pPr>
      <w:r>
        <w:t>The n</w:t>
      </w:r>
      <w:r w:rsidRPr="002D459C">
        <w:t xml:space="preserve">ame of the </w:t>
      </w:r>
      <w:r>
        <w:t>associated differential-Loran (DLoran) reference station; the ID number of the DLoran reference station; the number of separate eLoran signals for which ASF data is provided (and for which DLoran corrections are transmitted)</w:t>
      </w:r>
    </w:p>
    <w:p w14:paraId="387CA07D" w14:textId="77777777" w:rsidR="0014568A" w:rsidRPr="002D459C" w:rsidRDefault="0014568A" w:rsidP="0031438A">
      <w:pPr>
        <w:pStyle w:val="NormalWeb"/>
        <w:numPr>
          <w:ilvl w:val="0"/>
          <w:numId w:val="14"/>
        </w:numPr>
        <w:spacing w:before="0" w:beforeAutospacing="0" w:after="0" w:afterAutospacing="0"/>
      </w:pPr>
      <w:r>
        <w:t>The name, GRI and letter designator of the eLoran transmitter, and its designation in the Eurofix DLoran correction message format transmitted from the DLoran reference station</w:t>
      </w:r>
    </w:p>
    <w:p w14:paraId="2025BEFE" w14:textId="77777777" w:rsidR="0014568A" w:rsidRDefault="0014568A" w:rsidP="0031438A">
      <w:pPr>
        <w:pStyle w:val="NormalWeb"/>
        <w:numPr>
          <w:ilvl w:val="0"/>
          <w:numId w:val="14"/>
        </w:numPr>
        <w:spacing w:before="0" w:beforeAutospacing="0" w:after="0" w:afterAutospacing="0"/>
      </w:pPr>
      <w:r>
        <w:t>The data type (#ASF or #ERR) of the following data</w:t>
      </w:r>
    </w:p>
    <w:p w14:paraId="631CD91C" w14:textId="77777777" w:rsidR="0014568A" w:rsidRDefault="0014568A" w:rsidP="0031438A">
      <w:pPr>
        <w:pStyle w:val="NormalWeb"/>
        <w:numPr>
          <w:ilvl w:val="0"/>
          <w:numId w:val="14"/>
        </w:numPr>
        <w:spacing w:before="0" w:beforeAutospacing="0" w:after="0" w:afterAutospacing="0"/>
      </w:pPr>
      <w:r w:rsidRPr="002D459C">
        <w:t xml:space="preserve">ASF </w:t>
      </w:r>
      <w:r>
        <w:t>v</w:t>
      </w:r>
      <w:r w:rsidRPr="002D459C">
        <w:t xml:space="preserve">alues </w:t>
      </w:r>
      <w:r>
        <w:t xml:space="preserve">shall then appear as CSV </w:t>
      </w:r>
      <w:r w:rsidRPr="002D459C">
        <w:t>in Lexicographic Format (W to E, N to S)</w:t>
      </w:r>
      <w:r>
        <w:t xml:space="preserve"> in microseconds to three decimal places</w:t>
      </w:r>
    </w:p>
    <w:p w14:paraId="64C1E1E8" w14:textId="77777777" w:rsidR="0014568A" w:rsidRDefault="0014568A" w:rsidP="0031438A">
      <w:pPr>
        <w:pStyle w:val="NormalWeb"/>
        <w:numPr>
          <w:ilvl w:val="0"/>
          <w:numId w:val="14"/>
        </w:numPr>
        <w:spacing w:before="0" w:beforeAutospacing="0" w:after="0" w:afterAutospacing="0"/>
      </w:pPr>
      <w:r>
        <w:t xml:space="preserve">ASF measurement error values shall then appear as CSV </w:t>
      </w:r>
      <w:r w:rsidRPr="002D459C">
        <w:t>in Lexicographic Format (W to E, N to S)</w:t>
      </w:r>
      <w:r>
        <w:t xml:space="preserve"> in meters to two decimal places. Error values are given as standard-deviations and are provided to allow the calculation of Horizontal Protection Level (HPL). </w:t>
      </w:r>
    </w:p>
    <w:p w14:paraId="7D048035" w14:textId="77777777" w:rsidR="0014568A" w:rsidRDefault="0014568A" w:rsidP="0014568A">
      <w:pPr>
        <w:pStyle w:val="NormalWeb"/>
        <w:spacing w:before="0" w:beforeAutospacing="0" w:after="0" w:afterAutospacing="0"/>
      </w:pPr>
    </w:p>
    <w:p w14:paraId="30B765EB" w14:textId="77777777" w:rsidR="0014568A" w:rsidRDefault="0014568A" w:rsidP="0014568A">
      <w:pPr>
        <w:pStyle w:val="NormalWeb"/>
        <w:spacing w:before="0" w:beforeAutospacing="0" w:after="0" w:afterAutospacing="0"/>
      </w:pPr>
      <w:r>
        <w:t>The above f</w:t>
      </w:r>
      <w:r w:rsidRPr="002D459C">
        <w:t xml:space="preserve">ormat </w:t>
      </w:r>
      <w:r>
        <w:t xml:space="preserve">shall be </w:t>
      </w:r>
      <w:r w:rsidRPr="002D459C">
        <w:t xml:space="preserve">repeated </w:t>
      </w:r>
      <w:r>
        <w:t xml:space="preserve">in order </w:t>
      </w:r>
      <w:r w:rsidRPr="002D459C">
        <w:t>for each monitor site and</w:t>
      </w:r>
      <w:r>
        <w:t xml:space="preserve"> eL</w:t>
      </w:r>
      <w:r w:rsidRPr="002D459C">
        <w:t xml:space="preserve">oran station combination </w:t>
      </w:r>
      <w:r>
        <w:t>in each coverage area</w:t>
      </w:r>
      <w:r w:rsidRPr="002D459C">
        <w:t>.</w:t>
      </w:r>
      <w:r>
        <w:t xml:space="preserve"> </w:t>
      </w:r>
    </w:p>
    <w:p w14:paraId="06CDBB2C" w14:textId="77777777" w:rsidR="0014568A" w:rsidRDefault="0014568A" w:rsidP="0014568A">
      <w:pPr>
        <w:pStyle w:val="NormalWeb"/>
        <w:spacing w:before="0" w:beforeAutospacing="0" w:after="0" w:afterAutospacing="0"/>
      </w:pPr>
    </w:p>
    <w:p w14:paraId="1D922F73" w14:textId="77777777" w:rsidR="0014568A" w:rsidRDefault="0014568A" w:rsidP="0014568A">
      <w:pPr>
        <w:pStyle w:val="NormalWeb"/>
        <w:spacing w:before="0" w:beforeAutospacing="0" w:after="0" w:afterAutospacing="0"/>
      </w:pPr>
    </w:p>
    <w:p w14:paraId="0C33058E" w14:textId="77777777" w:rsidR="0014568A" w:rsidRDefault="0014568A" w:rsidP="0014568A">
      <w:pPr>
        <w:pStyle w:val="NormalWeb"/>
        <w:spacing w:before="0" w:beforeAutospacing="0" w:after="0" w:afterAutospacing="0"/>
      </w:pPr>
      <w:r>
        <w:t>Example (</w:t>
      </w:r>
      <w:r w:rsidRPr="006D001C">
        <w:rPr>
          <w:i/>
        </w:rPr>
        <w:t>Not to be used for navigation!</w:t>
      </w:r>
      <w:r>
        <w:t>)</w:t>
      </w:r>
    </w:p>
    <w:p w14:paraId="1C68C399" w14:textId="77777777" w:rsidR="0014568A" w:rsidRDefault="0014568A" w:rsidP="0014568A">
      <w:pPr>
        <w:pStyle w:val="NormalWeb"/>
        <w:spacing w:before="0" w:beforeAutospacing="0" w:after="0" w:afterAutospacing="0"/>
      </w:pPr>
    </w:p>
    <w:p w14:paraId="7A248218" w14:textId="77777777" w:rsidR="0014568A" w:rsidRDefault="0014568A" w:rsidP="0014568A">
      <w:pPr>
        <w:pStyle w:val="NormalWeb"/>
        <w:spacing w:before="0" w:beforeAutospacing="0" w:after="0" w:afterAutospacing="0"/>
        <w:rPr>
          <w:rFonts w:ascii="Courier New" w:hAnsi="Courier New" w:cs="Courier New"/>
        </w:rPr>
      </w:pPr>
      <w:r>
        <w:rPr>
          <w:rFonts w:ascii="Courier New" w:hAnsi="Courier New" w:cs="Courier New"/>
        </w:rPr>
        <w:t>RTCM SC-127,V2.0*0x8888</w:t>
      </w:r>
    </w:p>
    <w:p w14:paraId="659FD7CA" w14:textId="77777777" w:rsidR="0014568A" w:rsidRDefault="0014568A" w:rsidP="0014568A">
      <w:pPr>
        <w:pStyle w:val="NormalWeb"/>
        <w:spacing w:before="0" w:beforeAutospacing="0" w:after="0" w:afterAutospacing="0"/>
        <w:rPr>
          <w:rFonts w:ascii="Courier New" w:hAnsi="Courier New" w:cs="Courier New"/>
        </w:rPr>
      </w:pPr>
      <w:r w:rsidRPr="00864D26">
        <w:rPr>
          <w:rFonts w:ascii="Courier New" w:hAnsi="Courier New" w:cs="Courier New"/>
        </w:rPr>
        <w:t>Dover</w:t>
      </w:r>
      <w:r>
        <w:rPr>
          <w:rFonts w:ascii="Courier New" w:hAnsi="Courier New" w:cs="Courier New"/>
        </w:rPr>
        <w:t>_</w:t>
      </w:r>
      <w:r w:rsidRPr="00864D26">
        <w:rPr>
          <w:rFonts w:ascii="Courier New" w:hAnsi="Courier New" w:cs="Courier New"/>
        </w:rPr>
        <w:t>Strait</w:t>
      </w:r>
      <w:r>
        <w:rPr>
          <w:rFonts w:ascii="Courier New" w:hAnsi="Courier New" w:cs="Courier New"/>
        </w:rPr>
        <w:t>s_</w:t>
      </w:r>
      <w:r w:rsidRPr="00864D26">
        <w:rPr>
          <w:rFonts w:ascii="Courier New" w:hAnsi="Courier New" w:cs="Courier New"/>
        </w:rPr>
        <w:t>North</w:t>
      </w:r>
      <w:r>
        <w:rPr>
          <w:rFonts w:ascii="Courier New" w:hAnsi="Courier New" w:cs="Courier New"/>
        </w:rPr>
        <w:t>*0x1742</w:t>
      </w:r>
    </w:p>
    <w:p w14:paraId="40265100" w14:textId="77777777" w:rsidR="0014568A" w:rsidRPr="00837C67" w:rsidRDefault="0014568A" w:rsidP="0014568A">
      <w:pPr>
        <w:pStyle w:val="NormalWeb"/>
        <w:spacing w:before="0" w:beforeAutospacing="0" w:after="0" w:afterAutospacing="0"/>
        <w:rPr>
          <w:rFonts w:ascii="Courier New" w:hAnsi="Courier New" w:cs="Courier New"/>
        </w:rPr>
      </w:pPr>
      <w:r w:rsidRPr="00837C67">
        <w:rPr>
          <w:rFonts w:ascii="Courier New" w:hAnsi="Courier New" w:cs="Courier New"/>
        </w:rPr>
        <w:t>Issue,</w:t>
      </w:r>
      <w:r>
        <w:rPr>
          <w:rFonts w:ascii="Courier New" w:hAnsi="Courier New" w:cs="Courier New"/>
        </w:rPr>
        <w:t>GLA,V1</w:t>
      </w:r>
      <w:r w:rsidRPr="00837C67">
        <w:rPr>
          <w:rFonts w:ascii="Courier New" w:hAnsi="Courier New" w:cs="Courier New"/>
        </w:rPr>
        <w:t>.2,2013</w:t>
      </w:r>
      <w:r>
        <w:rPr>
          <w:rFonts w:ascii="Courier New" w:hAnsi="Courier New" w:cs="Courier New"/>
        </w:rPr>
        <w:t>,01,25*0x6195</w:t>
      </w:r>
    </w:p>
    <w:p w14:paraId="18FE4711" w14:textId="77777777" w:rsidR="0014568A" w:rsidRPr="00837C67" w:rsidRDefault="0014568A" w:rsidP="0014568A">
      <w:pPr>
        <w:pStyle w:val="NormalWeb"/>
        <w:spacing w:before="0" w:beforeAutospacing="0" w:after="0" w:afterAutospacing="0"/>
        <w:rPr>
          <w:rFonts w:ascii="Courier New" w:hAnsi="Courier New" w:cs="Courier New"/>
        </w:rPr>
      </w:pPr>
      <w:r>
        <w:rPr>
          <w:rFonts w:ascii="Courier New" w:hAnsi="Courier New" w:cs="Courier New"/>
        </w:rPr>
        <w:t xml:space="preserve"> 51.1000</w:t>
      </w:r>
      <w:r w:rsidRPr="00837C67">
        <w:rPr>
          <w:rFonts w:ascii="Courier New" w:hAnsi="Courier New" w:cs="Courier New"/>
        </w:rPr>
        <w:t>,</w:t>
      </w:r>
      <w:r>
        <w:rPr>
          <w:rFonts w:ascii="Courier New" w:hAnsi="Courier New" w:cs="Courier New"/>
        </w:rPr>
        <w:t xml:space="preserve"> 51.2080</w:t>
      </w:r>
      <w:r w:rsidRPr="00837C67">
        <w:rPr>
          <w:rFonts w:ascii="Courier New" w:hAnsi="Courier New" w:cs="Courier New"/>
        </w:rPr>
        <w:t>,</w:t>
      </w:r>
      <w:r>
        <w:rPr>
          <w:rFonts w:ascii="Courier New" w:hAnsi="Courier New" w:cs="Courier New"/>
        </w:rPr>
        <w:t xml:space="preserve"> 00</w:t>
      </w:r>
      <w:r w:rsidRPr="00837C67">
        <w:rPr>
          <w:rFonts w:ascii="Courier New" w:hAnsi="Courier New" w:cs="Courier New"/>
        </w:rPr>
        <w:t>1.1</w:t>
      </w:r>
      <w:r>
        <w:rPr>
          <w:rFonts w:ascii="Courier New" w:hAnsi="Courier New" w:cs="Courier New"/>
        </w:rPr>
        <w:t>000</w:t>
      </w:r>
      <w:r w:rsidRPr="00837C67">
        <w:rPr>
          <w:rFonts w:ascii="Courier New" w:hAnsi="Courier New" w:cs="Courier New"/>
        </w:rPr>
        <w:t>,</w:t>
      </w:r>
      <w:r>
        <w:rPr>
          <w:rFonts w:ascii="Courier New" w:hAnsi="Courier New" w:cs="Courier New"/>
        </w:rPr>
        <w:t xml:space="preserve"> 001.3580*0x3640</w:t>
      </w:r>
    </w:p>
    <w:p w14:paraId="6DF91763" w14:textId="77777777" w:rsidR="0014568A" w:rsidRPr="00837C67" w:rsidRDefault="0014568A" w:rsidP="0014568A">
      <w:pPr>
        <w:pStyle w:val="NormalWeb"/>
        <w:spacing w:before="0" w:beforeAutospacing="0" w:after="0" w:afterAutospacing="0"/>
        <w:rPr>
          <w:rFonts w:ascii="Courier New" w:hAnsi="Courier New" w:cs="Courier New"/>
        </w:rPr>
      </w:pPr>
      <w:r>
        <w:rPr>
          <w:rFonts w:ascii="Courier New" w:hAnsi="Courier New" w:cs="Courier New"/>
        </w:rPr>
        <w:t>24,36</w:t>
      </w:r>
      <w:r w:rsidRPr="00837C67">
        <w:rPr>
          <w:rFonts w:ascii="Courier New" w:hAnsi="Courier New" w:cs="Courier New"/>
        </w:rPr>
        <w:t>*0x1A04</w:t>
      </w:r>
    </w:p>
    <w:p w14:paraId="0803245C" w14:textId="77777777" w:rsidR="0014568A" w:rsidRPr="00837C67" w:rsidRDefault="0014568A" w:rsidP="0014568A">
      <w:pPr>
        <w:pStyle w:val="NormalWeb"/>
        <w:spacing w:before="0" w:beforeAutospacing="0" w:after="0" w:afterAutospacing="0"/>
        <w:rPr>
          <w:rFonts w:ascii="Courier New" w:hAnsi="Courier New" w:cs="Courier New"/>
        </w:rPr>
      </w:pPr>
      <w:r>
        <w:rPr>
          <w:rFonts w:ascii="Courier New" w:hAnsi="Courier New" w:cs="Courier New"/>
        </w:rPr>
        <w:t>#</w:t>
      </w:r>
      <w:r w:rsidRPr="00837C67">
        <w:rPr>
          <w:rFonts w:ascii="Courier New" w:hAnsi="Courier New" w:cs="Courier New"/>
        </w:rPr>
        <w:t>REF,Dover,101,</w:t>
      </w:r>
      <w:r>
        <w:rPr>
          <w:rFonts w:ascii="Courier New" w:hAnsi="Courier New" w:cs="Courier New"/>
        </w:rPr>
        <w:t>6*</w:t>
      </w:r>
      <w:r w:rsidRPr="00837C67">
        <w:rPr>
          <w:rFonts w:ascii="Courier New" w:hAnsi="Courier New" w:cs="Courier New"/>
        </w:rPr>
        <w:t>0xA1A5</w:t>
      </w:r>
    </w:p>
    <w:p w14:paraId="7B968668" w14:textId="77777777" w:rsidR="0014568A" w:rsidRPr="00837C67" w:rsidRDefault="0014568A" w:rsidP="0014568A">
      <w:pPr>
        <w:pStyle w:val="NormalWeb"/>
        <w:spacing w:before="0" w:beforeAutospacing="0" w:after="0" w:afterAutospacing="0"/>
        <w:rPr>
          <w:rFonts w:ascii="Courier New" w:hAnsi="Courier New" w:cs="Courier New"/>
        </w:rPr>
      </w:pPr>
      <w:r>
        <w:rPr>
          <w:rFonts w:ascii="Courier New" w:hAnsi="Courier New" w:cs="Courier New"/>
        </w:rPr>
        <w:t>#</w:t>
      </w:r>
      <w:r w:rsidRPr="00837C67">
        <w:rPr>
          <w:rFonts w:ascii="Courier New" w:hAnsi="Courier New" w:cs="Courier New"/>
        </w:rPr>
        <w:t>T</w:t>
      </w:r>
      <w:r>
        <w:rPr>
          <w:rFonts w:ascii="Courier New" w:hAnsi="Courier New" w:cs="Courier New"/>
        </w:rPr>
        <w:t>RX</w:t>
      </w:r>
      <w:r w:rsidRPr="00837C67">
        <w:rPr>
          <w:rFonts w:ascii="Courier New" w:hAnsi="Courier New" w:cs="Courier New"/>
        </w:rPr>
        <w:t>,Anthorn,6731,Y,</w:t>
      </w:r>
      <w:r>
        <w:rPr>
          <w:rFonts w:ascii="Courier New" w:hAnsi="Courier New" w:cs="Courier New"/>
        </w:rPr>
        <w:t>2</w:t>
      </w:r>
      <w:r w:rsidRPr="00837C67">
        <w:rPr>
          <w:rFonts w:ascii="Courier New" w:hAnsi="Courier New" w:cs="Courier New"/>
        </w:rPr>
        <w:t>*0x78E0</w:t>
      </w:r>
    </w:p>
    <w:p w14:paraId="58AF2B55" w14:textId="77777777" w:rsidR="0014568A" w:rsidRPr="00837C67" w:rsidRDefault="0014568A" w:rsidP="0014568A">
      <w:pPr>
        <w:pStyle w:val="NormalWeb"/>
        <w:spacing w:before="0" w:beforeAutospacing="0" w:after="0" w:afterAutospacing="0"/>
        <w:rPr>
          <w:rFonts w:ascii="Courier New" w:hAnsi="Courier New" w:cs="Courier New"/>
        </w:rPr>
      </w:pPr>
      <w:r>
        <w:rPr>
          <w:rFonts w:ascii="Courier New" w:hAnsi="Courier New" w:cs="Courier New"/>
        </w:rPr>
        <w:t>#</w:t>
      </w:r>
      <w:r w:rsidRPr="00837C67">
        <w:rPr>
          <w:rFonts w:ascii="Courier New" w:hAnsi="Courier New" w:cs="Courier New"/>
        </w:rPr>
        <w:t>ASF,</w:t>
      </w:r>
      <w:r>
        <w:rPr>
          <w:rFonts w:ascii="Courier New" w:hAnsi="Courier New" w:cs="Courier New"/>
        </w:rPr>
        <w:t>*</w:t>
      </w:r>
      <w:r w:rsidRPr="00837C67">
        <w:rPr>
          <w:rFonts w:ascii="Courier New" w:hAnsi="Courier New" w:cs="Courier New"/>
        </w:rPr>
        <w:t>0x9CC9</w:t>
      </w:r>
    </w:p>
    <w:p w14:paraId="531E36EA" w14:textId="77777777" w:rsidR="0014568A" w:rsidRPr="00837C67" w:rsidRDefault="0014568A" w:rsidP="0014568A">
      <w:pPr>
        <w:pStyle w:val="NormalWeb"/>
        <w:spacing w:before="0" w:beforeAutospacing="0" w:after="0" w:afterAutospacing="0"/>
        <w:rPr>
          <w:rFonts w:ascii="Courier New" w:hAnsi="Courier New" w:cs="Courier New"/>
        </w:rPr>
      </w:pPr>
      <w:r>
        <w:rPr>
          <w:rFonts w:ascii="Courier New" w:hAnsi="Courier New" w:cs="Courier New"/>
        </w:rPr>
        <w:t xml:space="preserve"> </w:t>
      </w:r>
      <w:r w:rsidRPr="00837C67">
        <w:rPr>
          <w:rFonts w:ascii="Courier New" w:hAnsi="Courier New" w:cs="Courier New"/>
        </w:rPr>
        <w:t>2.412,</w:t>
      </w:r>
      <w:r>
        <w:rPr>
          <w:rFonts w:ascii="Courier New" w:hAnsi="Courier New" w:cs="Courier New"/>
        </w:rPr>
        <w:t xml:space="preserve"> </w:t>
      </w:r>
      <w:r w:rsidRPr="00837C67">
        <w:rPr>
          <w:rFonts w:ascii="Courier New" w:hAnsi="Courier New" w:cs="Courier New"/>
        </w:rPr>
        <w:t>2.456,</w:t>
      </w:r>
      <w:r>
        <w:rPr>
          <w:rFonts w:ascii="Courier New" w:hAnsi="Courier New" w:cs="Courier New"/>
        </w:rPr>
        <w:t xml:space="preserve"> </w:t>
      </w:r>
      <w:r w:rsidRPr="00837C67">
        <w:rPr>
          <w:rFonts w:ascii="Courier New" w:hAnsi="Courier New" w:cs="Courier New"/>
        </w:rPr>
        <w:t>2.123,</w:t>
      </w:r>
      <w:r>
        <w:rPr>
          <w:rFonts w:ascii="Courier New" w:hAnsi="Courier New" w:cs="Courier New"/>
        </w:rPr>
        <w:t xml:space="preserve"> </w:t>
      </w:r>
      <w:r w:rsidRPr="00837C67">
        <w:rPr>
          <w:rFonts w:ascii="Courier New" w:hAnsi="Courier New" w:cs="Courier New"/>
        </w:rPr>
        <w:t>2.431,……………………</w:t>
      </w:r>
      <w:r>
        <w:rPr>
          <w:rFonts w:ascii="Courier New" w:hAnsi="Courier New" w:cs="Courier New"/>
        </w:rPr>
        <w:t xml:space="preserve"> </w:t>
      </w:r>
      <w:r w:rsidRPr="00837C67">
        <w:rPr>
          <w:rFonts w:ascii="Courier New" w:hAnsi="Courier New" w:cs="Courier New"/>
        </w:rPr>
        <w:t>3.124*0x4517</w:t>
      </w:r>
    </w:p>
    <w:p w14:paraId="492DA372" w14:textId="77777777" w:rsidR="0014568A" w:rsidRPr="00837C67" w:rsidRDefault="0014568A" w:rsidP="0014568A">
      <w:pPr>
        <w:pStyle w:val="NormalWeb"/>
        <w:spacing w:before="0" w:beforeAutospacing="0" w:after="0" w:afterAutospacing="0"/>
        <w:rPr>
          <w:rFonts w:ascii="Courier New" w:hAnsi="Courier New" w:cs="Courier New"/>
        </w:rPr>
      </w:pPr>
      <w:r>
        <w:rPr>
          <w:rFonts w:ascii="Courier New" w:hAnsi="Courier New" w:cs="Courier New"/>
        </w:rPr>
        <w:t xml:space="preserve"> </w:t>
      </w:r>
      <w:r w:rsidRPr="00837C67">
        <w:rPr>
          <w:rFonts w:ascii="Courier New" w:hAnsi="Courier New" w:cs="Courier New"/>
        </w:rPr>
        <w:t>2.478,</w:t>
      </w:r>
      <w:r>
        <w:rPr>
          <w:rFonts w:ascii="Courier New" w:hAnsi="Courier New" w:cs="Courier New"/>
        </w:rPr>
        <w:t xml:space="preserve"> </w:t>
      </w:r>
      <w:r w:rsidRPr="00837C67">
        <w:rPr>
          <w:rFonts w:ascii="Courier New" w:hAnsi="Courier New" w:cs="Courier New"/>
        </w:rPr>
        <w:t>2.788,</w:t>
      </w:r>
      <w:r>
        <w:rPr>
          <w:rFonts w:ascii="Courier New" w:hAnsi="Courier New" w:cs="Courier New"/>
        </w:rPr>
        <w:t xml:space="preserve"> </w:t>
      </w:r>
      <w:r w:rsidRPr="00837C67">
        <w:rPr>
          <w:rFonts w:ascii="Courier New" w:hAnsi="Courier New" w:cs="Courier New"/>
        </w:rPr>
        <w:t>2.112,</w:t>
      </w:r>
      <w:r>
        <w:rPr>
          <w:rFonts w:ascii="Courier New" w:hAnsi="Courier New" w:cs="Courier New"/>
        </w:rPr>
        <w:t xml:space="preserve"> 2.346,…………………… </w:t>
      </w:r>
      <w:r w:rsidRPr="00837C67">
        <w:rPr>
          <w:rFonts w:ascii="Courier New" w:hAnsi="Courier New" w:cs="Courier New"/>
        </w:rPr>
        <w:t>3.042*0x6767</w:t>
      </w:r>
    </w:p>
    <w:p w14:paraId="76E43097" w14:textId="77777777" w:rsidR="0014568A" w:rsidRPr="00837C67" w:rsidRDefault="0014568A" w:rsidP="0014568A">
      <w:pPr>
        <w:pStyle w:val="NormalWeb"/>
        <w:spacing w:before="0" w:beforeAutospacing="0" w:after="0" w:afterAutospacing="0"/>
        <w:rPr>
          <w:rFonts w:ascii="Courier New" w:hAnsi="Courier New" w:cs="Courier New"/>
        </w:rPr>
      </w:pPr>
      <w:r w:rsidRPr="00837C67">
        <w:rPr>
          <w:rFonts w:ascii="Courier New" w:hAnsi="Courier New" w:cs="Courier New"/>
        </w:rPr>
        <w:t>.</w:t>
      </w:r>
    </w:p>
    <w:p w14:paraId="2B290B71" w14:textId="77777777" w:rsidR="0014568A" w:rsidRPr="00837C67" w:rsidRDefault="0014568A" w:rsidP="0014568A">
      <w:pPr>
        <w:pStyle w:val="NormalWeb"/>
        <w:spacing w:before="0" w:beforeAutospacing="0" w:after="0" w:afterAutospacing="0"/>
        <w:rPr>
          <w:rFonts w:ascii="Courier New" w:hAnsi="Courier New" w:cs="Courier New"/>
        </w:rPr>
      </w:pPr>
      <w:r w:rsidRPr="00837C67">
        <w:rPr>
          <w:rFonts w:ascii="Courier New" w:hAnsi="Courier New" w:cs="Courier New"/>
        </w:rPr>
        <w:t>.</w:t>
      </w:r>
    </w:p>
    <w:p w14:paraId="60A8A7D2" w14:textId="77777777" w:rsidR="0014568A" w:rsidRPr="00837C67" w:rsidRDefault="0014568A" w:rsidP="0014568A">
      <w:pPr>
        <w:pStyle w:val="NormalWeb"/>
        <w:spacing w:before="0" w:beforeAutospacing="0" w:after="0" w:afterAutospacing="0"/>
        <w:rPr>
          <w:rFonts w:ascii="Courier New" w:hAnsi="Courier New" w:cs="Courier New"/>
        </w:rPr>
      </w:pPr>
      <w:r w:rsidRPr="00837C67">
        <w:rPr>
          <w:rFonts w:ascii="Courier New" w:hAnsi="Courier New" w:cs="Courier New"/>
        </w:rPr>
        <w:t>.</w:t>
      </w:r>
    </w:p>
    <w:p w14:paraId="413AFEDA" w14:textId="77777777" w:rsidR="0014568A" w:rsidRPr="00837C67" w:rsidRDefault="0014568A" w:rsidP="0014568A">
      <w:pPr>
        <w:pStyle w:val="NormalWeb"/>
        <w:spacing w:before="0" w:beforeAutospacing="0" w:after="0" w:afterAutospacing="0"/>
        <w:rPr>
          <w:rFonts w:ascii="Courier New" w:hAnsi="Courier New" w:cs="Courier New"/>
        </w:rPr>
      </w:pPr>
      <w:r>
        <w:rPr>
          <w:rFonts w:ascii="Courier New" w:hAnsi="Courier New" w:cs="Courier New"/>
        </w:rPr>
        <w:t xml:space="preserve"> </w:t>
      </w:r>
      <w:r w:rsidRPr="00837C67">
        <w:rPr>
          <w:rFonts w:ascii="Courier New" w:hAnsi="Courier New" w:cs="Courier New"/>
        </w:rPr>
        <w:t>3.478,</w:t>
      </w:r>
      <w:r>
        <w:rPr>
          <w:rFonts w:ascii="Courier New" w:hAnsi="Courier New" w:cs="Courier New"/>
        </w:rPr>
        <w:t xml:space="preserve"> </w:t>
      </w:r>
      <w:r w:rsidRPr="00837C67">
        <w:rPr>
          <w:rFonts w:ascii="Courier New" w:hAnsi="Courier New" w:cs="Courier New"/>
        </w:rPr>
        <w:t>3.757,</w:t>
      </w:r>
      <w:r>
        <w:rPr>
          <w:rFonts w:ascii="Courier New" w:hAnsi="Courier New" w:cs="Courier New"/>
        </w:rPr>
        <w:t xml:space="preserve"> </w:t>
      </w:r>
      <w:r w:rsidRPr="00837C67">
        <w:rPr>
          <w:rFonts w:ascii="Courier New" w:hAnsi="Courier New" w:cs="Courier New"/>
        </w:rPr>
        <w:t>3.141,</w:t>
      </w:r>
      <w:r>
        <w:rPr>
          <w:rFonts w:ascii="Courier New" w:hAnsi="Courier New" w:cs="Courier New"/>
        </w:rPr>
        <w:t xml:space="preserve"> 3.336,…………………… </w:t>
      </w:r>
      <w:r w:rsidRPr="00837C67">
        <w:rPr>
          <w:rFonts w:ascii="Courier New" w:hAnsi="Courier New" w:cs="Courier New"/>
        </w:rPr>
        <w:t>3.192*0x6767</w:t>
      </w:r>
    </w:p>
    <w:p w14:paraId="0F4FC9B0" w14:textId="77777777" w:rsidR="0014568A" w:rsidRPr="00837C67" w:rsidRDefault="0014568A" w:rsidP="0014568A">
      <w:pPr>
        <w:pStyle w:val="NormalWeb"/>
        <w:spacing w:before="0" w:beforeAutospacing="0" w:after="0" w:afterAutospacing="0"/>
        <w:rPr>
          <w:rFonts w:ascii="Courier New" w:hAnsi="Courier New" w:cs="Courier New"/>
        </w:rPr>
      </w:pPr>
      <w:r>
        <w:rPr>
          <w:rFonts w:ascii="Courier New" w:hAnsi="Courier New" w:cs="Courier New"/>
        </w:rPr>
        <w:t>#</w:t>
      </w:r>
      <w:r w:rsidRPr="00837C67">
        <w:rPr>
          <w:rFonts w:ascii="Courier New" w:hAnsi="Courier New" w:cs="Courier New"/>
        </w:rPr>
        <w:t>ERR</w:t>
      </w:r>
      <w:r>
        <w:rPr>
          <w:rFonts w:ascii="Courier New" w:hAnsi="Courier New" w:cs="Courier New"/>
        </w:rPr>
        <w:t>*</w:t>
      </w:r>
      <w:r w:rsidRPr="00837C67">
        <w:rPr>
          <w:rFonts w:ascii="Courier New" w:hAnsi="Courier New" w:cs="Courier New"/>
        </w:rPr>
        <w:t>0x2EA3</w:t>
      </w:r>
    </w:p>
    <w:p w14:paraId="02F92C46" w14:textId="77777777" w:rsidR="0014568A" w:rsidRPr="00837C67" w:rsidRDefault="0014568A" w:rsidP="0014568A">
      <w:pPr>
        <w:pStyle w:val="NormalWeb"/>
        <w:spacing w:before="0" w:beforeAutospacing="0" w:after="0" w:afterAutospacing="0"/>
        <w:rPr>
          <w:rFonts w:ascii="Courier New" w:hAnsi="Courier New" w:cs="Courier New"/>
        </w:rPr>
      </w:pPr>
      <w:r>
        <w:rPr>
          <w:rFonts w:ascii="Courier New" w:hAnsi="Courier New" w:cs="Courier New"/>
        </w:rPr>
        <w:t xml:space="preserve"> 10.21</w:t>
      </w:r>
      <w:r w:rsidRPr="00837C67">
        <w:rPr>
          <w:rFonts w:ascii="Courier New" w:hAnsi="Courier New" w:cs="Courier New"/>
        </w:rPr>
        <w:t>,</w:t>
      </w:r>
      <w:r>
        <w:rPr>
          <w:rFonts w:ascii="Courier New" w:hAnsi="Courier New" w:cs="Courier New"/>
        </w:rPr>
        <w:t xml:space="preserve"> 04.41</w:t>
      </w:r>
      <w:r w:rsidRPr="00837C67">
        <w:rPr>
          <w:rFonts w:ascii="Courier New" w:hAnsi="Courier New" w:cs="Courier New"/>
        </w:rPr>
        <w:t>,</w:t>
      </w:r>
      <w:r>
        <w:rPr>
          <w:rFonts w:ascii="Courier New" w:hAnsi="Courier New" w:cs="Courier New"/>
        </w:rPr>
        <w:t xml:space="preserve"> </w:t>
      </w:r>
      <w:r w:rsidRPr="00837C67">
        <w:rPr>
          <w:rFonts w:ascii="Courier New" w:hAnsi="Courier New" w:cs="Courier New"/>
        </w:rPr>
        <w:t>0</w:t>
      </w:r>
      <w:r>
        <w:rPr>
          <w:rFonts w:ascii="Courier New" w:hAnsi="Courier New" w:cs="Courier New"/>
        </w:rPr>
        <w:t>0.12</w:t>
      </w:r>
      <w:r w:rsidRPr="00837C67">
        <w:rPr>
          <w:rFonts w:ascii="Courier New" w:hAnsi="Courier New" w:cs="Courier New"/>
        </w:rPr>
        <w:t>,</w:t>
      </w:r>
      <w:r>
        <w:rPr>
          <w:rFonts w:ascii="Courier New" w:hAnsi="Courier New" w:cs="Courier New"/>
        </w:rPr>
        <w:t xml:space="preserve"> 00.12,…………………… 00.09</w:t>
      </w:r>
      <w:r w:rsidRPr="00837C67">
        <w:rPr>
          <w:rFonts w:ascii="Courier New" w:hAnsi="Courier New" w:cs="Courier New"/>
        </w:rPr>
        <w:t>*0x4517</w:t>
      </w:r>
    </w:p>
    <w:p w14:paraId="2C2429E9" w14:textId="77777777" w:rsidR="0014568A" w:rsidRPr="00837C67" w:rsidRDefault="0014568A" w:rsidP="0014568A">
      <w:pPr>
        <w:pStyle w:val="NormalWeb"/>
        <w:spacing w:before="0" w:beforeAutospacing="0" w:after="0" w:afterAutospacing="0"/>
        <w:rPr>
          <w:rFonts w:ascii="Courier New" w:hAnsi="Courier New" w:cs="Courier New"/>
        </w:rPr>
      </w:pPr>
      <w:r>
        <w:rPr>
          <w:rFonts w:ascii="Courier New" w:hAnsi="Courier New" w:cs="Courier New"/>
        </w:rPr>
        <w:t xml:space="preserve"> 06.76</w:t>
      </w:r>
      <w:r w:rsidRPr="00837C67">
        <w:rPr>
          <w:rFonts w:ascii="Courier New" w:hAnsi="Courier New" w:cs="Courier New"/>
        </w:rPr>
        <w:t>,</w:t>
      </w:r>
      <w:r>
        <w:rPr>
          <w:rFonts w:ascii="Courier New" w:hAnsi="Courier New" w:cs="Courier New"/>
        </w:rPr>
        <w:t xml:space="preserve"> 01.01</w:t>
      </w:r>
      <w:r w:rsidRPr="00837C67">
        <w:rPr>
          <w:rFonts w:ascii="Courier New" w:hAnsi="Courier New" w:cs="Courier New"/>
        </w:rPr>
        <w:t>,</w:t>
      </w:r>
      <w:r>
        <w:rPr>
          <w:rFonts w:ascii="Courier New" w:hAnsi="Courier New" w:cs="Courier New"/>
        </w:rPr>
        <w:t xml:space="preserve"> </w:t>
      </w:r>
      <w:r w:rsidRPr="00837C67">
        <w:rPr>
          <w:rFonts w:ascii="Courier New" w:hAnsi="Courier New" w:cs="Courier New"/>
        </w:rPr>
        <w:t>0</w:t>
      </w:r>
      <w:r>
        <w:rPr>
          <w:rFonts w:ascii="Courier New" w:hAnsi="Courier New" w:cs="Courier New"/>
        </w:rPr>
        <w:t>0.11</w:t>
      </w:r>
      <w:r w:rsidRPr="00837C67">
        <w:rPr>
          <w:rFonts w:ascii="Courier New" w:hAnsi="Courier New" w:cs="Courier New"/>
        </w:rPr>
        <w:t>,</w:t>
      </w:r>
      <w:r>
        <w:rPr>
          <w:rFonts w:ascii="Courier New" w:hAnsi="Courier New" w:cs="Courier New"/>
        </w:rPr>
        <w:t xml:space="preserve"> </w:t>
      </w:r>
      <w:r w:rsidRPr="00837C67">
        <w:rPr>
          <w:rFonts w:ascii="Courier New" w:hAnsi="Courier New" w:cs="Courier New"/>
        </w:rPr>
        <w:t>0</w:t>
      </w:r>
      <w:r>
        <w:rPr>
          <w:rFonts w:ascii="Courier New" w:hAnsi="Courier New" w:cs="Courier New"/>
        </w:rPr>
        <w:t>0.0</w:t>
      </w:r>
      <w:r w:rsidRPr="00837C67">
        <w:rPr>
          <w:rFonts w:ascii="Courier New" w:hAnsi="Courier New" w:cs="Courier New"/>
        </w:rPr>
        <w:t>4</w:t>
      </w:r>
      <w:r>
        <w:rPr>
          <w:rFonts w:ascii="Courier New" w:hAnsi="Courier New" w:cs="Courier New"/>
        </w:rPr>
        <w:t>,…………………… 00.02</w:t>
      </w:r>
      <w:r w:rsidRPr="00837C67">
        <w:rPr>
          <w:rFonts w:ascii="Courier New" w:hAnsi="Courier New" w:cs="Courier New"/>
        </w:rPr>
        <w:t>*0x6767</w:t>
      </w:r>
    </w:p>
    <w:p w14:paraId="02689722" w14:textId="77777777" w:rsidR="0014568A" w:rsidRPr="00837C67" w:rsidRDefault="0014568A" w:rsidP="0014568A">
      <w:pPr>
        <w:pStyle w:val="NormalWeb"/>
        <w:spacing w:before="0" w:beforeAutospacing="0" w:after="0" w:afterAutospacing="0"/>
        <w:rPr>
          <w:rFonts w:ascii="Courier New" w:hAnsi="Courier New" w:cs="Courier New"/>
        </w:rPr>
      </w:pPr>
      <w:r w:rsidRPr="00837C67">
        <w:rPr>
          <w:rFonts w:ascii="Courier New" w:hAnsi="Courier New" w:cs="Courier New"/>
        </w:rPr>
        <w:t>.</w:t>
      </w:r>
    </w:p>
    <w:p w14:paraId="017AA269" w14:textId="77777777" w:rsidR="0014568A" w:rsidRPr="00837C67" w:rsidRDefault="0014568A" w:rsidP="0014568A">
      <w:pPr>
        <w:pStyle w:val="NormalWeb"/>
        <w:spacing w:before="0" w:beforeAutospacing="0" w:after="0" w:afterAutospacing="0"/>
        <w:rPr>
          <w:rFonts w:ascii="Courier New" w:hAnsi="Courier New" w:cs="Courier New"/>
        </w:rPr>
      </w:pPr>
      <w:r w:rsidRPr="00837C67">
        <w:rPr>
          <w:rFonts w:ascii="Courier New" w:hAnsi="Courier New" w:cs="Courier New"/>
        </w:rPr>
        <w:t>.</w:t>
      </w:r>
    </w:p>
    <w:p w14:paraId="58B54C52" w14:textId="77777777" w:rsidR="0014568A" w:rsidRPr="00837C67" w:rsidRDefault="0014568A" w:rsidP="0014568A">
      <w:pPr>
        <w:pStyle w:val="NormalWeb"/>
        <w:spacing w:before="0" w:beforeAutospacing="0" w:after="0" w:afterAutospacing="0"/>
        <w:rPr>
          <w:rFonts w:ascii="Courier New" w:hAnsi="Courier New" w:cs="Courier New"/>
        </w:rPr>
      </w:pPr>
      <w:r w:rsidRPr="00837C67">
        <w:rPr>
          <w:rFonts w:ascii="Courier New" w:hAnsi="Courier New" w:cs="Courier New"/>
        </w:rPr>
        <w:t>.</w:t>
      </w:r>
    </w:p>
    <w:p w14:paraId="3E3DBCC7" w14:textId="77777777" w:rsidR="0014568A" w:rsidRPr="00837C67" w:rsidRDefault="0014568A" w:rsidP="0014568A">
      <w:pPr>
        <w:pStyle w:val="NormalWeb"/>
        <w:spacing w:before="0" w:beforeAutospacing="0" w:after="0" w:afterAutospacing="0"/>
        <w:rPr>
          <w:rFonts w:ascii="Courier New" w:hAnsi="Courier New" w:cs="Courier New"/>
        </w:rPr>
      </w:pPr>
      <w:r>
        <w:rPr>
          <w:rFonts w:ascii="Courier New" w:hAnsi="Courier New" w:cs="Courier New"/>
        </w:rPr>
        <w:t xml:space="preserve"> 0</w:t>
      </w:r>
      <w:r w:rsidRPr="00837C67">
        <w:rPr>
          <w:rFonts w:ascii="Courier New" w:hAnsi="Courier New" w:cs="Courier New"/>
        </w:rPr>
        <w:t>0.32,</w:t>
      </w:r>
      <w:r>
        <w:rPr>
          <w:rFonts w:ascii="Courier New" w:hAnsi="Courier New" w:cs="Courier New"/>
        </w:rPr>
        <w:t xml:space="preserve"> 0</w:t>
      </w:r>
      <w:r w:rsidRPr="00837C67">
        <w:rPr>
          <w:rFonts w:ascii="Courier New" w:hAnsi="Courier New" w:cs="Courier New"/>
        </w:rPr>
        <w:t>0.45,</w:t>
      </w:r>
      <w:r>
        <w:rPr>
          <w:rFonts w:ascii="Courier New" w:hAnsi="Courier New" w:cs="Courier New"/>
        </w:rPr>
        <w:t xml:space="preserve"> 0</w:t>
      </w:r>
      <w:r w:rsidRPr="00837C67">
        <w:rPr>
          <w:rFonts w:ascii="Courier New" w:hAnsi="Courier New" w:cs="Courier New"/>
        </w:rPr>
        <w:t>0.44,</w:t>
      </w:r>
      <w:r>
        <w:rPr>
          <w:rFonts w:ascii="Courier New" w:hAnsi="Courier New" w:cs="Courier New"/>
        </w:rPr>
        <w:t xml:space="preserve"> 00.03,…………………… 50.00</w:t>
      </w:r>
      <w:r w:rsidRPr="00837C67">
        <w:rPr>
          <w:rFonts w:ascii="Courier New" w:hAnsi="Courier New" w:cs="Courier New"/>
        </w:rPr>
        <w:t>*0x6767</w:t>
      </w:r>
    </w:p>
    <w:p w14:paraId="617FE09A" w14:textId="77777777" w:rsidR="0014568A" w:rsidRPr="00837C67" w:rsidRDefault="0014568A" w:rsidP="0014568A">
      <w:pPr>
        <w:pStyle w:val="NormalWeb"/>
        <w:spacing w:before="0" w:beforeAutospacing="0" w:after="0" w:afterAutospacing="0"/>
        <w:rPr>
          <w:rFonts w:ascii="Courier New" w:hAnsi="Courier New" w:cs="Courier New"/>
        </w:rPr>
      </w:pPr>
      <w:r>
        <w:rPr>
          <w:rFonts w:ascii="Courier New" w:hAnsi="Courier New" w:cs="Courier New"/>
        </w:rPr>
        <w:t>#</w:t>
      </w:r>
      <w:r w:rsidRPr="00837C67">
        <w:rPr>
          <w:rFonts w:ascii="Courier New" w:hAnsi="Courier New" w:cs="Courier New"/>
        </w:rPr>
        <w:t>T</w:t>
      </w:r>
      <w:r>
        <w:rPr>
          <w:rFonts w:ascii="Courier New" w:hAnsi="Courier New" w:cs="Courier New"/>
        </w:rPr>
        <w:t>R</w:t>
      </w:r>
      <w:r w:rsidRPr="00837C67">
        <w:rPr>
          <w:rFonts w:ascii="Courier New" w:hAnsi="Courier New" w:cs="Courier New"/>
        </w:rPr>
        <w:t>X,Lessay,6731</w:t>
      </w:r>
      <w:r>
        <w:rPr>
          <w:rFonts w:ascii="Courier New" w:hAnsi="Courier New" w:cs="Courier New"/>
        </w:rPr>
        <w:t>,</w:t>
      </w:r>
      <w:r w:rsidRPr="00837C67">
        <w:rPr>
          <w:rFonts w:ascii="Courier New" w:hAnsi="Courier New" w:cs="Courier New"/>
        </w:rPr>
        <w:t>M,</w:t>
      </w:r>
      <w:r>
        <w:rPr>
          <w:rFonts w:ascii="Courier New" w:hAnsi="Courier New" w:cs="Courier New"/>
        </w:rPr>
        <w:t>0</w:t>
      </w:r>
      <w:r w:rsidRPr="00837C67">
        <w:rPr>
          <w:rFonts w:ascii="Courier New" w:hAnsi="Courier New" w:cs="Courier New"/>
        </w:rPr>
        <w:t>*0xE5C4</w:t>
      </w:r>
    </w:p>
    <w:p w14:paraId="01D86AA3" w14:textId="77777777" w:rsidR="0014568A" w:rsidRPr="001225C0" w:rsidRDefault="0014568A" w:rsidP="0014568A">
      <w:pPr>
        <w:pStyle w:val="NormalWeb"/>
        <w:spacing w:before="0" w:beforeAutospacing="0" w:after="0" w:afterAutospacing="0"/>
        <w:rPr>
          <w:rFonts w:ascii="Courier New" w:hAnsi="Courier New" w:cs="Courier New"/>
          <w:lang w:val="da-DK"/>
          <w:rPrChange w:id="502" w:author="Ivan Magni Carlsson" w:date="2015-09-17T10:08:00Z">
            <w:rPr>
              <w:rFonts w:ascii="Courier New" w:hAnsi="Courier New" w:cs="Courier New"/>
            </w:rPr>
          </w:rPrChange>
        </w:rPr>
      </w:pPr>
      <w:r w:rsidRPr="001225C0">
        <w:rPr>
          <w:rFonts w:ascii="Courier New" w:hAnsi="Courier New" w:cs="Courier New"/>
          <w:lang w:val="da-DK"/>
          <w:rPrChange w:id="503" w:author="Ivan Magni Carlsson" w:date="2015-09-17T10:08:00Z">
            <w:rPr>
              <w:rFonts w:ascii="Courier New" w:hAnsi="Courier New" w:cs="Courier New"/>
            </w:rPr>
          </w:rPrChange>
        </w:rPr>
        <w:t>#ASF*0x9CC9</w:t>
      </w:r>
    </w:p>
    <w:p w14:paraId="667F97E6" w14:textId="77777777" w:rsidR="0014568A" w:rsidRPr="001225C0" w:rsidRDefault="0014568A" w:rsidP="0014568A">
      <w:pPr>
        <w:pStyle w:val="NormalWeb"/>
        <w:spacing w:before="0" w:beforeAutospacing="0" w:after="0" w:afterAutospacing="0"/>
        <w:rPr>
          <w:rFonts w:ascii="Courier New" w:hAnsi="Courier New" w:cs="Courier New"/>
          <w:lang w:val="da-DK"/>
          <w:rPrChange w:id="504" w:author="Ivan Magni Carlsson" w:date="2015-09-17T10:08:00Z">
            <w:rPr>
              <w:rFonts w:ascii="Courier New" w:hAnsi="Courier New" w:cs="Courier New"/>
            </w:rPr>
          </w:rPrChange>
        </w:rPr>
      </w:pPr>
      <w:r w:rsidRPr="001225C0">
        <w:rPr>
          <w:rFonts w:ascii="Courier New" w:hAnsi="Courier New" w:cs="Courier New"/>
          <w:lang w:val="da-DK"/>
          <w:rPrChange w:id="505" w:author="Ivan Magni Carlsson" w:date="2015-09-17T10:08:00Z">
            <w:rPr>
              <w:rFonts w:ascii="Courier New" w:hAnsi="Courier New" w:cs="Courier New"/>
            </w:rPr>
          </w:rPrChange>
        </w:rPr>
        <w:t xml:space="preserve"> 2.412, 2.456, 2.123, 2.431,…………………… 3.124*0x4517</w:t>
      </w:r>
    </w:p>
    <w:p w14:paraId="47F34499" w14:textId="77777777" w:rsidR="0014568A" w:rsidRPr="001225C0" w:rsidRDefault="0014568A" w:rsidP="0014568A">
      <w:pPr>
        <w:pStyle w:val="NormalWeb"/>
        <w:spacing w:before="0" w:beforeAutospacing="0" w:after="0" w:afterAutospacing="0"/>
        <w:rPr>
          <w:rFonts w:ascii="Courier New" w:hAnsi="Courier New" w:cs="Courier New"/>
          <w:lang w:val="da-DK"/>
          <w:rPrChange w:id="506" w:author="Ivan Magni Carlsson" w:date="2015-09-17T10:08:00Z">
            <w:rPr>
              <w:rFonts w:ascii="Courier New" w:hAnsi="Courier New" w:cs="Courier New"/>
            </w:rPr>
          </w:rPrChange>
        </w:rPr>
      </w:pPr>
      <w:r w:rsidRPr="001225C0">
        <w:rPr>
          <w:rFonts w:ascii="Courier New" w:hAnsi="Courier New" w:cs="Courier New"/>
          <w:lang w:val="da-DK"/>
          <w:rPrChange w:id="507" w:author="Ivan Magni Carlsson" w:date="2015-09-17T10:08:00Z">
            <w:rPr>
              <w:rFonts w:ascii="Courier New" w:hAnsi="Courier New" w:cs="Courier New"/>
            </w:rPr>
          </w:rPrChange>
        </w:rPr>
        <w:t xml:space="preserve"> 2.478, 2.788, 2.112, 2.346,…………………… 3.042*0x6767</w:t>
      </w:r>
    </w:p>
    <w:p w14:paraId="5A9B7D98" w14:textId="77777777" w:rsidR="0014568A" w:rsidRPr="001225C0" w:rsidRDefault="0014568A" w:rsidP="0014568A">
      <w:pPr>
        <w:pStyle w:val="NormalWeb"/>
        <w:spacing w:before="0" w:beforeAutospacing="0" w:after="0" w:afterAutospacing="0"/>
        <w:rPr>
          <w:rFonts w:ascii="Courier New" w:hAnsi="Courier New" w:cs="Courier New"/>
          <w:lang w:val="da-DK"/>
          <w:rPrChange w:id="508" w:author="Ivan Magni Carlsson" w:date="2015-09-17T10:08:00Z">
            <w:rPr>
              <w:rFonts w:ascii="Courier New" w:hAnsi="Courier New" w:cs="Courier New"/>
            </w:rPr>
          </w:rPrChange>
        </w:rPr>
      </w:pPr>
      <w:r w:rsidRPr="001225C0">
        <w:rPr>
          <w:rFonts w:ascii="Courier New" w:hAnsi="Courier New" w:cs="Courier New"/>
          <w:lang w:val="da-DK"/>
          <w:rPrChange w:id="509" w:author="Ivan Magni Carlsson" w:date="2015-09-17T10:08:00Z">
            <w:rPr>
              <w:rFonts w:ascii="Courier New" w:hAnsi="Courier New" w:cs="Courier New"/>
            </w:rPr>
          </w:rPrChange>
        </w:rPr>
        <w:t>.</w:t>
      </w:r>
    </w:p>
    <w:p w14:paraId="1A2E0C29" w14:textId="77777777" w:rsidR="0014568A" w:rsidRPr="001225C0" w:rsidRDefault="0014568A" w:rsidP="0014568A">
      <w:pPr>
        <w:pStyle w:val="NormalWeb"/>
        <w:spacing w:before="0" w:beforeAutospacing="0" w:after="0" w:afterAutospacing="0"/>
        <w:rPr>
          <w:rFonts w:ascii="Courier New" w:hAnsi="Courier New" w:cs="Courier New"/>
          <w:lang w:val="da-DK"/>
          <w:rPrChange w:id="510" w:author="Ivan Magni Carlsson" w:date="2015-09-17T10:08:00Z">
            <w:rPr>
              <w:rFonts w:ascii="Courier New" w:hAnsi="Courier New" w:cs="Courier New"/>
            </w:rPr>
          </w:rPrChange>
        </w:rPr>
      </w:pPr>
      <w:r w:rsidRPr="001225C0">
        <w:rPr>
          <w:rFonts w:ascii="Courier New" w:hAnsi="Courier New" w:cs="Courier New"/>
          <w:lang w:val="da-DK"/>
          <w:rPrChange w:id="511" w:author="Ivan Magni Carlsson" w:date="2015-09-17T10:08:00Z">
            <w:rPr>
              <w:rFonts w:ascii="Courier New" w:hAnsi="Courier New" w:cs="Courier New"/>
            </w:rPr>
          </w:rPrChange>
        </w:rPr>
        <w:t>.</w:t>
      </w:r>
    </w:p>
    <w:p w14:paraId="73952F7F" w14:textId="77777777" w:rsidR="0014568A" w:rsidRPr="001225C0" w:rsidRDefault="0014568A" w:rsidP="0014568A">
      <w:pPr>
        <w:pStyle w:val="NormalWeb"/>
        <w:spacing w:before="0" w:beforeAutospacing="0" w:after="0" w:afterAutospacing="0"/>
        <w:rPr>
          <w:rFonts w:ascii="Courier New" w:hAnsi="Courier New" w:cs="Courier New"/>
          <w:lang w:val="da-DK"/>
          <w:rPrChange w:id="512" w:author="Ivan Magni Carlsson" w:date="2015-09-17T10:08:00Z">
            <w:rPr>
              <w:rFonts w:ascii="Courier New" w:hAnsi="Courier New" w:cs="Courier New"/>
            </w:rPr>
          </w:rPrChange>
        </w:rPr>
      </w:pPr>
      <w:r w:rsidRPr="001225C0">
        <w:rPr>
          <w:rFonts w:ascii="Courier New" w:hAnsi="Courier New" w:cs="Courier New"/>
          <w:lang w:val="da-DK"/>
          <w:rPrChange w:id="513" w:author="Ivan Magni Carlsson" w:date="2015-09-17T10:08:00Z">
            <w:rPr>
              <w:rFonts w:ascii="Courier New" w:hAnsi="Courier New" w:cs="Courier New"/>
            </w:rPr>
          </w:rPrChange>
        </w:rPr>
        <w:t>.</w:t>
      </w:r>
    </w:p>
    <w:p w14:paraId="3D4C1A97" w14:textId="77777777" w:rsidR="0014568A" w:rsidRPr="001225C0" w:rsidRDefault="0014568A" w:rsidP="0014568A">
      <w:pPr>
        <w:pStyle w:val="NormalWeb"/>
        <w:spacing w:before="0" w:beforeAutospacing="0" w:after="0" w:afterAutospacing="0"/>
        <w:rPr>
          <w:rFonts w:ascii="Courier New" w:hAnsi="Courier New" w:cs="Courier New"/>
          <w:lang w:val="da-DK"/>
          <w:rPrChange w:id="514" w:author="Ivan Magni Carlsson" w:date="2015-09-17T10:08:00Z">
            <w:rPr>
              <w:rFonts w:ascii="Courier New" w:hAnsi="Courier New" w:cs="Courier New"/>
            </w:rPr>
          </w:rPrChange>
        </w:rPr>
      </w:pPr>
      <w:r w:rsidRPr="001225C0">
        <w:rPr>
          <w:rFonts w:ascii="Courier New" w:hAnsi="Courier New" w:cs="Courier New"/>
          <w:lang w:val="da-DK"/>
          <w:rPrChange w:id="515" w:author="Ivan Magni Carlsson" w:date="2015-09-17T10:08:00Z">
            <w:rPr>
              <w:rFonts w:ascii="Courier New" w:hAnsi="Courier New" w:cs="Courier New"/>
            </w:rPr>
          </w:rPrChange>
        </w:rPr>
        <w:t xml:space="preserve"> 3.478, 3.757, 3.141, 3.336,…………………… 3.192*0x6767</w:t>
      </w:r>
    </w:p>
    <w:p w14:paraId="2BA4EBA6" w14:textId="77777777" w:rsidR="0014568A" w:rsidRPr="001225C0" w:rsidRDefault="0014568A" w:rsidP="0014568A">
      <w:pPr>
        <w:pStyle w:val="NormalWeb"/>
        <w:spacing w:before="0" w:beforeAutospacing="0" w:after="0" w:afterAutospacing="0"/>
        <w:rPr>
          <w:rFonts w:ascii="Courier New" w:hAnsi="Courier New" w:cs="Courier New"/>
          <w:lang w:val="da-DK"/>
          <w:rPrChange w:id="516" w:author="Ivan Magni Carlsson" w:date="2015-09-17T10:08:00Z">
            <w:rPr>
              <w:rFonts w:ascii="Courier New" w:hAnsi="Courier New" w:cs="Courier New"/>
            </w:rPr>
          </w:rPrChange>
        </w:rPr>
      </w:pPr>
      <w:r w:rsidRPr="001225C0">
        <w:rPr>
          <w:rFonts w:ascii="Courier New" w:hAnsi="Courier New" w:cs="Courier New"/>
          <w:lang w:val="da-DK"/>
          <w:rPrChange w:id="517" w:author="Ivan Magni Carlsson" w:date="2015-09-17T10:08:00Z">
            <w:rPr>
              <w:rFonts w:ascii="Courier New" w:hAnsi="Courier New" w:cs="Courier New"/>
            </w:rPr>
          </w:rPrChange>
        </w:rPr>
        <w:t>#ERR</w:t>
      </w:r>
    </w:p>
    <w:p w14:paraId="70F0FC25" w14:textId="77777777" w:rsidR="0014568A" w:rsidRPr="001225C0" w:rsidRDefault="0014568A" w:rsidP="0014568A">
      <w:pPr>
        <w:pStyle w:val="NormalWeb"/>
        <w:spacing w:before="0" w:beforeAutospacing="0" w:after="0" w:afterAutospacing="0"/>
        <w:rPr>
          <w:rFonts w:ascii="Courier New" w:hAnsi="Courier New" w:cs="Courier New"/>
          <w:lang w:val="da-DK"/>
          <w:rPrChange w:id="518" w:author="Ivan Magni Carlsson" w:date="2015-09-17T10:08:00Z">
            <w:rPr>
              <w:rFonts w:ascii="Courier New" w:hAnsi="Courier New" w:cs="Courier New"/>
            </w:rPr>
          </w:rPrChange>
        </w:rPr>
      </w:pPr>
      <w:r w:rsidRPr="001225C0">
        <w:rPr>
          <w:rFonts w:ascii="Courier New" w:hAnsi="Courier New" w:cs="Courier New"/>
          <w:lang w:val="da-DK"/>
          <w:rPrChange w:id="519" w:author="Ivan Magni Carlsson" w:date="2015-09-17T10:08:00Z">
            <w:rPr>
              <w:rFonts w:ascii="Courier New" w:hAnsi="Courier New" w:cs="Courier New"/>
            </w:rPr>
          </w:rPrChange>
        </w:rPr>
        <w:t>…</w:t>
      </w:r>
    </w:p>
    <w:p w14:paraId="68060429" w14:textId="77777777" w:rsidR="0014568A" w:rsidRPr="001225C0" w:rsidRDefault="0014568A" w:rsidP="0014568A">
      <w:pPr>
        <w:pStyle w:val="NormalWeb"/>
        <w:spacing w:before="0" w:beforeAutospacing="0" w:after="0" w:afterAutospacing="0"/>
        <w:rPr>
          <w:rFonts w:ascii="Courier New" w:hAnsi="Courier New" w:cs="Courier New"/>
          <w:lang w:val="da-DK"/>
          <w:rPrChange w:id="520" w:author="Ivan Magni Carlsson" w:date="2015-09-17T10:08:00Z">
            <w:rPr>
              <w:rFonts w:ascii="Courier New" w:hAnsi="Courier New" w:cs="Courier New"/>
            </w:rPr>
          </w:rPrChange>
        </w:rPr>
      </w:pPr>
    </w:p>
    <w:p w14:paraId="49DA8850" w14:textId="77777777" w:rsidR="0014568A" w:rsidRPr="001225C0" w:rsidRDefault="0014568A" w:rsidP="0014568A">
      <w:pPr>
        <w:pStyle w:val="NormalWeb"/>
        <w:spacing w:before="0" w:beforeAutospacing="0" w:after="0" w:afterAutospacing="0"/>
        <w:rPr>
          <w:rFonts w:ascii="Courier New" w:hAnsi="Courier New" w:cs="Courier New"/>
          <w:lang w:val="da-DK"/>
          <w:rPrChange w:id="521" w:author="Ivan Magni Carlsson" w:date="2015-09-17T10:08:00Z">
            <w:rPr>
              <w:rFonts w:ascii="Courier New" w:hAnsi="Courier New" w:cs="Courier New"/>
            </w:rPr>
          </w:rPrChange>
        </w:rPr>
      </w:pPr>
      <w:r w:rsidRPr="001225C0">
        <w:rPr>
          <w:rFonts w:ascii="Courier New" w:hAnsi="Courier New" w:cs="Courier New"/>
          <w:lang w:val="da-DK"/>
          <w:rPrChange w:id="522" w:author="Ivan Magni Carlsson" w:date="2015-09-17T10:08:00Z">
            <w:rPr>
              <w:rFonts w:ascii="Courier New" w:hAnsi="Courier New" w:cs="Courier New"/>
            </w:rPr>
          </w:rPrChange>
        </w:rPr>
        <w:t>#END</w:t>
      </w:r>
    </w:p>
    <w:p w14:paraId="5FAC42B9" w14:textId="77777777" w:rsidR="0014568A" w:rsidRPr="001225C0" w:rsidRDefault="0014568A" w:rsidP="0014568A">
      <w:pPr>
        <w:rPr>
          <w:lang w:val="da-DK"/>
          <w:rPrChange w:id="523" w:author="Ivan Magni Carlsson" w:date="2015-09-17T10:08:00Z">
            <w:rPr/>
          </w:rPrChange>
        </w:rPr>
      </w:pPr>
    </w:p>
    <w:p w14:paraId="6E888EFE" w14:textId="77777777" w:rsidR="0014568A" w:rsidRPr="001225C0" w:rsidRDefault="0014568A" w:rsidP="0014568A">
      <w:pPr>
        <w:rPr>
          <w:lang w:val="da-DK"/>
          <w:rPrChange w:id="524" w:author="Ivan Magni Carlsson" w:date="2015-09-17T10:08:00Z">
            <w:rPr/>
          </w:rPrChange>
        </w:rPr>
      </w:pPr>
    </w:p>
    <w:p w14:paraId="07E293AC" w14:textId="77777777" w:rsidR="0014568A" w:rsidRDefault="0014568A" w:rsidP="0014568A">
      <w:pPr>
        <w:pStyle w:val="Heading2"/>
      </w:pPr>
      <w:bookmarkStart w:id="525" w:name="_Toc272239471"/>
      <w:bookmarkStart w:id="526" w:name="_Toc272312734"/>
      <w:bookmarkStart w:id="527" w:name="_Toc361993758"/>
      <w:bookmarkStart w:id="528" w:name="_Toc367957140"/>
      <w:r>
        <w:t xml:space="preserve">D3 </w:t>
      </w:r>
      <w:r w:rsidRPr="000B6757">
        <w:t>Interpolat</w:t>
      </w:r>
      <w:r>
        <w:t xml:space="preserve">ing </w:t>
      </w:r>
      <w:r w:rsidRPr="000B6757">
        <w:t xml:space="preserve">ASF </w:t>
      </w:r>
      <w:bookmarkEnd w:id="525"/>
      <w:bookmarkEnd w:id="526"/>
      <w:r>
        <w:t>and ASF Measurement Error Data</w:t>
      </w:r>
      <w:bookmarkEnd w:id="527"/>
      <w:bookmarkEnd w:id="528"/>
    </w:p>
    <w:p w14:paraId="1A47E875" w14:textId="77777777" w:rsidR="0014568A" w:rsidRDefault="0014568A" w:rsidP="0014568A">
      <w:pPr>
        <w:pStyle w:val="NormalWeb"/>
        <w:spacing w:before="0" w:beforeAutospacing="0" w:after="0" w:afterAutospacing="0"/>
        <w:jc w:val="both"/>
      </w:pPr>
    </w:p>
    <w:p w14:paraId="53AD821B" w14:textId="77777777" w:rsidR="0014568A" w:rsidRDefault="0014568A" w:rsidP="0014568A">
      <w:pPr>
        <w:pStyle w:val="NormalWeb"/>
        <w:spacing w:before="0" w:beforeAutospacing="0" w:after="0" w:afterAutospacing="0"/>
        <w:jc w:val="both"/>
      </w:pPr>
      <w:r>
        <w:t>ASF data is defined as point values located at the vertices of a regular lattice of cells between the geographical limits given.</w:t>
      </w:r>
    </w:p>
    <w:p w14:paraId="42652917" w14:textId="77777777" w:rsidR="0014568A" w:rsidRDefault="0014568A" w:rsidP="0014568A">
      <w:pPr>
        <w:pStyle w:val="NormalWeb"/>
        <w:spacing w:before="0" w:beforeAutospacing="0" w:after="0" w:afterAutospacing="0"/>
        <w:jc w:val="both"/>
      </w:pPr>
    </w:p>
    <w:p w14:paraId="3DE624AF" w14:textId="77777777" w:rsidR="0014568A" w:rsidRDefault="0014568A" w:rsidP="0014568A">
      <w:pPr>
        <w:pStyle w:val="NormalWeb"/>
        <w:spacing w:before="0" w:beforeAutospacing="0" w:after="0" w:afterAutospacing="0"/>
        <w:jc w:val="both"/>
      </w:pPr>
      <w:r>
        <w:lastRenderedPageBreak/>
        <w:t xml:space="preserve">It is recommended that receiver manufacturers implement a </w:t>
      </w:r>
      <w:r w:rsidRPr="000B6757">
        <w:t xml:space="preserve">two-dimensional interpolation </w:t>
      </w:r>
      <w:r>
        <w:t>algorithm in order to provide a smooth transition when the mariner moves between ASF data cells</w:t>
      </w:r>
      <w:r w:rsidRPr="000B6757">
        <w:t>.</w:t>
      </w:r>
      <w:r>
        <w:t xml:space="preserve"> The following describes a suitable algorithm. </w:t>
      </w:r>
    </w:p>
    <w:p w14:paraId="411A126F" w14:textId="77777777" w:rsidR="0014568A" w:rsidRDefault="0014568A" w:rsidP="0014568A">
      <w:pPr>
        <w:pStyle w:val="NormalWeb"/>
        <w:spacing w:before="0" w:beforeAutospacing="0" w:after="0" w:afterAutospacing="0"/>
        <w:jc w:val="both"/>
      </w:pPr>
    </w:p>
    <w:p w14:paraId="20420365" w14:textId="77777777" w:rsidR="0014568A" w:rsidRDefault="0014568A" w:rsidP="0014568A">
      <w:pPr>
        <w:pStyle w:val="NormalWeb"/>
        <w:spacing w:before="0" w:beforeAutospacing="0" w:after="0" w:afterAutospacing="0"/>
        <w:jc w:val="both"/>
      </w:pPr>
      <w:r w:rsidRPr="000B6757">
        <w:t>At a particular location</w:t>
      </w:r>
      <w:r>
        <w:t xml:space="preserve">, </w:t>
      </w:r>
      <w:r w:rsidRPr="003E34A0">
        <w:rPr>
          <w:position w:val="-10"/>
        </w:rPr>
        <w:object w:dxaOrig="440" w:dyaOrig="320" w14:anchorId="56A3C7F8">
          <v:shape id="_x0000_i1033" type="#_x0000_t75" style="width:21.75pt;height:16.15pt" o:ole="">
            <v:imagedata r:id="rId38" o:title=""/>
          </v:shape>
          <o:OLEObject Type="Embed" ProgID="Equation.DSMT4" ShapeID="_x0000_i1033" DrawAspect="Content" ObjectID="_1506923477" r:id="rId39"/>
        </w:object>
      </w:r>
      <w:r w:rsidRPr="000B6757">
        <w:t>, given by the co</w:t>
      </w:r>
      <w:r w:rsidRPr="000B6757">
        <w:noBreakHyphen/>
        <w:t xml:space="preserve">ordinates </w:t>
      </w:r>
      <w:r w:rsidRPr="003E34A0">
        <w:rPr>
          <w:position w:val="-10"/>
        </w:rPr>
        <w:object w:dxaOrig="580" w:dyaOrig="320" w14:anchorId="643B55E6">
          <v:shape id="_x0000_i1034" type="#_x0000_t75" style="width:29.65pt;height:16.15pt" o:ole="">
            <v:imagedata r:id="rId40" o:title=""/>
          </v:shape>
          <o:OLEObject Type="Embed" ProgID="Equation.DSMT4" ShapeID="_x0000_i1034" DrawAspect="Content" ObjectID="_1506923478" r:id="rId41"/>
        </w:object>
      </w:r>
      <w:r w:rsidRPr="000B6757">
        <w:t>, the geographical p</w:t>
      </w:r>
      <w:r>
        <w:t>osition of the receiver within the</w:t>
      </w:r>
      <w:r w:rsidRPr="000B6757">
        <w:t xml:space="preserve"> ASF grid cell can be expressed in terms of two parameters </w:t>
      </w:r>
      <w:r w:rsidRPr="003E34A0">
        <w:rPr>
          <w:position w:val="-6"/>
        </w:rPr>
        <w:object w:dxaOrig="240" w:dyaOrig="220" w14:anchorId="535B4C78">
          <v:shape id="_x0000_i1035" type="#_x0000_t75" style="width:12pt;height:12pt" o:ole="">
            <v:imagedata r:id="rId42" o:title=""/>
          </v:shape>
          <o:OLEObject Type="Embed" ProgID="Equation.DSMT4" ShapeID="_x0000_i1035" DrawAspect="Content" ObjectID="_1506923479" r:id="rId43"/>
        </w:object>
      </w:r>
      <w:r w:rsidRPr="000B6757">
        <w:t xml:space="preserve"> and </w:t>
      </w:r>
      <w:r w:rsidRPr="003E34A0">
        <w:rPr>
          <w:position w:val="-10"/>
        </w:rPr>
        <w:object w:dxaOrig="240" w:dyaOrig="320" w14:anchorId="7091715B">
          <v:shape id="_x0000_i1036" type="#_x0000_t75" style="width:12pt;height:16.15pt" o:ole="">
            <v:imagedata r:id="rId44" o:title=""/>
          </v:shape>
          <o:OLEObject Type="Embed" ProgID="Equation.DSMT4" ShapeID="_x0000_i1036" DrawAspect="Content" ObjectID="_1506923480" r:id="rId45"/>
        </w:object>
      </w:r>
      <w:r>
        <w:t xml:space="preserve"> (See Figure D.1); the longitudinal and latitudinal distances respectively into the cell from the southwest corner</w:t>
      </w:r>
      <w:r w:rsidRPr="000B6757">
        <w:t xml:space="preserve">. </w:t>
      </w:r>
    </w:p>
    <w:p w14:paraId="1F88EFB8" w14:textId="77777777" w:rsidR="0014568A" w:rsidRDefault="0014568A" w:rsidP="0014568A">
      <w:pPr>
        <w:pStyle w:val="NormalWeb"/>
        <w:spacing w:before="0" w:beforeAutospacing="0" w:after="0" w:afterAutospacing="0"/>
        <w:jc w:val="both"/>
      </w:pPr>
    </w:p>
    <w:p w14:paraId="636117E5" w14:textId="77777777" w:rsidR="0014568A" w:rsidRPr="000B6757" w:rsidRDefault="0014568A" w:rsidP="0014568A">
      <w:pPr>
        <w:pStyle w:val="NormalWeb"/>
        <w:spacing w:before="0" w:beforeAutospacing="0" w:after="0" w:afterAutospacing="0"/>
        <w:jc w:val="both"/>
      </w:pPr>
      <w:r>
        <w:t xml:space="preserve">In computing the position solution, an initial </w:t>
      </w:r>
      <w:r w:rsidRPr="00B27C8C">
        <w:t>location</w:t>
      </w:r>
      <w:r>
        <w:t xml:space="preserve"> </w:t>
      </w:r>
      <w:r w:rsidRPr="00B27C8C">
        <w:rPr>
          <w:position w:val="-12"/>
        </w:rPr>
        <w:object w:dxaOrig="520" w:dyaOrig="360" w14:anchorId="16B6A121">
          <v:shape id="_x0000_i1037" type="#_x0000_t75" style="width:27pt;height:17.65pt" o:ole="">
            <v:imagedata r:id="rId46" o:title=""/>
          </v:shape>
          <o:OLEObject Type="Embed" ProgID="Equation.DSMT4" ShapeID="_x0000_i1037" DrawAspect="Content" ObjectID="_1506923481" r:id="rId47"/>
        </w:object>
      </w:r>
      <w:r w:rsidRPr="00B27C8C">
        <w:t xml:space="preserve"> </w:t>
      </w:r>
      <w:r>
        <w:t xml:space="preserve">may be an arbitrary seed position, or the previous computed eLoran position. </w:t>
      </w:r>
    </w:p>
    <w:p w14:paraId="1EDE92EC" w14:textId="77777777" w:rsidR="0014568A" w:rsidRPr="000B6757" w:rsidRDefault="0014568A" w:rsidP="0014568A">
      <w:pPr>
        <w:spacing w:line="360" w:lineRule="auto"/>
      </w:pPr>
    </w:p>
    <w:p w14:paraId="5BB71C55" w14:textId="77777777" w:rsidR="0014568A" w:rsidRDefault="0014568A" w:rsidP="0014568A">
      <w:pPr>
        <w:keepNext/>
        <w:spacing w:line="360" w:lineRule="auto"/>
        <w:jc w:val="center"/>
      </w:pPr>
      <w:r>
        <w:rPr>
          <w:noProof/>
          <w:lang w:val="en-IE" w:eastAsia="en-IE"/>
        </w:rPr>
        <w:drawing>
          <wp:inline distT="0" distB="0" distL="0" distR="0" wp14:anchorId="77502635" wp14:editId="58D6BA6F">
            <wp:extent cx="2340610" cy="1777365"/>
            <wp:effectExtent l="19050" t="0" r="2540" b="0"/>
            <wp:docPr id="16" name="Picture 1" descr="Int metho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 method3"/>
                    <pic:cNvPicPr>
                      <a:picLocks noChangeAspect="1" noChangeArrowheads="1"/>
                    </pic:cNvPicPr>
                  </pic:nvPicPr>
                  <pic:blipFill>
                    <a:blip r:embed="rId48" cstate="print"/>
                    <a:srcRect/>
                    <a:stretch>
                      <a:fillRect/>
                    </a:stretch>
                  </pic:blipFill>
                  <pic:spPr bwMode="auto">
                    <a:xfrm>
                      <a:off x="0" y="0"/>
                      <a:ext cx="2340610" cy="1777365"/>
                    </a:xfrm>
                    <a:prstGeom prst="rect">
                      <a:avLst/>
                    </a:prstGeom>
                    <a:noFill/>
                    <a:ln w="9525">
                      <a:noFill/>
                      <a:miter lim="800000"/>
                      <a:headEnd/>
                      <a:tailEnd/>
                    </a:ln>
                  </pic:spPr>
                </pic:pic>
              </a:graphicData>
            </a:graphic>
          </wp:inline>
        </w:drawing>
      </w:r>
    </w:p>
    <w:p w14:paraId="1AC6D65A" w14:textId="77777777" w:rsidR="0014568A" w:rsidRDefault="0014568A" w:rsidP="0014568A">
      <w:pPr>
        <w:pStyle w:val="Caption"/>
        <w:rPr>
          <w:rFonts w:ascii="Arial" w:hAnsi="Arial" w:cs="Arial"/>
        </w:rPr>
      </w:pPr>
      <w:r w:rsidRPr="00091460">
        <w:rPr>
          <w:rFonts w:ascii="Arial" w:hAnsi="Arial" w:cs="Arial"/>
        </w:rPr>
        <w:t>Figure D.1 – Interpolating between ASF data cells.</w:t>
      </w:r>
    </w:p>
    <w:p w14:paraId="5919FCA2" w14:textId="77777777" w:rsidR="0014568A" w:rsidRPr="003E34A0" w:rsidRDefault="0014568A" w:rsidP="0014568A"/>
    <w:p w14:paraId="54FDA6B2" w14:textId="77777777" w:rsidR="0014568A" w:rsidRDefault="0014568A" w:rsidP="0014568A">
      <w:pPr>
        <w:pStyle w:val="MTDisplayEquation"/>
        <w:jc w:val="center"/>
        <w:rPr>
          <w:rFonts w:ascii="Arial" w:hAnsi="Arial" w:cs="Arial"/>
        </w:rPr>
      </w:pPr>
      <w:r>
        <w:rPr>
          <w:position w:val="-32"/>
        </w:rPr>
        <w:tab/>
      </w:r>
      <w:r w:rsidRPr="006E2124">
        <w:rPr>
          <w:position w:val="-32"/>
        </w:rPr>
        <w:object w:dxaOrig="1920" w:dyaOrig="740" w14:anchorId="40BB25D7">
          <v:shape id="_x0000_i1038" type="#_x0000_t75" style="width:95.25pt;height:37.15pt" o:ole="">
            <v:imagedata r:id="rId49" o:title=""/>
          </v:shape>
          <o:OLEObject Type="Embed" ProgID="Equation.DSMT4" ShapeID="_x0000_i1038" DrawAspect="Content" ObjectID="_1506923482" r:id="rId50"/>
        </w:object>
      </w:r>
      <w:r>
        <w:rPr>
          <w:position w:val="-32"/>
        </w:rPr>
        <w:t xml:space="preserve">                                              </w:t>
      </w:r>
      <w:r w:rsidRPr="00122753">
        <w:rPr>
          <w:rFonts w:ascii="Arial" w:hAnsi="Arial" w:cs="Arial"/>
        </w:rPr>
        <w:t>(D.3.1)</w:t>
      </w:r>
    </w:p>
    <w:p w14:paraId="21F0DE52" w14:textId="77777777" w:rsidR="0014568A" w:rsidRPr="002D5D77" w:rsidRDefault="0014568A" w:rsidP="0014568A">
      <w:pPr>
        <w:rPr>
          <w:lang w:val="it-IT"/>
        </w:rPr>
      </w:pPr>
    </w:p>
    <w:p w14:paraId="308DB998" w14:textId="77777777" w:rsidR="0014568A" w:rsidRPr="000B6757" w:rsidRDefault="0014568A" w:rsidP="0014568A">
      <w:pPr>
        <w:pStyle w:val="MTDisplayEquation"/>
      </w:pPr>
      <w:r>
        <w:rPr>
          <w:position w:val="-32"/>
        </w:rPr>
        <w:tab/>
      </w:r>
      <w:r w:rsidRPr="006E2124">
        <w:rPr>
          <w:position w:val="-32"/>
        </w:rPr>
        <w:object w:dxaOrig="2060" w:dyaOrig="740" w14:anchorId="66A78A10">
          <v:shape id="_x0000_i1039" type="#_x0000_t75" style="width:102.75pt;height:37.15pt" o:ole="">
            <v:imagedata r:id="rId51" o:title=""/>
          </v:shape>
          <o:OLEObject Type="Embed" ProgID="Equation.DSMT4" ShapeID="_x0000_i1039" DrawAspect="Content" ObjectID="_1506923483" r:id="rId52"/>
        </w:object>
      </w:r>
      <w:r>
        <w:rPr>
          <w:position w:val="-32"/>
        </w:rPr>
        <w:t xml:space="preserve">                                                 </w:t>
      </w:r>
      <w:r w:rsidRPr="00122753">
        <w:rPr>
          <w:rFonts w:ascii="Arial" w:hAnsi="Arial" w:cs="Arial"/>
        </w:rPr>
        <w:t>(D.3.2)</w:t>
      </w:r>
    </w:p>
    <w:p w14:paraId="4815D2D6" w14:textId="77777777" w:rsidR="0014568A" w:rsidRPr="000B6757" w:rsidRDefault="0014568A" w:rsidP="0014568A">
      <w:pPr>
        <w:spacing w:line="360" w:lineRule="auto"/>
      </w:pPr>
    </w:p>
    <w:p w14:paraId="084634B0" w14:textId="77777777" w:rsidR="0014568A" w:rsidRPr="000B6757" w:rsidRDefault="0014568A" w:rsidP="0014568A">
      <w:pPr>
        <w:pStyle w:val="NormalWeb"/>
        <w:spacing w:before="0" w:beforeAutospacing="0" w:after="0" w:afterAutospacing="0"/>
        <w:jc w:val="both"/>
      </w:pPr>
      <w:r>
        <w:t xml:space="preserve">In equations D.2.1 and D.2.2 </w:t>
      </w:r>
      <w:r w:rsidRPr="00091460">
        <w:rPr>
          <w:position w:val="-10"/>
        </w:rPr>
        <w:object w:dxaOrig="440" w:dyaOrig="320" w14:anchorId="4468634D">
          <v:shape id="_x0000_i1040" type="#_x0000_t75" style="width:21.75pt;height:16.15pt" o:ole="">
            <v:imagedata r:id="rId53" o:title=""/>
          </v:shape>
          <o:OLEObject Type="Embed" ProgID="Equation.DSMT4" ShapeID="_x0000_i1040" DrawAspect="Content" ObjectID="_1506923484" r:id="rId54"/>
        </w:object>
      </w:r>
      <w:r>
        <w:t xml:space="preserve"> </w:t>
      </w:r>
      <w:r w:rsidRPr="000B6757">
        <w:t xml:space="preserve">and </w:t>
      </w:r>
      <w:r w:rsidRPr="00091460">
        <w:rPr>
          <w:position w:val="-10"/>
        </w:rPr>
        <w:object w:dxaOrig="440" w:dyaOrig="320" w14:anchorId="73B6527E">
          <v:shape id="_x0000_i1041" type="#_x0000_t75" style="width:21.75pt;height:16.15pt" o:ole="">
            <v:imagedata r:id="rId55" o:title=""/>
          </v:shape>
          <o:OLEObject Type="Embed" ProgID="Equation.DSMT4" ShapeID="_x0000_i1041" DrawAspect="Content" ObjectID="_1506923485" r:id="rId56"/>
        </w:object>
      </w:r>
      <w:r>
        <w:t xml:space="preserve"> </w:t>
      </w:r>
      <w:r w:rsidRPr="000B6757">
        <w:t xml:space="preserve">are the WGS84 co-ordinates </w:t>
      </w:r>
      <w:r>
        <w:t xml:space="preserve">(southwest corner) </w:t>
      </w:r>
      <w:r w:rsidRPr="000B6757">
        <w:t xml:space="preserve">of the grid cell, within which the receiver is currently located. The </w:t>
      </w:r>
      <w:r>
        <w:t xml:space="preserve">earlier calculated parameters </w:t>
      </w:r>
      <w:r w:rsidRPr="003E34A0">
        <w:rPr>
          <w:position w:val="-10"/>
        </w:rPr>
        <w:object w:dxaOrig="660" w:dyaOrig="320" w14:anchorId="34879D97">
          <v:shape id="_x0000_i1042" type="#_x0000_t75" style="width:31.9pt;height:16.15pt" o:ole="">
            <v:imagedata r:id="rId57" o:title=""/>
          </v:shape>
          <o:OLEObject Type="Embed" ProgID="Equation.DSMT4" ShapeID="_x0000_i1042" DrawAspect="Content" ObjectID="_1506923486" r:id="rId58"/>
        </w:object>
      </w:r>
      <w:r>
        <w:t xml:space="preserve"> </w:t>
      </w:r>
      <w:r w:rsidRPr="000B6757">
        <w:t xml:space="preserve">are then used to perform a two dimensional interpolation between the four nearest grid elements </w:t>
      </w:r>
      <w:r w:rsidRPr="00B27C8C">
        <w:rPr>
          <w:position w:val="-12"/>
        </w:rPr>
        <w:object w:dxaOrig="279" w:dyaOrig="360" w14:anchorId="51B58066">
          <v:shape id="_x0000_i1043" type="#_x0000_t75" style="width:13.15pt;height:17.65pt" o:ole="">
            <v:imagedata r:id="rId59" o:title=""/>
          </v:shape>
          <o:OLEObject Type="Embed" ProgID="Equation.DSMT4" ShapeID="_x0000_i1043" DrawAspect="Content" ObjectID="_1506923487" r:id="rId60"/>
        </w:object>
      </w:r>
      <w:r>
        <w:t xml:space="preserve"> - </w:t>
      </w:r>
      <w:r w:rsidRPr="00B27C8C">
        <w:rPr>
          <w:position w:val="-12"/>
        </w:rPr>
        <w:object w:dxaOrig="300" w:dyaOrig="360" w14:anchorId="3B0B9B07">
          <v:shape id="_x0000_i1044" type="#_x0000_t75" style="width:14.25pt;height:17.65pt" o:ole="">
            <v:imagedata r:id="rId61" o:title=""/>
          </v:shape>
          <o:OLEObject Type="Embed" ProgID="Equation.DSMT4" ShapeID="_x0000_i1044" DrawAspect="Content" ObjectID="_1506923488" r:id="rId62"/>
        </w:object>
      </w:r>
      <w:r>
        <w:t xml:space="preserve"> (Figure D.2)</w:t>
      </w:r>
      <w:r w:rsidRPr="000B6757">
        <w:t>:</w:t>
      </w:r>
    </w:p>
    <w:p w14:paraId="085FE85B" w14:textId="77777777" w:rsidR="0014568A" w:rsidRPr="000B6757" w:rsidRDefault="0014568A" w:rsidP="0014568A">
      <w:pPr>
        <w:spacing w:line="360" w:lineRule="auto"/>
      </w:pPr>
    </w:p>
    <w:p w14:paraId="6261A92C" w14:textId="77777777" w:rsidR="0014568A" w:rsidRDefault="0014568A" w:rsidP="0014568A">
      <w:pPr>
        <w:keepNext/>
        <w:spacing w:line="360" w:lineRule="auto"/>
        <w:jc w:val="center"/>
      </w:pPr>
      <w:r>
        <w:rPr>
          <w:noProof/>
          <w:lang w:val="en-IE" w:eastAsia="en-IE"/>
        </w:rPr>
        <w:lastRenderedPageBreak/>
        <w:drawing>
          <wp:inline distT="0" distB="0" distL="0" distR="0" wp14:anchorId="47472A71" wp14:editId="10341529">
            <wp:extent cx="2157730" cy="1821180"/>
            <wp:effectExtent l="19050" t="0" r="0" b="0"/>
            <wp:docPr id="19" name="Picture 4" descr="Grid 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id Int"/>
                    <pic:cNvPicPr>
                      <a:picLocks noChangeAspect="1" noChangeArrowheads="1"/>
                    </pic:cNvPicPr>
                  </pic:nvPicPr>
                  <pic:blipFill>
                    <a:blip r:embed="rId63" cstate="print"/>
                    <a:srcRect/>
                    <a:stretch>
                      <a:fillRect/>
                    </a:stretch>
                  </pic:blipFill>
                  <pic:spPr bwMode="auto">
                    <a:xfrm>
                      <a:off x="0" y="0"/>
                      <a:ext cx="2157730" cy="1821180"/>
                    </a:xfrm>
                    <a:prstGeom prst="rect">
                      <a:avLst/>
                    </a:prstGeom>
                    <a:noFill/>
                    <a:ln w="9525">
                      <a:noFill/>
                      <a:miter lim="800000"/>
                      <a:headEnd/>
                      <a:tailEnd/>
                    </a:ln>
                  </pic:spPr>
                </pic:pic>
              </a:graphicData>
            </a:graphic>
          </wp:inline>
        </w:drawing>
      </w:r>
    </w:p>
    <w:p w14:paraId="57A3ED13" w14:textId="77777777" w:rsidR="0014568A" w:rsidRPr="003E34A0" w:rsidRDefault="0014568A" w:rsidP="0014568A">
      <w:pPr>
        <w:pStyle w:val="Caption"/>
        <w:rPr>
          <w:rFonts w:ascii="Arial" w:hAnsi="Arial" w:cs="Arial"/>
        </w:rPr>
      </w:pPr>
      <w:r w:rsidRPr="003E34A0">
        <w:rPr>
          <w:rFonts w:ascii="Arial" w:hAnsi="Arial" w:cs="Arial"/>
        </w:rPr>
        <w:t>Figure D.2 – Four nearest grid elements.</w:t>
      </w:r>
    </w:p>
    <w:p w14:paraId="46CAE7EA" w14:textId="77777777" w:rsidR="0014568A" w:rsidRDefault="0014568A" w:rsidP="0014568A">
      <w:pPr>
        <w:pStyle w:val="NormalWeb"/>
        <w:spacing w:before="0" w:beforeAutospacing="0" w:after="0" w:afterAutospacing="0"/>
        <w:jc w:val="both"/>
      </w:pPr>
    </w:p>
    <w:p w14:paraId="712FD911" w14:textId="77777777" w:rsidR="0014568A" w:rsidRDefault="0014568A" w:rsidP="0014568A">
      <w:pPr>
        <w:pStyle w:val="NormalWeb"/>
        <w:spacing w:before="0" w:beforeAutospacing="0" w:after="0" w:afterAutospacing="0"/>
        <w:jc w:val="both"/>
      </w:pPr>
    </w:p>
    <w:p w14:paraId="53A751F1" w14:textId="77777777" w:rsidR="0014568A" w:rsidRDefault="0014568A" w:rsidP="0014568A">
      <w:pPr>
        <w:pStyle w:val="NormalWeb"/>
        <w:spacing w:before="0" w:beforeAutospacing="0" w:after="0" w:afterAutospacing="0"/>
        <w:jc w:val="both"/>
      </w:pPr>
    </w:p>
    <w:p w14:paraId="54FF72A0" w14:textId="77777777" w:rsidR="0014568A" w:rsidRDefault="0014568A" w:rsidP="0014568A">
      <w:pPr>
        <w:pStyle w:val="NormalWeb"/>
        <w:spacing w:before="0" w:beforeAutospacing="0" w:after="0" w:afterAutospacing="0"/>
        <w:jc w:val="both"/>
      </w:pPr>
      <w:r w:rsidRPr="000B6757">
        <w:t xml:space="preserve">The ASF value at location </w:t>
      </w:r>
      <w:r w:rsidRPr="003E34A0">
        <w:rPr>
          <w:position w:val="-10"/>
        </w:rPr>
        <w:object w:dxaOrig="440" w:dyaOrig="320" w14:anchorId="391C6CC8">
          <v:shape id="_x0000_i1045" type="#_x0000_t75" style="width:21.75pt;height:16.15pt" o:ole="">
            <v:imagedata r:id="rId38" o:title=""/>
          </v:shape>
          <o:OLEObject Type="Embed" ProgID="Equation.DSMT4" ShapeID="_x0000_i1045" DrawAspect="Content" ObjectID="_1506923489" r:id="rId64"/>
        </w:object>
      </w:r>
      <w:r>
        <w:t xml:space="preserve"> </w:t>
      </w:r>
      <w:r w:rsidRPr="000B6757">
        <w:t xml:space="preserve">is </w:t>
      </w:r>
      <w:r>
        <w:t xml:space="preserve">then </w:t>
      </w:r>
      <w:r w:rsidRPr="000B6757">
        <w:t>given by the Interpolation Equation:</w:t>
      </w:r>
    </w:p>
    <w:p w14:paraId="66DD496D" w14:textId="77777777" w:rsidR="0014568A" w:rsidRPr="000B6757" w:rsidRDefault="0014568A" w:rsidP="0014568A">
      <w:pPr>
        <w:pStyle w:val="NormalWeb"/>
        <w:spacing w:before="0" w:beforeAutospacing="0" w:after="0" w:afterAutospacing="0"/>
        <w:jc w:val="both"/>
      </w:pPr>
    </w:p>
    <w:p w14:paraId="5256CA9D" w14:textId="77777777" w:rsidR="0014568A" w:rsidRPr="00122753" w:rsidRDefault="0014568A" w:rsidP="0014568A">
      <w:pPr>
        <w:jc w:val="right"/>
      </w:pPr>
      <w:r w:rsidRPr="000B6757">
        <w:rPr>
          <w:position w:val="-16"/>
        </w:rPr>
        <w:object w:dxaOrig="6060" w:dyaOrig="440" w14:anchorId="128618EA">
          <v:shape id="_x0000_i1046" type="#_x0000_t75" style="width:302.25pt;height:21.75pt" o:ole="">
            <v:imagedata r:id="rId65" o:title=""/>
          </v:shape>
          <o:OLEObject Type="Embed" ProgID="Equation.DSMT4" ShapeID="_x0000_i1046" DrawAspect="Content" ObjectID="_1506923490" r:id="rId66"/>
        </w:object>
      </w:r>
      <w:r>
        <w:tab/>
      </w:r>
      <w:r>
        <w:tab/>
      </w:r>
      <w:r w:rsidRPr="00122753">
        <w:rPr>
          <w:szCs w:val="21"/>
        </w:rPr>
        <w:t>(D.3.3)</w:t>
      </w:r>
    </w:p>
    <w:p w14:paraId="66A7D814" w14:textId="77777777" w:rsidR="0014568A" w:rsidRDefault="0014568A" w:rsidP="0014568A">
      <w:pPr>
        <w:pStyle w:val="NormalWeb"/>
        <w:spacing w:before="0" w:beforeAutospacing="0" w:after="0" w:afterAutospacing="0"/>
        <w:jc w:val="both"/>
      </w:pPr>
    </w:p>
    <w:p w14:paraId="50195872" w14:textId="77777777" w:rsidR="0014568A" w:rsidRDefault="0014568A" w:rsidP="0014568A">
      <w:pPr>
        <w:pStyle w:val="NormalWeb"/>
        <w:spacing w:before="0" w:beforeAutospacing="0" w:after="0" w:afterAutospacing="0"/>
        <w:jc w:val="both"/>
      </w:pPr>
      <w:r>
        <w:t>ASF Measurement Error may be included as one of the components of an Integrity Equation for the computation of a Horizontal Protection Level (HPL). In this case the</w:t>
      </w:r>
      <w:r w:rsidRPr="00B27C8C">
        <w:rPr>
          <w:b/>
        </w:rPr>
        <w:t xml:space="preserve"> </w:t>
      </w:r>
      <w:r>
        <w:t>#ERR field data may be interpolated as follows:</w:t>
      </w:r>
    </w:p>
    <w:p w14:paraId="7762FDCE" w14:textId="77777777" w:rsidR="0014568A" w:rsidRDefault="0014568A" w:rsidP="0014568A">
      <w:pPr>
        <w:pStyle w:val="NormalWeb"/>
        <w:spacing w:before="0" w:beforeAutospacing="0" w:after="0" w:afterAutospacing="0"/>
        <w:jc w:val="both"/>
      </w:pPr>
    </w:p>
    <w:p w14:paraId="2BAFB35C" w14:textId="77777777" w:rsidR="0014568A" w:rsidRDefault="0014568A" w:rsidP="0014568A">
      <w:pPr>
        <w:pStyle w:val="NormalWeb"/>
        <w:spacing w:before="0" w:beforeAutospacing="0" w:after="0" w:afterAutospacing="0"/>
        <w:jc w:val="right"/>
      </w:pPr>
      <w:r w:rsidRPr="00D21FDF">
        <w:rPr>
          <w:position w:val="-22"/>
        </w:rPr>
        <w:object w:dxaOrig="6940" w:dyaOrig="600" w14:anchorId="3D767DD5">
          <v:shape id="_x0000_i1047" type="#_x0000_t75" style="width:346.9pt;height:30.75pt" o:ole="">
            <v:imagedata r:id="rId67" o:title=""/>
          </v:shape>
          <o:OLEObject Type="Embed" ProgID="Equation.DSMT4" ShapeID="_x0000_i1047" DrawAspect="Content" ObjectID="_1506923491" r:id="rId68"/>
        </w:object>
      </w:r>
      <w:r>
        <w:tab/>
      </w:r>
      <w:r>
        <w:tab/>
      </w:r>
      <w:r w:rsidRPr="003E34A0">
        <w:rPr>
          <w:rFonts w:cs="Times New Roman"/>
          <w:szCs w:val="21"/>
        </w:rPr>
        <w:t>(D.</w:t>
      </w:r>
      <w:r>
        <w:rPr>
          <w:rFonts w:cs="Times New Roman"/>
          <w:szCs w:val="21"/>
        </w:rPr>
        <w:t>3</w:t>
      </w:r>
      <w:r w:rsidRPr="003E34A0">
        <w:rPr>
          <w:rFonts w:cs="Times New Roman"/>
          <w:szCs w:val="21"/>
        </w:rPr>
        <w:t>.</w:t>
      </w:r>
      <w:r>
        <w:rPr>
          <w:rFonts w:cs="Times New Roman"/>
          <w:szCs w:val="21"/>
        </w:rPr>
        <w:t>4</w:t>
      </w:r>
      <w:r w:rsidRPr="003E34A0">
        <w:rPr>
          <w:rFonts w:cs="Times New Roman"/>
          <w:szCs w:val="21"/>
        </w:rPr>
        <w:t>)</w:t>
      </w:r>
    </w:p>
    <w:p w14:paraId="0E809D14" w14:textId="77777777" w:rsidR="0014568A" w:rsidRDefault="0014568A" w:rsidP="0014568A">
      <w:pPr>
        <w:pStyle w:val="NormalWeb"/>
        <w:spacing w:before="0" w:beforeAutospacing="0" w:after="0" w:afterAutospacing="0"/>
        <w:jc w:val="both"/>
      </w:pPr>
    </w:p>
    <w:p w14:paraId="7716B4C5" w14:textId="77777777" w:rsidR="0014568A" w:rsidRDefault="0014568A" w:rsidP="0014568A">
      <w:pPr>
        <w:pStyle w:val="NormalWeb"/>
        <w:spacing w:before="0" w:beforeAutospacing="0" w:after="0" w:afterAutospacing="0"/>
        <w:jc w:val="both"/>
      </w:pPr>
      <w:r>
        <w:t xml:space="preserve">Please note that ASF Measurement Error is only one of several components of an HPL computation. </w:t>
      </w:r>
    </w:p>
    <w:p w14:paraId="3D21E5B9" w14:textId="77777777" w:rsidR="0014568A" w:rsidRDefault="0014568A" w:rsidP="0014568A">
      <w:pPr>
        <w:rPr>
          <w:lang w:val="it-IT"/>
        </w:rPr>
      </w:pPr>
    </w:p>
    <w:p w14:paraId="5876C34C" w14:textId="77777777" w:rsidR="0014568A" w:rsidRDefault="0014568A" w:rsidP="0014568A">
      <w:pPr>
        <w:rPr>
          <w:lang w:val="it-IT"/>
        </w:rPr>
      </w:pPr>
    </w:p>
    <w:p w14:paraId="5F2F1353" w14:textId="77777777" w:rsidR="0014568A" w:rsidRDefault="0014568A" w:rsidP="0014568A">
      <w:pPr>
        <w:rPr>
          <w:lang w:val="it-IT"/>
        </w:rPr>
      </w:pPr>
    </w:p>
    <w:p w14:paraId="2C053364" w14:textId="77777777" w:rsidR="0014568A" w:rsidRDefault="0014568A" w:rsidP="00CD49EB">
      <w:pPr>
        <w:pStyle w:val="Heading2"/>
        <w:numPr>
          <w:ilvl w:val="0"/>
          <w:numId w:val="0"/>
        </w:numPr>
      </w:pPr>
      <w:bookmarkStart w:id="529" w:name="_Toc361993759"/>
      <w:bookmarkStart w:id="530" w:name="_Toc367957141"/>
      <w:r>
        <w:t>D.4  Integrity Algorithm</w:t>
      </w:r>
      <w:bookmarkEnd w:id="529"/>
      <w:bookmarkEnd w:id="530"/>
    </w:p>
    <w:p w14:paraId="5E914DCE" w14:textId="77777777" w:rsidR="0014568A" w:rsidRDefault="0014568A" w:rsidP="0014568A">
      <w:pPr>
        <w:rPr>
          <w:lang w:val="it-IT"/>
        </w:rPr>
      </w:pPr>
    </w:p>
    <w:p w14:paraId="0762C6CF" w14:textId="77777777" w:rsidR="0014568A" w:rsidRPr="00E8692E" w:rsidRDefault="0014568A" w:rsidP="0014568A">
      <w:pPr>
        <w:pStyle w:val="NormalWeb"/>
        <w:spacing w:before="0" w:beforeAutospacing="0" w:after="0" w:afterAutospacing="0"/>
        <w:jc w:val="both"/>
      </w:pPr>
      <w:r w:rsidRPr="00E8692E">
        <w:t xml:space="preserve">At a minimum, receiver manufacturers are required to implement the following Integrity checking algorithm. Some aspects of this integrity algorithm require a certain level of support by service providers. </w:t>
      </w:r>
    </w:p>
    <w:p w14:paraId="7371A70C" w14:textId="77777777" w:rsidR="0014568A" w:rsidRPr="00E8692E" w:rsidRDefault="0014568A" w:rsidP="0014568A">
      <w:pPr>
        <w:pStyle w:val="NormalWeb"/>
        <w:spacing w:before="0" w:beforeAutospacing="0" w:after="0" w:afterAutospacing="0"/>
        <w:jc w:val="both"/>
      </w:pPr>
    </w:p>
    <w:p w14:paraId="6A226BDF" w14:textId="77777777" w:rsidR="0014568A" w:rsidRPr="00E8692E" w:rsidRDefault="0014568A" w:rsidP="0014568A">
      <w:pPr>
        <w:pStyle w:val="NormalWeb"/>
        <w:spacing w:before="0" w:beforeAutospacing="0" w:after="0" w:afterAutospacing="0"/>
        <w:jc w:val="both"/>
      </w:pPr>
      <w:r w:rsidRPr="00E8692E">
        <w:t>Position Integrity is provided in three steps:</w:t>
      </w:r>
    </w:p>
    <w:p w14:paraId="4591353C" w14:textId="77777777" w:rsidR="0014568A" w:rsidRDefault="0014568A" w:rsidP="0014568A">
      <w:pPr>
        <w:rPr>
          <w:lang w:val="it-IT"/>
        </w:rPr>
      </w:pPr>
    </w:p>
    <w:p w14:paraId="6EB415DC" w14:textId="77777777" w:rsidR="0014568A" w:rsidRPr="00E8692E" w:rsidRDefault="0014568A" w:rsidP="0031438A">
      <w:pPr>
        <w:numPr>
          <w:ilvl w:val="2"/>
          <w:numId w:val="11"/>
        </w:numPr>
        <w:spacing w:before="0" w:after="0"/>
        <w:rPr>
          <w:lang w:val="it-IT"/>
        </w:rPr>
      </w:pPr>
      <w:r w:rsidRPr="00E8692E">
        <w:rPr>
          <w:lang w:val="it-IT"/>
        </w:rPr>
        <w:t>Verify signal-tracking</w:t>
      </w:r>
    </w:p>
    <w:p w14:paraId="0DB79BAD" w14:textId="77777777" w:rsidR="0014568A" w:rsidRPr="00E8692E" w:rsidRDefault="0014568A" w:rsidP="0031438A">
      <w:pPr>
        <w:numPr>
          <w:ilvl w:val="2"/>
          <w:numId w:val="11"/>
        </w:numPr>
        <w:spacing w:before="0" w:after="0"/>
        <w:rPr>
          <w:lang w:val="it-IT"/>
        </w:rPr>
      </w:pPr>
      <w:r w:rsidRPr="00E8692E">
        <w:rPr>
          <w:lang w:val="it-IT"/>
        </w:rPr>
        <w:t>Check Integrity of Fault-Detection</w:t>
      </w:r>
    </w:p>
    <w:p w14:paraId="57DBEDF9" w14:textId="77777777" w:rsidR="0014568A" w:rsidRPr="00E8692E" w:rsidRDefault="0014568A" w:rsidP="0031438A">
      <w:pPr>
        <w:numPr>
          <w:ilvl w:val="2"/>
          <w:numId w:val="11"/>
        </w:numPr>
        <w:spacing w:before="0" w:after="0"/>
        <w:rPr>
          <w:lang w:val="it-IT"/>
        </w:rPr>
      </w:pPr>
      <w:r w:rsidRPr="00E8692E">
        <w:rPr>
          <w:lang w:val="it-IT"/>
        </w:rPr>
        <w:t>Calculate H</w:t>
      </w:r>
      <w:r>
        <w:rPr>
          <w:lang w:val="it-IT"/>
        </w:rPr>
        <w:t xml:space="preserve">orizontal </w:t>
      </w:r>
      <w:r w:rsidRPr="00E8692E">
        <w:rPr>
          <w:lang w:val="it-IT"/>
        </w:rPr>
        <w:t>P</w:t>
      </w:r>
      <w:r>
        <w:rPr>
          <w:lang w:val="it-IT"/>
        </w:rPr>
        <w:t xml:space="preserve">rotection </w:t>
      </w:r>
      <w:r w:rsidRPr="00E8692E">
        <w:rPr>
          <w:lang w:val="it-IT"/>
        </w:rPr>
        <w:t>L</w:t>
      </w:r>
      <w:r>
        <w:rPr>
          <w:lang w:val="it-IT"/>
        </w:rPr>
        <w:t>evel (HPL)</w:t>
      </w:r>
    </w:p>
    <w:p w14:paraId="2B455727" w14:textId="77777777" w:rsidR="0014568A" w:rsidRDefault="0014568A" w:rsidP="0014568A">
      <w:pPr>
        <w:rPr>
          <w:lang w:val="it-IT"/>
        </w:rPr>
      </w:pPr>
    </w:p>
    <w:p w14:paraId="1E2D4A03" w14:textId="77777777" w:rsidR="0014568A" w:rsidRPr="00E8692E" w:rsidRDefault="0014568A" w:rsidP="0014568A">
      <w:pPr>
        <w:pStyle w:val="NormalWeb"/>
        <w:spacing w:before="0" w:beforeAutospacing="0" w:after="0" w:afterAutospacing="0"/>
        <w:jc w:val="both"/>
      </w:pPr>
      <w:r w:rsidRPr="00E8692E">
        <w:t xml:space="preserve">These are </w:t>
      </w:r>
      <w:r>
        <w:t xml:space="preserve">now each </w:t>
      </w:r>
      <w:r w:rsidRPr="00E8692E">
        <w:t>de</w:t>
      </w:r>
      <w:r>
        <w:t>s</w:t>
      </w:r>
      <w:r w:rsidRPr="00E8692E">
        <w:t>cribed below</w:t>
      </w:r>
      <w:r>
        <w:t>.</w:t>
      </w:r>
    </w:p>
    <w:p w14:paraId="4A7D1C92" w14:textId="77777777" w:rsidR="0014568A" w:rsidRDefault="0014568A" w:rsidP="0014568A">
      <w:pPr>
        <w:autoSpaceDE w:val="0"/>
        <w:autoSpaceDN w:val="0"/>
        <w:adjustRightInd w:val="0"/>
        <w:rPr>
          <w:rFonts w:ascii="Arial,Italic" w:hAnsi="Arial,Italic" w:cs="Arial,Italic"/>
          <w:i/>
          <w:iCs/>
          <w:lang w:val="it-IT"/>
        </w:rPr>
      </w:pPr>
    </w:p>
    <w:p w14:paraId="3CBDF1D1" w14:textId="77777777" w:rsidR="0014568A" w:rsidRPr="00007477" w:rsidRDefault="0014568A" w:rsidP="0014568A">
      <w:pPr>
        <w:autoSpaceDE w:val="0"/>
        <w:autoSpaceDN w:val="0"/>
        <w:adjustRightInd w:val="0"/>
        <w:rPr>
          <w:b/>
          <w:iCs/>
          <w:lang w:val="it-IT"/>
        </w:rPr>
      </w:pPr>
      <w:r w:rsidRPr="00007477">
        <w:rPr>
          <w:b/>
          <w:iCs/>
          <w:lang w:val="it-IT"/>
        </w:rPr>
        <w:t>Step</w:t>
      </w:r>
      <w:r>
        <w:rPr>
          <w:b/>
          <w:iCs/>
          <w:lang w:val="it-IT"/>
        </w:rPr>
        <w:t xml:space="preserve"> </w:t>
      </w:r>
      <w:r w:rsidRPr="00007477">
        <w:rPr>
          <w:b/>
          <w:iCs/>
          <w:lang w:val="it-IT"/>
        </w:rPr>
        <w:t>1 – Signal</w:t>
      </w:r>
      <w:r>
        <w:rPr>
          <w:b/>
          <w:iCs/>
          <w:lang w:val="it-IT"/>
        </w:rPr>
        <w:t xml:space="preserve"> T</w:t>
      </w:r>
      <w:r w:rsidRPr="00007477">
        <w:rPr>
          <w:b/>
          <w:iCs/>
          <w:lang w:val="it-IT"/>
        </w:rPr>
        <w:t>racking Integrity</w:t>
      </w:r>
    </w:p>
    <w:p w14:paraId="5DF2C487" w14:textId="77777777" w:rsidR="0014568A" w:rsidRPr="00007477" w:rsidRDefault="0014568A" w:rsidP="0014568A">
      <w:pPr>
        <w:autoSpaceDE w:val="0"/>
        <w:autoSpaceDN w:val="0"/>
        <w:adjustRightInd w:val="0"/>
        <w:rPr>
          <w:iCs/>
          <w:sz w:val="22"/>
          <w:szCs w:val="22"/>
          <w:lang w:val="it-IT"/>
        </w:rPr>
      </w:pPr>
    </w:p>
    <w:p w14:paraId="456A5492" w14:textId="77777777" w:rsidR="0014568A" w:rsidRPr="00083E5D" w:rsidRDefault="0014568A" w:rsidP="0014568A">
      <w:pPr>
        <w:autoSpaceDE w:val="0"/>
        <w:autoSpaceDN w:val="0"/>
        <w:adjustRightInd w:val="0"/>
        <w:rPr>
          <w:iCs/>
          <w:lang w:val="it-IT"/>
        </w:rPr>
      </w:pPr>
      <w:r w:rsidRPr="00083E5D">
        <w:rPr>
          <w:iCs/>
          <w:lang w:val="it-IT"/>
        </w:rPr>
        <w:t>The pseudo-range equation is defined as:</w:t>
      </w:r>
    </w:p>
    <w:p w14:paraId="1B3B439A" w14:textId="77777777" w:rsidR="0014568A" w:rsidRPr="00007477" w:rsidRDefault="0014568A" w:rsidP="0014568A">
      <w:pPr>
        <w:autoSpaceDE w:val="0"/>
        <w:autoSpaceDN w:val="0"/>
        <w:adjustRightInd w:val="0"/>
        <w:rPr>
          <w:iCs/>
          <w:sz w:val="22"/>
          <w:szCs w:val="22"/>
          <w:lang w:val="it-IT"/>
        </w:rPr>
      </w:pPr>
    </w:p>
    <w:p w14:paraId="4B9D2743" w14:textId="77777777" w:rsidR="0014568A" w:rsidRPr="00007477" w:rsidRDefault="0014568A" w:rsidP="0014568A">
      <w:pPr>
        <w:pStyle w:val="MTDisplayEquation"/>
        <w:rPr>
          <w:rFonts w:ascii="Arial" w:hAnsi="Arial" w:cs="Arial"/>
          <w:sz w:val="22"/>
          <w:szCs w:val="22"/>
        </w:rPr>
      </w:pPr>
      <w:r>
        <w:rPr>
          <w:rFonts w:ascii="Arial" w:hAnsi="Arial" w:cs="Arial"/>
          <w:position w:val="-14"/>
          <w:sz w:val="22"/>
          <w:szCs w:val="22"/>
        </w:rPr>
        <w:tab/>
      </w:r>
      <w:r w:rsidRPr="00007477">
        <w:rPr>
          <w:rFonts w:ascii="Arial" w:hAnsi="Arial" w:cs="Arial"/>
          <w:position w:val="-14"/>
          <w:sz w:val="22"/>
          <w:szCs w:val="22"/>
        </w:rPr>
        <w:object w:dxaOrig="4160" w:dyaOrig="400" w14:anchorId="05C63065">
          <v:shape id="_x0000_i1048" type="#_x0000_t75" style="width:208.9pt;height:20.65pt" o:ole="">
            <v:imagedata r:id="rId69" o:title=""/>
          </v:shape>
          <o:OLEObject Type="Embed" ProgID="Equation.DSMT4" ShapeID="_x0000_i1048" DrawAspect="Content" ObjectID="_1506923492" r:id="rId70"/>
        </w:object>
      </w:r>
      <w:r>
        <w:rPr>
          <w:rFonts w:ascii="Arial" w:hAnsi="Arial" w:cs="Arial"/>
          <w:position w:val="-14"/>
          <w:sz w:val="22"/>
          <w:szCs w:val="22"/>
        </w:rPr>
        <w:t xml:space="preserve">                           </w:t>
      </w:r>
      <w:r w:rsidRPr="005E5E11">
        <w:rPr>
          <w:rFonts w:ascii="Arial" w:hAnsi="Arial" w:cs="Arial"/>
          <w:szCs w:val="22"/>
        </w:rPr>
        <w:t>(D4.1)</w:t>
      </w:r>
    </w:p>
    <w:p w14:paraId="66F817A5" w14:textId="77777777" w:rsidR="0014568A" w:rsidRPr="00007477" w:rsidRDefault="0014568A" w:rsidP="0014568A">
      <w:pPr>
        <w:autoSpaceDE w:val="0"/>
        <w:autoSpaceDN w:val="0"/>
        <w:adjustRightInd w:val="0"/>
        <w:rPr>
          <w:iCs/>
          <w:sz w:val="22"/>
          <w:szCs w:val="22"/>
          <w:lang w:val="it-IT"/>
        </w:rPr>
      </w:pPr>
    </w:p>
    <w:p w14:paraId="56AFFAC5" w14:textId="77777777" w:rsidR="0014568A" w:rsidRPr="00083E5D" w:rsidRDefault="0014568A" w:rsidP="0014568A">
      <w:pPr>
        <w:autoSpaceDE w:val="0"/>
        <w:autoSpaceDN w:val="0"/>
        <w:adjustRightInd w:val="0"/>
        <w:rPr>
          <w:iCs/>
          <w:lang w:val="it-IT"/>
        </w:rPr>
      </w:pPr>
      <w:r w:rsidRPr="00083E5D">
        <w:rPr>
          <w:iCs/>
          <w:lang w:val="it-IT"/>
        </w:rPr>
        <w:t>PF and SF are calculated for an Assumed Position (AP), ASF is extracted from the relevent ASF Map at the AP, and DL is the latest Differential-</w:t>
      </w:r>
      <w:r>
        <w:rPr>
          <w:iCs/>
          <w:lang w:val="it-IT"/>
        </w:rPr>
        <w:t xml:space="preserve">Loran </w:t>
      </w:r>
      <w:r w:rsidRPr="00083E5D">
        <w:rPr>
          <w:iCs/>
          <w:lang w:val="it-IT"/>
        </w:rPr>
        <w:t xml:space="preserve">correction received for that signal. Position-fixing continues as an iterated update to the AP by weighted least-squares, changes to </w:t>
      </w:r>
      <w:r>
        <w:rPr>
          <w:iCs/>
          <w:lang w:val="it-IT"/>
        </w:rPr>
        <w:t>p</w:t>
      </w:r>
      <w:r w:rsidRPr="00083E5D">
        <w:rPr>
          <w:iCs/>
          <w:lang w:val="it-IT"/>
        </w:rPr>
        <w:t>seudo-range are related to chang</w:t>
      </w:r>
      <w:r>
        <w:rPr>
          <w:iCs/>
          <w:lang w:val="it-IT"/>
        </w:rPr>
        <w:t>es in geographic location by</w:t>
      </w:r>
      <w:r w:rsidRPr="00083E5D">
        <w:rPr>
          <w:iCs/>
          <w:lang w:val="it-IT"/>
        </w:rPr>
        <w:t xml:space="preserve"> local linearisation:</w:t>
      </w:r>
    </w:p>
    <w:p w14:paraId="38342BA3" w14:textId="77777777" w:rsidR="0014568A" w:rsidRPr="00007477" w:rsidRDefault="0014568A" w:rsidP="0014568A">
      <w:pPr>
        <w:autoSpaceDE w:val="0"/>
        <w:autoSpaceDN w:val="0"/>
        <w:adjustRightInd w:val="0"/>
        <w:rPr>
          <w:iCs/>
          <w:sz w:val="22"/>
          <w:szCs w:val="22"/>
          <w:lang w:val="it-IT"/>
        </w:rPr>
      </w:pPr>
    </w:p>
    <w:p w14:paraId="447ADE69" w14:textId="77777777" w:rsidR="0014568A" w:rsidRDefault="0014568A" w:rsidP="0014568A">
      <w:pPr>
        <w:pStyle w:val="MTDisplayEquation"/>
        <w:rPr>
          <w:rFonts w:ascii="Arial" w:hAnsi="Arial" w:cs="Arial"/>
          <w:sz w:val="22"/>
          <w:szCs w:val="22"/>
        </w:rPr>
      </w:pPr>
      <w:r>
        <w:rPr>
          <w:rFonts w:ascii="Arial" w:hAnsi="Arial" w:cs="Arial"/>
          <w:position w:val="-10"/>
          <w:sz w:val="22"/>
          <w:szCs w:val="22"/>
        </w:rPr>
        <w:tab/>
      </w:r>
      <w:r w:rsidRPr="00007477">
        <w:rPr>
          <w:rFonts w:ascii="Arial" w:hAnsi="Arial" w:cs="Arial"/>
          <w:position w:val="-10"/>
          <w:sz w:val="22"/>
          <w:szCs w:val="22"/>
        </w:rPr>
        <w:object w:dxaOrig="740" w:dyaOrig="320" w14:anchorId="1F3B4844">
          <v:shape id="_x0000_i1049" type="#_x0000_t75" style="width:37.15pt;height:16.15pt" o:ole="">
            <v:imagedata r:id="rId71" o:title=""/>
          </v:shape>
          <o:OLEObject Type="Embed" ProgID="Equation.DSMT4" ShapeID="_x0000_i1049" DrawAspect="Content" ObjectID="_1506923493" r:id="rId72"/>
        </w:object>
      </w:r>
      <w:r>
        <w:rPr>
          <w:rFonts w:ascii="Arial" w:hAnsi="Arial" w:cs="Arial"/>
          <w:position w:val="-10"/>
          <w:sz w:val="22"/>
          <w:szCs w:val="22"/>
        </w:rPr>
        <w:t xml:space="preserve">                                                                              </w:t>
      </w:r>
      <w:r w:rsidRPr="005E5E11">
        <w:rPr>
          <w:rFonts w:ascii="Arial" w:hAnsi="Arial" w:cs="Arial"/>
          <w:szCs w:val="22"/>
        </w:rPr>
        <w:t>(D4.2)</w:t>
      </w:r>
    </w:p>
    <w:p w14:paraId="38B345F3" w14:textId="77777777" w:rsidR="0014568A" w:rsidRPr="00E954AC" w:rsidRDefault="0014568A" w:rsidP="0014568A">
      <w:pPr>
        <w:rPr>
          <w:lang w:val="it-IT"/>
        </w:rPr>
      </w:pPr>
    </w:p>
    <w:p w14:paraId="508F5305" w14:textId="77777777" w:rsidR="0014568A" w:rsidRPr="00007477" w:rsidRDefault="0014568A" w:rsidP="0014568A">
      <w:pPr>
        <w:pStyle w:val="MTDisplayEquation"/>
        <w:rPr>
          <w:rFonts w:ascii="Arial" w:hAnsi="Arial" w:cs="Arial"/>
          <w:sz w:val="22"/>
          <w:szCs w:val="22"/>
        </w:rPr>
      </w:pPr>
      <w:r>
        <w:rPr>
          <w:rFonts w:ascii="Arial" w:hAnsi="Arial" w:cs="Arial"/>
          <w:position w:val="-52"/>
          <w:sz w:val="22"/>
          <w:szCs w:val="22"/>
        </w:rPr>
        <w:tab/>
      </w:r>
      <w:r w:rsidRPr="00007477">
        <w:rPr>
          <w:rFonts w:ascii="Arial" w:hAnsi="Arial" w:cs="Arial"/>
          <w:position w:val="-52"/>
          <w:sz w:val="22"/>
          <w:szCs w:val="22"/>
        </w:rPr>
        <w:object w:dxaOrig="2760" w:dyaOrig="1160" w14:anchorId="40502DAC">
          <v:shape id="_x0000_i1050" type="#_x0000_t75" style="width:137.65pt;height:58.9pt" o:ole="">
            <v:imagedata r:id="rId73" o:title=""/>
          </v:shape>
          <o:OLEObject Type="Embed" ProgID="Equation.DSMT4" ShapeID="_x0000_i1050" DrawAspect="Content" ObjectID="_1506923494" r:id="rId74"/>
        </w:object>
      </w:r>
      <w:r>
        <w:rPr>
          <w:rFonts w:ascii="Arial" w:hAnsi="Arial" w:cs="Arial"/>
          <w:position w:val="-52"/>
          <w:sz w:val="22"/>
          <w:szCs w:val="22"/>
        </w:rPr>
        <w:t xml:space="preserve">                                          </w:t>
      </w:r>
      <w:r w:rsidRPr="005E5E11">
        <w:rPr>
          <w:rFonts w:ascii="Arial" w:hAnsi="Arial" w:cs="Arial"/>
          <w:szCs w:val="22"/>
        </w:rPr>
        <w:t>(D4.3)</w:t>
      </w:r>
    </w:p>
    <w:p w14:paraId="2570B531" w14:textId="77777777" w:rsidR="0014568A" w:rsidRDefault="0014568A" w:rsidP="0014568A">
      <w:pPr>
        <w:autoSpaceDE w:val="0"/>
        <w:autoSpaceDN w:val="0"/>
        <w:adjustRightInd w:val="0"/>
        <w:rPr>
          <w:iCs/>
          <w:lang w:val="it-IT"/>
        </w:rPr>
      </w:pPr>
    </w:p>
    <w:p w14:paraId="6FE3F27D" w14:textId="77777777" w:rsidR="0014568A" w:rsidRDefault="0014568A" w:rsidP="0014568A">
      <w:pPr>
        <w:autoSpaceDE w:val="0"/>
        <w:autoSpaceDN w:val="0"/>
        <w:adjustRightInd w:val="0"/>
        <w:rPr>
          <w:iCs/>
          <w:lang w:val="it-IT"/>
        </w:rPr>
      </w:pPr>
    </w:p>
    <w:p w14:paraId="16DA8F83" w14:textId="77777777" w:rsidR="0014568A" w:rsidRDefault="0014568A" w:rsidP="0014568A">
      <w:pPr>
        <w:autoSpaceDE w:val="0"/>
        <w:autoSpaceDN w:val="0"/>
        <w:adjustRightInd w:val="0"/>
        <w:rPr>
          <w:iCs/>
          <w:lang w:val="it-IT"/>
        </w:rPr>
      </w:pPr>
      <w:r w:rsidRPr="00083E5D">
        <w:rPr>
          <w:iCs/>
          <w:lang w:val="it-IT"/>
        </w:rPr>
        <w:t>α is the transmitter bearing (from t</w:t>
      </w:r>
      <w:r>
        <w:rPr>
          <w:iCs/>
          <w:lang w:val="it-IT"/>
        </w:rPr>
        <w:t xml:space="preserve">rue North) as given by the Vincenty algorithm. </w:t>
      </w:r>
    </w:p>
    <w:p w14:paraId="59C04FDB" w14:textId="77777777" w:rsidR="0014568A" w:rsidRDefault="0014568A" w:rsidP="0014568A">
      <w:pPr>
        <w:autoSpaceDE w:val="0"/>
        <w:autoSpaceDN w:val="0"/>
        <w:adjustRightInd w:val="0"/>
        <w:rPr>
          <w:iCs/>
          <w:lang w:val="it-IT"/>
        </w:rPr>
      </w:pPr>
    </w:p>
    <w:p w14:paraId="41C47866" w14:textId="77777777" w:rsidR="0014568A" w:rsidRPr="00083E5D" w:rsidRDefault="0014568A" w:rsidP="0014568A">
      <w:pPr>
        <w:autoSpaceDE w:val="0"/>
        <w:autoSpaceDN w:val="0"/>
        <w:adjustRightInd w:val="0"/>
        <w:rPr>
          <w:iCs/>
          <w:lang w:val="it-IT"/>
        </w:rPr>
      </w:pPr>
      <w:r>
        <w:rPr>
          <w:iCs/>
          <w:lang w:val="it-IT"/>
        </w:rPr>
        <w:t>T</w:t>
      </w:r>
      <w:r w:rsidRPr="00083E5D">
        <w:rPr>
          <w:iCs/>
          <w:lang w:val="it-IT"/>
        </w:rPr>
        <w:t>he vector of position updates</w:t>
      </w:r>
      <w:r>
        <w:rPr>
          <w:iCs/>
          <w:lang w:val="it-IT"/>
        </w:rPr>
        <w:t xml:space="preserve"> is</w:t>
      </w:r>
      <w:r w:rsidRPr="00083E5D">
        <w:rPr>
          <w:iCs/>
          <w:lang w:val="it-IT"/>
        </w:rPr>
        <w:t>:</w:t>
      </w:r>
    </w:p>
    <w:p w14:paraId="294BB3DA" w14:textId="77777777" w:rsidR="0014568A" w:rsidRPr="00007477" w:rsidRDefault="0014568A" w:rsidP="0014568A">
      <w:pPr>
        <w:autoSpaceDE w:val="0"/>
        <w:autoSpaceDN w:val="0"/>
        <w:adjustRightInd w:val="0"/>
        <w:rPr>
          <w:iCs/>
          <w:sz w:val="22"/>
          <w:szCs w:val="22"/>
          <w:lang w:val="it-IT"/>
        </w:rPr>
      </w:pPr>
    </w:p>
    <w:p w14:paraId="583F8105" w14:textId="77777777" w:rsidR="0014568A" w:rsidRPr="00007477" w:rsidRDefault="0014568A" w:rsidP="0014568A">
      <w:pPr>
        <w:pStyle w:val="MTDisplayEquation"/>
        <w:rPr>
          <w:rFonts w:ascii="Arial" w:hAnsi="Arial" w:cs="Arial"/>
          <w:sz w:val="22"/>
          <w:szCs w:val="22"/>
        </w:rPr>
      </w:pPr>
      <w:r>
        <w:rPr>
          <w:rFonts w:ascii="Arial" w:hAnsi="Arial" w:cs="Arial"/>
          <w:position w:val="-14"/>
          <w:sz w:val="22"/>
          <w:szCs w:val="22"/>
        </w:rPr>
        <w:tab/>
      </w:r>
      <w:r w:rsidRPr="00007477">
        <w:rPr>
          <w:rFonts w:ascii="Arial" w:hAnsi="Arial" w:cs="Arial"/>
          <w:position w:val="-14"/>
          <w:sz w:val="22"/>
          <w:szCs w:val="22"/>
        </w:rPr>
        <w:object w:dxaOrig="1939" w:dyaOrig="440" w14:anchorId="5EF4F893">
          <v:shape id="_x0000_i1051" type="#_x0000_t75" style="width:96.4pt;height:21.75pt" o:ole="">
            <v:imagedata r:id="rId75" o:title=""/>
          </v:shape>
          <o:OLEObject Type="Embed" ProgID="Equation.DSMT4" ShapeID="_x0000_i1051" DrawAspect="Content" ObjectID="_1506923495" r:id="rId76"/>
        </w:object>
      </w:r>
      <w:r>
        <w:rPr>
          <w:rFonts w:ascii="Arial" w:hAnsi="Arial" w:cs="Arial"/>
          <w:position w:val="-14"/>
          <w:sz w:val="22"/>
          <w:szCs w:val="22"/>
        </w:rPr>
        <w:t xml:space="preserve">                                                    </w:t>
      </w:r>
      <w:r w:rsidRPr="005E5E11">
        <w:rPr>
          <w:rFonts w:ascii="Arial" w:hAnsi="Arial" w:cs="Arial"/>
          <w:szCs w:val="22"/>
        </w:rPr>
        <w:t>(D4.4)</w:t>
      </w:r>
    </w:p>
    <w:p w14:paraId="174579F5" w14:textId="77777777" w:rsidR="0014568A" w:rsidRDefault="0014568A" w:rsidP="0014568A">
      <w:pPr>
        <w:autoSpaceDE w:val="0"/>
        <w:autoSpaceDN w:val="0"/>
        <w:adjustRightInd w:val="0"/>
        <w:rPr>
          <w:iCs/>
          <w:lang w:val="it-IT"/>
        </w:rPr>
      </w:pPr>
    </w:p>
    <w:p w14:paraId="5F645703" w14:textId="77777777" w:rsidR="0014568A" w:rsidRPr="00083E5D" w:rsidRDefault="0014568A" w:rsidP="0014568A">
      <w:pPr>
        <w:autoSpaceDE w:val="0"/>
        <w:autoSpaceDN w:val="0"/>
        <w:adjustRightInd w:val="0"/>
        <w:rPr>
          <w:iCs/>
          <w:lang w:val="it-IT"/>
        </w:rPr>
      </w:pPr>
      <w:r w:rsidRPr="00083E5D">
        <w:rPr>
          <w:iCs/>
          <w:lang w:val="it-IT"/>
        </w:rPr>
        <w:t>Position updates for the AP iteration are given by Least Squares:</w:t>
      </w:r>
    </w:p>
    <w:p w14:paraId="276AF1F9" w14:textId="77777777" w:rsidR="0014568A" w:rsidRPr="00007477" w:rsidRDefault="0014568A" w:rsidP="0014568A">
      <w:pPr>
        <w:autoSpaceDE w:val="0"/>
        <w:autoSpaceDN w:val="0"/>
        <w:adjustRightInd w:val="0"/>
        <w:rPr>
          <w:iCs/>
          <w:sz w:val="22"/>
          <w:szCs w:val="22"/>
          <w:lang w:val="it-IT"/>
        </w:rPr>
      </w:pPr>
    </w:p>
    <w:p w14:paraId="4CD195CD" w14:textId="77777777" w:rsidR="0014568A" w:rsidRPr="00007477" w:rsidRDefault="0014568A" w:rsidP="0014568A">
      <w:pPr>
        <w:pStyle w:val="MTDisplayEquation"/>
        <w:rPr>
          <w:rFonts w:ascii="Arial" w:hAnsi="Arial" w:cs="Arial"/>
          <w:sz w:val="22"/>
          <w:szCs w:val="22"/>
        </w:rPr>
      </w:pPr>
      <w:r>
        <w:rPr>
          <w:rFonts w:ascii="Arial" w:hAnsi="Arial" w:cs="Arial"/>
          <w:position w:val="-16"/>
          <w:sz w:val="22"/>
          <w:szCs w:val="22"/>
        </w:rPr>
        <w:tab/>
      </w:r>
      <w:r w:rsidRPr="00007477">
        <w:rPr>
          <w:rFonts w:ascii="Arial" w:hAnsi="Arial" w:cs="Arial"/>
          <w:position w:val="-16"/>
          <w:sz w:val="22"/>
          <w:szCs w:val="22"/>
        </w:rPr>
        <w:object w:dxaOrig="2220" w:dyaOrig="480" w14:anchorId="76F0F81D">
          <v:shape id="_x0000_i1052" type="#_x0000_t75" style="width:112.15pt;height:23.25pt" o:ole="">
            <v:imagedata r:id="rId77" o:title=""/>
          </v:shape>
          <o:OLEObject Type="Embed" ProgID="Equation.DSMT4" ShapeID="_x0000_i1052" DrawAspect="Content" ObjectID="_1506923496" r:id="rId78"/>
        </w:object>
      </w:r>
      <w:r>
        <w:rPr>
          <w:rFonts w:ascii="Arial" w:hAnsi="Arial" w:cs="Arial"/>
          <w:position w:val="-16"/>
          <w:sz w:val="22"/>
          <w:szCs w:val="22"/>
        </w:rPr>
        <w:t xml:space="preserve">                                                </w:t>
      </w:r>
      <w:r w:rsidRPr="005E5E11">
        <w:rPr>
          <w:rFonts w:ascii="Arial" w:hAnsi="Arial" w:cs="Arial"/>
          <w:szCs w:val="22"/>
        </w:rPr>
        <w:t>(D4.5)</w:t>
      </w:r>
    </w:p>
    <w:p w14:paraId="1F6CCA18" w14:textId="77777777" w:rsidR="0014568A" w:rsidRPr="00007477" w:rsidRDefault="0014568A" w:rsidP="0014568A">
      <w:pPr>
        <w:autoSpaceDE w:val="0"/>
        <w:autoSpaceDN w:val="0"/>
        <w:adjustRightInd w:val="0"/>
        <w:rPr>
          <w:iCs/>
          <w:sz w:val="22"/>
          <w:szCs w:val="22"/>
          <w:lang w:val="it-IT"/>
        </w:rPr>
      </w:pPr>
    </w:p>
    <w:p w14:paraId="2B91AE6C" w14:textId="77777777" w:rsidR="0014568A" w:rsidRPr="00083E5D" w:rsidRDefault="0014568A" w:rsidP="0014568A">
      <w:pPr>
        <w:autoSpaceDE w:val="0"/>
        <w:autoSpaceDN w:val="0"/>
        <w:adjustRightInd w:val="0"/>
        <w:jc w:val="both"/>
        <w:rPr>
          <w:iCs/>
          <w:szCs w:val="22"/>
          <w:lang w:val="it-IT"/>
        </w:rPr>
      </w:pPr>
      <w:r w:rsidRPr="00083E5D">
        <w:rPr>
          <w:iCs/>
          <w:szCs w:val="22"/>
          <w:lang w:val="it-IT"/>
        </w:rPr>
        <w:t>This iteration continues until the position updates are sufficiently small (|x|&lt;1mm, or to within the precision of the geodetic distance calculation algorithm).</w:t>
      </w:r>
      <w:r>
        <w:rPr>
          <w:iCs/>
          <w:szCs w:val="22"/>
          <w:lang w:val="it-IT"/>
        </w:rPr>
        <w:t xml:space="preserve"> </w:t>
      </w:r>
      <w:r w:rsidRPr="00083E5D">
        <w:rPr>
          <w:iCs/>
          <w:szCs w:val="22"/>
          <w:lang w:val="it-IT"/>
        </w:rPr>
        <w:t xml:space="preserve">W is the ‘ideal’ transmitter weighting matrix. We make the assumption that the receiver is able to </w:t>
      </w:r>
      <w:r>
        <w:rPr>
          <w:iCs/>
          <w:szCs w:val="22"/>
          <w:lang w:val="it-IT"/>
        </w:rPr>
        <w:t>estimate</w:t>
      </w:r>
      <w:r w:rsidRPr="00083E5D">
        <w:rPr>
          <w:iCs/>
          <w:szCs w:val="22"/>
          <w:lang w:val="it-IT"/>
        </w:rPr>
        <w:t xml:space="preserve"> W as a reasonable approximation to the inverse of the </w:t>
      </w:r>
      <w:r>
        <w:rPr>
          <w:iCs/>
          <w:szCs w:val="22"/>
          <w:lang w:val="it-IT"/>
        </w:rPr>
        <w:t>p</w:t>
      </w:r>
      <w:r w:rsidRPr="00083E5D">
        <w:rPr>
          <w:iCs/>
          <w:szCs w:val="22"/>
          <w:lang w:val="it-IT"/>
        </w:rPr>
        <w:t>seudo</w:t>
      </w:r>
      <w:r>
        <w:rPr>
          <w:iCs/>
          <w:szCs w:val="22"/>
          <w:lang w:val="it-IT"/>
        </w:rPr>
        <w:t>-</w:t>
      </w:r>
      <w:r w:rsidRPr="00083E5D">
        <w:rPr>
          <w:iCs/>
          <w:szCs w:val="22"/>
          <w:lang w:val="it-IT"/>
        </w:rPr>
        <w:t>rang</w:t>
      </w:r>
      <w:r>
        <w:rPr>
          <w:iCs/>
          <w:szCs w:val="22"/>
          <w:lang w:val="it-IT"/>
        </w:rPr>
        <w:t>e</w:t>
      </w:r>
      <w:r w:rsidRPr="00083E5D">
        <w:rPr>
          <w:iCs/>
          <w:szCs w:val="22"/>
          <w:lang w:val="it-IT"/>
        </w:rPr>
        <w:t xml:space="preserve"> covariance matrix:</w:t>
      </w:r>
    </w:p>
    <w:p w14:paraId="0EDD2574" w14:textId="77777777" w:rsidR="0014568A" w:rsidRPr="00007477" w:rsidRDefault="0014568A" w:rsidP="0014568A">
      <w:pPr>
        <w:autoSpaceDE w:val="0"/>
        <w:autoSpaceDN w:val="0"/>
        <w:adjustRightInd w:val="0"/>
        <w:rPr>
          <w:iCs/>
          <w:sz w:val="22"/>
          <w:szCs w:val="22"/>
          <w:lang w:val="it-IT"/>
        </w:rPr>
      </w:pPr>
    </w:p>
    <w:p w14:paraId="54F279CD" w14:textId="77777777" w:rsidR="0014568A" w:rsidRPr="00007477" w:rsidRDefault="0014568A" w:rsidP="0014568A">
      <w:pPr>
        <w:pStyle w:val="MTDisplayEquation"/>
        <w:rPr>
          <w:rFonts w:ascii="Arial" w:hAnsi="Arial" w:cs="Arial"/>
          <w:sz w:val="22"/>
          <w:szCs w:val="22"/>
        </w:rPr>
      </w:pPr>
      <w:r>
        <w:rPr>
          <w:rFonts w:ascii="Arial" w:hAnsi="Arial" w:cs="Arial"/>
          <w:position w:val="-14"/>
          <w:sz w:val="22"/>
          <w:szCs w:val="22"/>
        </w:rPr>
        <w:lastRenderedPageBreak/>
        <w:tab/>
      </w:r>
      <w:r w:rsidRPr="00007477">
        <w:rPr>
          <w:rFonts w:ascii="Arial" w:hAnsi="Arial" w:cs="Arial"/>
          <w:position w:val="-14"/>
          <w:sz w:val="22"/>
          <w:szCs w:val="22"/>
        </w:rPr>
        <w:object w:dxaOrig="920" w:dyaOrig="400" w14:anchorId="156B7323">
          <v:shape id="_x0000_i1053" type="#_x0000_t75" style="width:45pt;height:20.65pt" o:ole="">
            <v:imagedata r:id="rId79" o:title=""/>
          </v:shape>
          <o:OLEObject Type="Embed" ProgID="Equation.DSMT4" ShapeID="_x0000_i1053" DrawAspect="Content" ObjectID="_1506923497" r:id="rId80"/>
        </w:object>
      </w:r>
      <w:r>
        <w:rPr>
          <w:rFonts w:ascii="Arial" w:hAnsi="Arial" w:cs="Arial"/>
          <w:position w:val="-14"/>
          <w:sz w:val="22"/>
          <w:szCs w:val="22"/>
        </w:rPr>
        <w:t xml:space="preserve">                                                                     </w:t>
      </w:r>
      <w:r w:rsidRPr="005E5E11">
        <w:rPr>
          <w:rFonts w:ascii="Arial" w:hAnsi="Arial" w:cs="Arial"/>
          <w:szCs w:val="22"/>
        </w:rPr>
        <w:t>(D4.6)</w:t>
      </w:r>
    </w:p>
    <w:p w14:paraId="7537A32F" w14:textId="77777777" w:rsidR="0014568A" w:rsidRPr="00007477" w:rsidRDefault="0014568A" w:rsidP="0014568A">
      <w:pPr>
        <w:autoSpaceDE w:val="0"/>
        <w:autoSpaceDN w:val="0"/>
        <w:adjustRightInd w:val="0"/>
        <w:rPr>
          <w:iCs/>
          <w:sz w:val="22"/>
          <w:szCs w:val="22"/>
          <w:lang w:val="it-IT"/>
        </w:rPr>
      </w:pPr>
    </w:p>
    <w:p w14:paraId="727C299F" w14:textId="77777777" w:rsidR="0014568A" w:rsidRDefault="0014568A" w:rsidP="0014568A">
      <w:pPr>
        <w:autoSpaceDE w:val="0"/>
        <w:autoSpaceDN w:val="0"/>
        <w:adjustRightInd w:val="0"/>
        <w:rPr>
          <w:iCs/>
          <w:color w:val="000000" w:themeColor="text1"/>
          <w:lang w:val="it-IT"/>
        </w:rPr>
      </w:pPr>
      <w:r w:rsidRPr="00083E5D">
        <w:rPr>
          <w:iCs/>
          <w:color w:val="000000" w:themeColor="text1"/>
          <w:lang w:val="it-IT"/>
        </w:rPr>
        <w:t>The pseudorange residuals are given as the difference between the observed and estimated pseudo-ranges:</w:t>
      </w:r>
    </w:p>
    <w:p w14:paraId="2055BA2A" w14:textId="77777777" w:rsidR="0014568A" w:rsidRPr="00083E5D" w:rsidRDefault="0014568A" w:rsidP="0014568A">
      <w:pPr>
        <w:autoSpaceDE w:val="0"/>
        <w:autoSpaceDN w:val="0"/>
        <w:adjustRightInd w:val="0"/>
        <w:rPr>
          <w:iCs/>
          <w:color w:val="000000" w:themeColor="text1"/>
          <w:lang w:val="it-IT"/>
        </w:rPr>
      </w:pPr>
    </w:p>
    <w:p w14:paraId="13D3AB69" w14:textId="77777777" w:rsidR="0014568A" w:rsidRDefault="0014568A" w:rsidP="0014568A">
      <w:pPr>
        <w:pStyle w:val="MTDisplayEquation"/>
        <w:rPr>
          <w:rFonts w:ascii="Arial" w:hAnsi="Arial" w:cs="Arial"/>
          <w:sz w:val="22"/>
          <w:szCs w:val="22"/>
        </w:rPr>
      </w:pPr>
      <w:r>
        <w:rPr>
          <w:rFonts w:ascii="Arial" w:hAnsi="Arial" w:cs="Arial"/>
          <w:position w:val="-12"/>
          <w:sz w:val="22"/>
          <w:szCs w:val="22"/>
        </w:rPr>
        <w:tab/>
      </w:r>
      <w:r w:rsidRPr="00007477">
        <w:rPr>
          <w:rFonts w:ascii="Arial" w:hAnsi="Arial" w:cs="Arial"/>
          <w:position w:val="-12"/>
          <w:sz w:val="22"/>
          <w:szCs w:val="22"/>
        </w:rPr>
        <w:object w:dxaOrig="1120" w:dyaOrig="360" w14:anchorId="562CD044">
          <v:shape id="_x0000_i1054" type="#_x0000_t75" style="width:55.9pt;height:19.5pt" o:ole="">
            <v:imagedata r:id="rId81" o:title=""/>
          </v:shape>
          <o:OLEObject Type="Embed" ProgID="Equation.DSMT4" ShapeID="_x0000_i1054" DrawAspect="Content" ObjectID="_1506923498" r:id="rId82"/>
        </w:object>
      </w:r>
      <w:r>
        <w:rPr>
          <w:rFonts w:ascii="Arial" w:hAnsi="Arial" w:cs="Arial"/>
          <w:position w:val="-12"/>
          <w:sz w:val="22"/>
          <w:szCs w:val="22"/>
        </w:rPr>
        <w:t xml:space="preserve">                                                                 </w:t>
      </w:r>
      <w:r w:rsidRPr="005E5E11">
        <w:rPr>
          <w:rFonts w:ascii="Arial" w:hAnsi="Arial" w:cs="Arial"/>
          <w:szCs w:val="22"/>
        </w:rPr>
        <w:t>(D4.7)</w:t>
      </w:r>
    </w:p>
    <w:p w14:paraId="3A639FEE" w14:textId="77777777" w:rsidR="0014568A" w:rsidRPr="00E954AC" w:rsidRDefault="0014568A" w:rsidP="0014568A">
      <w:pPr>
        <w:rPr>
          <w:lang w:val="it-IT"/>
        </w:rPr>
      </w:pPr>
    </w:p>
    <w:p w14:paraId="1AFB3D90" w14:textId="77777777" w:rsidR="0014568A" w:rsidRDefault="0014568A" w:rsidP="0014568A">
      <w:pPr>
        <w:pStyle w:val="MTDisplayEquation"/>
        <w:rPr>
          <w:rFonts w:ascii="Arial" w:hAnsi="Arial" w:cs="Arial"/>
          <w:sz w:val="22"/>
          <w:szCs w:val="22"/>
        </w:rPr>
      </w:pPr>
      <w:r>
        <w:rPr>
          <w:rFonts w:ascii="Arial" w:hAnsi="Arial" w:cs="Arial"/>
          <w:position w:val="-12"/>
          <w:sz w:val="22"/>
          <w:szCs w:val="22"/>
        </w:rPr>
        <w:tab/>
      </w:r>
      <w:r w:rsidRPr="00007477">
        <w:rPr>
          <w:rFonts w:ascii="Arial" w:hAnsi="Arial" w:cs="Arial"/>
          <w:position w:val="-12"/>
          <w:sz w:val="22"/>
          <w:szCs w:val="22"/>
        </w:rPr>
        <w:object w:dxaOrig="1260" w:dyaOrig="360" w14:anchorId="103EB6A5">
          <v:shape id="_x0000_i1055" type="#_x0000_t75" style="width:63.4pt;height:19.5pt" o:ole="">
            <v:imagedata r:id="rId83" o:title=""/>
          </v:shape>
          <o:OLEObject Type="Embed" ProgID="Equation.DSMT4" ShapeID="_x0000_i1055" DrawAspect="Content" ObjectID="_1506923499" r:id="rId84"/>
        </w:object>
      </w:r>
      <w:r>
        <w:rPr>
          <w:rFonts w:ascii="Arial" w:hAnsi="Arial" w:cs="Arial"/>
          <w:position w:val="-12"/>
          <w:sz w:val="22"/>
          <w:szCs w:val="22"/>
        </w:rPr>
        <w:t xml:space="preserve">                                                               </w:t>
      </w:r>
      <w:r w:rsidRPr="005E5E11">
        <w:rPr>
          <w:rFonts w:ascii="Arial" w:hAnsi="Arial" w:cs="Arial"/>
          <w:szCs w:val="22"/>
        </w:rPr>
        <w:t>(D4.8)</w:t>
      </w:r>
    </w:p>
    <w:p w14:paraId="33757775" w14:textId="77777777" w:rsidR="0014568A" w:rsidRPr="00E954AC" w:rsidRDefault="0014568A" w:rsidP="0014568A">
      <w:pPr>
        <w:rPr>
          <w:lang w:val="it-IT"/>
        </w:rPr>
      </w:pPr>
    </w:p>
    <w:p w14:paraId="3C749B8C" w14:textId="77777777" w:rsidR="0014568A" w:rsidRPr="00007477" w:rsidRDefault="0014568A" w:rsidP="0014568A">
      <w:pPr>
        <w:pStyle w:val="MTDisplayEquation"/>
        <w:rPr>
          <w:rFonts w:ascii="Arial" w:hAnsi="Arial" w:cs="Arial"/>
          <w:sz w:val="22"/>
          <w:szCs w:val="22"/>
        </w:rPr>
      </w:pPr>
      <w:r>
        <w:rPr>
          <w:rFonts w:ascii="Arial" w:hAnsi="Arial" w:cs="Arial"/>
          <w:position w:val="-16"/>
          <w:sz w:val="22"/>
          <w:szCs w:val="22"/>
        </w:rPr>
        <w:tab/>
      </w:r>
      <w:r w:rsidRPr="00007477">
        <w:rPr>
          <w:rFonts w:ascii="Arial" w:hAnsi="Arial" w:cs="Arial"/>
          <w:position w:val="-16"/>
          <w:sz w:val="22"/>
          <w:szCs w:val="22"/>
        </w:rPr>
        <w:object w:dxaOrig="2620" w:dyaOrig="480" w14:anchorId="50F187AC">
          <v:shape id="_x0000_i1056" type="#_x0000_t75" style="width:130.9pt;height:23.25pt" o:ole="">
            <v:imagedata r:id="rId85" o:title=""/>
          </v:shape>
          <o:OLEObject Type="Embed" ProgID="Equation.DSMT4" ShapeID="_x0000_i1056" DrawAspect="Content" ObjectID="_1506923500" r:id="rId86"/>
        </w:object>
      </w:r>
      <w:r>
        <w:rPr>
          <w:rFonts w:ascii="Arial" w:hAnsi="Arial" w:cs="Arial"/>
          <w:position w:val="-16"/>
          <w:sz w:val="22"/>
          <w:szCs w:val="22"/>
        </w:rPr>
        <w:t xml:space="preserve">                                          </w:t>
      </w:r>
      <w:r w:rsidRPr="005E5E11">
        <w:rPr>
          <w:rFonts w:ascii="Arial" w:hAnsi="Arial" w:cs="Arial"/>
          <w:szCs w:val="22"/>
        </w:rPr>
        <w:t>(D4.9)</w:t>
      </w:r>
    </w:p>
    <w:p w14:paraId="60800DBE" w14:textId="77777777" w:rsidR="0014568A" w:rsidRDefault="0014568A" w:rsidP="0014568A">
      <w:pPr>
        <w:pStyle w:val="MTDisplayEquation"/>
        <w:rPr>
          <w:rFonts w:ascii="Arial" w:hAnsi="Arial" w:cs="Arial"/>
        </w:rPr>
      </w:pPr>
    </w:p>
    <w:p w14:paraId="2B9C2198" w14:textId="77777777" w:rsidR="0014568A" w:rsidRPr="00083E5D" w:rsidRDefault="0014568A" w:rsidP="0014568A">
      <w:pPr>
        <w:pStyle w:val="MTDisplayEquation"/>
        <w:rPr>
          <w:rFonts w:ascii="Arial" w:hAnsi="Arial" w:cs="Arial"/>
        </w:rPr>
      </w:pPr>
      <w:r w:rsidRPr="00083E5D">
        <w:rPr>
          <w:rFonts w:ascii="Arial" w:hAnsi="Arial" w:cs="Arial"/>
        </w:rPr>
        <w:t>Define K and A as:</w:t>
      </w:r>
    </w:p>
    <w:p w14:paraId="1FC18974" w14:textId="77777777" w:rsidR="0014568A" w:rsidRDefault="0014568A" w:rsidP="0014568A">
      <w:pPr>
        <w:pStyle w:val="MTDisplayEquation"/>
        <w:rPr>
          <w:rFonts w:ascii="Arial" w:hAnsi="Arial" w:cs="Arial"/>
          <w:sz w:val="22"/>
          <w:szCs w:val="22"/>
        </w:rPr>
      </w:pPr>
      <w:r>
        <w:rPr>
          <w:rFonts w:ascii="Arial" w:hAnsi="Arial" w:cs="Arial"/>
          <w:position w:val="-16"/>
          <w:sz w:val="22"/>
          <w:szCs w:val="22"/>
        </w:rPr>
        <w:tab/>
      </w:r>
      <w:r w:rsidRPr="00007477">
        <w:rPr>
          <w:rFonts w:ascii="Arial" w:hAnsi="Arial" w:cs="Arial"/>
          <w:position w:val="-16"/>
          <w:sz w:val="22"/>
          <w:szCs w:val="22"/>
        </w:rPr>
        <w:object w:dxaOrig="2020" w:dyaOrig="480" w14:anchorId="5CEEA002">
          <v:shape id="_x0000_i1057" type="#_x0000_t75" style="width:101.25pt;height:23.25pt" o:ole="">
            <v:imagedata r:id="rId87" o:title=""/>
          </v:shape>
          <o:OLEObject Type="Embed" ProgID="Equation.DSMT4" ShapeID="_x0000_i1057" DrawAspect="Content" ObjectID="_1506923501" r:id="rId88"/>
        </w:object>
      </w:r>
      <w:r>
        <w:rPr>
          <w:rFonts w:ascii="Arial" w:hAnsi="Arial" w:cs="Arial"/>
          <w:position w:val="-16"/>
          <w:sz w:val="22"/>
          <w:szCs w:val="22"/>
        </w:rPr>
        <w:t xml:space="preserve">                                                    </w:t>
      </w:r>
      <w:r w:rsidRPr="005E5E11">
        <w:rPr>
          <w:rFonts w:ascii="Arial" w:hAnsi="Arial" w:cs="Arial"/>
          <w:szCs w:val="22"/>
        </w:rPr>
        <w:t>(D4.10)</w:t>
      </w:r>
    </w:p>
    <w:p w14:paraId="5EC2FAAF" w14:textId="77777777" w:rsidR="0014568A" w:rsidRPr="00CE63E4" w:rsidRDefault="0014568A" w:rsidP="0014568A">
      <w:pPr>
        <w:rPr>
          <w:lang w:val="it-IT"/>
        </w:rPr>
      </w:pPr>
    </w:p>
    <w:p w14:paraId="7917F9B7" w14:textId="77777777" w:rsidR="0014568A" w:rsidRDefault="0014568A" w:rsidP="0014568A">
      <w:pPr>
        <w:pStyle w:val="MTDisplayEquation"/>
        <w:rPr>
          <w:rFonts w:ascii="Arial" w:hAnsi="Arial" w:cs="Arial"/>
          <w:sz w:val="22"/>
          <w:szCs w:val="22"/>
        </w:rPr>
      </w:pPr>
      <w:r>
        <w:rPr>
          <w:rFonts w:ascii="Arial" w:hAnsi="Arial" w:cs="Arial"/>
          <w:position w:val="-14"/>
          <w:sz w:val="22"/>
          <w:szCs w:val="22"/>
        </w:rPr>
        <w:tab/>
      </w:r>
      <w:r w:rsidRPr="00007477">
        <w:rPr>
          <w:rFonts w:ascii="Arial" w:hAnsi="Arial" w:cs="Arial"/>
          <w:position w:val="-14"/>
          <w:sz w:val="22"/>
          <w:szCs w:val="22"/>
        </w:rPr>
        <w:object w:dxaOrig="1480" w:dyaOrig="400" w14:anchorId="497D545A">
          <v:shape id="_x0000_i1058" type="#_x0000_t75" style="width:73.15pt;height:20.65pt" o:ole="">
            <v:imagedata r:id="rId89" o:title=""/>
          </v:shape>
          <o:OLEObject Type="Embed" ProgID="Equation.DSMT4" ShapeID="_x0000_i1058" DrawAspect="Content" ObjectID="_1506923502" r:id="rId90"/>
        </w:object>
      </w:r>
      <w:r>
        <w:rPr>
          <w:rFonts w:ascii="Arial" w:hAnsi="Arial" w:cs="Arial"/>
          <w:position w:val="-14"/>
          <w:sz w:val="22"/>
          <w:szCs w:val="22"/>
        </w:rPr>
        <w:t xml:space="preserve">                                                            </w:t>
      </w:r>
      <w:r w:rsidRPr="005E5E11">
        <w:rPr>
          <w:rFonts w:ascii="Arial" w:hAnsi="Arial" w:cs="Arial"/>
          <w:szCs w:val="22"/>
        </w:rPr>
        <w:t>(D4.11)</w:t>
      </w:r>
    </w:p>
    <w:p w14:paraId="27D3E222" w14:textId="77777777" w:rsidR="0014568A" w:rsidRPr="00CE63E4" w:rsidRDefault="0014568A" w:rsidP="0014568A">
      <w:pPr>
        <w:rPr>
          <w:lang w:val="it-IT"/>
        </w:rPr>
      </w:pPr>
    </w:p>
    <w:p w14:paraId="0697078D" w14:textId="77777777" w:rsidR="0014568A" w:rsidRDefault="0014568A" w:rsidP="0014568A">
      <w:pPr>
        <w:pStyle w:val="MTDisplayEquation"/>
        <w:rPr>
          <w:rFonts w:ascii="Arial" w:hAnsi="Arial" w:cs="Arial"/>
          <w:sz w:val="22"/>
          <w:szCs w:val="22"/>
        </w:rPr>
      </w:pPr>
      <w:r>
        <w:rPr>
          <w:rFonts w:ascii="Arial" w:hAnsi="Arial" w:cs="Arial"/>
          <w:position w:val="-14"/>
          <w:sz w:val="22"/>
          <w:szCs w:val="22"/>
        </w:rPr>
        <w:tab/>
      </w:r>
      <w:r w:rsidRPr="00007477">
        <w:rPr>
          <w:rFonts w:ascii="Arial" w:hAnsi="Arial" w:cs="Arial"/>
          <w:position w:val="-14"/>
          <w:sz w:val="22"/>
          <w:szCs w:val="22"/>
        </w:rPr>
        <w:object w:dxaOrig="1300" w:dyaOrig="400" w14:anchorId="6819E28D">
          <v:shape id="_x0000_i1059" type="#_x0000_t75" style="width:64.5pt;height:20.65pt" o:ole="">
            <v:imagedata r:id="rId91" o:title=""/>
          </v:shape>
          <o:OLEObject Type="Embed" ProgID="Equation.DSMT4" ShapeID="_x0000_i1059" DrawAspect="Content" ObjectID="_1506923503" r:id="rId92"/>
        </w:object>
      </w:r>
      <w:r>
        <w:rPr>
          <w:rFonts w:ascii="Arial" w:hAnsi="Arial" w:cs="Arial"/>
          <w:position w:val="-14"/>
          <w:sz w:val="22"/>
          <w:szCs w:val="22"/>
        </w:rPr>
        <w:t xml:space="preserve">                                                               </w:t>
      </w:r>
      <w:r w:rsidRPr="005E5E11">
        <w:rPr>
          <w:rFonts w:ascii="Arial" w:hAnsi="Arial" w:cs="Arial"/>
          <w:szCs w:val="22"/>
        </w:rPr>
        <w:t>(D4.12)</w:t>
      </w:r>
    </w:p>
    <w:p w14:paraId="6B094D7D" w14:textId="77777777" w:rsidR="0014568A" w:rsidRPr="00CE63E4" w:rsidRDefault="0014568A" w:rsidP="0014568A">
      <w:pPr>
        <w:rPr>
          <w:lang w:val="it-IT"/>
        </w:rPr>
      </w:pPr>
    </w:p>
    <w:p w14:paraId="5EEEA720" w14:textId="77777777" w:rsidR="0014568A" w:rsidRPr="00007477" w:rsidRDefault="0014568A" w:rsidP="0014568A">
      <w:pPr>
        <w:pStyle w:val="MTDisplayEquation"/>
        <w:rPr>
          <w:rFonts w:ascii="Arial" w:hAnsi="Arial" w:cs="Arial"/>
          <w:sz w:val="22"/>
          <w:szCs w:val="22"/>
        </w:rPr>
      </w:pPr>
      <w:r>
        <w:rPr>
          <w:rFonts w:ascii="Arial" w:hAnsi="Arial" w:cs="Arial"/>
          <w:position w:val="-10"/>
          <w:sz w:val="22"/>
          <w:szCs w:val="22"/>
        </w:rPr>
        <w:tab/>
      </w:r>
      <w:r w:rsidRPr="00007477">
        <w:rPr>
          <w:rFonts w:ascii="Arial" w:hAnsi="Arial" w:cs="Arial"/>
          <w:position w:val="-10"/>
          <w:sz w:val="22"/>
          <w:szCs w:val="22"/>
        </w:rPr>
        <w:object w:dxaOrig="760" w:dyaOrig="320" w14:anchorId="44151D9B">
          <v:shape id="_x0000_i1060" type="#_x0000_t75" style="width:38.25pt;height:16.15pt" o:ole="">
            <v:imagedata r:id="rId93" o:title=""/>
          </v:shape>
          <o:OLEObject Type="Embed" ProgID="Equation.DSMT4" ShapeID="_x0000_i1060" DrawAspect="Content" ObjectID="_1506923504" r:id="rId94"/>
        </w:object>
      </w:r>
      <w:r>
        <w:rPr>
          <w:rFonts w:ascii="Arial" w:hAnsi="Arial" w:cs="Arial"/>
          <w:position w:val="-10"/>
          <w:sz w:val="22"/>
          <w:szCs w:val="22"/>
        </w:rPr>
        <w:t xml:space="preserve">                                                                       </w:t>
      </w:r>
      <w:r w:rsidRPr="005E5E11">
        <w:rPr>
          <w:rFonts w:ascii="Arial" w:hAnsi="Arial" w:cs="Arial"/>
          <w:szCs w:val="22"/>
        </w:rPr>
        <w:t>(D4.13)</w:t>
      </w:r>
    </w:p>
    <w:p w14:paraId="048E5411" w14:textId="77777777" w:rsidR="0014568A" w:rsidRPr="00007477" w:rsidRDefault="0014568A" w:rsidP="0014568A">
      <w:pPr>
        <w:rPr>
          <w:sz w:val="22"/>
          <w:szCs w:val="22"/>
          <w:lang w:val="it-IT"/>
        </w:rPr>
      </w:pPr>
    </w:p>
    <w:p w14:paraId="633BB0B1" w14:textId="77777777" w:rsidR="0014568A" w:rsidRPr="00083E5D" w:rsidRDefault="0014568A" w:rsidP="0014568A">
      <w:pPr>
        <w:rPr>
          <w:color w:val="000000" w:themeColor="text1"/>
          <w:lang w:val="it-IT"/>
        </w:rPr>
      </w:pPr>
      <w:r w:rsidRPr="00083E5D">
        <w:rPr>
          <w:color w:val="000000" w:themeColor="text1"/>
          <w:lang w:val="it-IT"/>
        </w:rPr>
        <w:t>Th</w:t>
      </w:r>
      <w:r>
        <w:rPr>
          <w:color w:val="000000" w:themeColor="text1"/>
          <w:lang w:val="it-IT"/>
        </w:rPr>
        <w:t>e test-statis</w:t>
      </w:r>
      <w:r w:rsidRPr="00083E5D">
        <w:rPr>
          <w:color w:val="000000" w:themeColor="text1"/>
          <w:lang w:val="it-IT"/>
        </w:rPr>
        <w:t>tic is a weighted sum-square of residuals:</w:t>
      </w:r>
    </w:p>
    <w:p w14:paraId="03F67010" w14:textId="77777777" w:rsidR="0014568A" w:rsidRPr="00007477" w:rsidRDefault="0014568A" w:rsidP="0014568A">
      <w:pPr>
        <w:rPr>
          <w:sz w:val="22"/>
          <w:szCs w:val="22"/>
          <w:lang w:val="it-IT"/>
        </w:rPr>
      </w:pPr>
    </w:p>
    <w:p w14:paraId="2035CFA9" w14:textId="77777777" w:rsidR="0014568A" w:rsidRPr="00007477" w:rsidRDefault="0014568A" w:rsidP="0014568A">
      <w:pPr>
        <w:pStyle w:val="MTDisplayEquation"/>
        <w:rPr>
          <w:rFonts w:ascii="Arial" w:hAnsi="Arial" w:cs="Arial"/>
          <w:sz w:val="22"/>
          <w:szCs w:val="22"/>
        </w:rPr>
      </w:pPr>
      <w:r>
        <w:rPr>
          <w:rFonts w:ascii="Arial" w:hAnsi="Arial" w:cs="Arial"/>
          <w:position w:val="-12"/>
          <w:sz w:val="22"/>
          <w:szCs w:val="22"/>
        </w:rPr>
        <w:tab/>
      </w:r>
      <w:r w:rsidRPr="00007477">
        <w:rPr>
          <w:rFonts w:ascii="Arial" w:hAnsi="Arial" w:cs="Arial"/>
          <w:position w:val="-12"/>
          <w:sz w:val="22"/>
          <w:szCs w:val="22"/>
        </w:rPr>
        <w:object w:dxaOrig="1640" w:dyaOrig="380" w14:anchorId="791D89BD">
          <v:shape id="_x0000_i1061" type="#_x0000_t75" style="width:82.5pt;height:19.5pt" o:ole="">
            <v:imagedata r:id="rId95" o:title=""/>
          </v:shape>
          <o:OLEObject Type="Embed" ProgID="Equation.DSMT4" ShapeID="_x0000_i1061" DrawAspect="Content" ObjectID="_1506923505" r:id="rId96"/>
        </w:object>
      </w:r>
      <w:r>
        <w:rPr>
          <w:rFonts w:ascii="Arial" w:hAnsi="Arial" w:cs="Arial"/>
          <w:position w:val="-12"/>
          <w:sz w:val="22"/>
          <w:szCs w:val="22"/>
        </w:rPr>
        <w:t xml:space="preserve">                                                         </w:t>
      </w:r>
      <w:r w:rsidRPr="005E5E11">
        <w:rPr>
          <w:rFonts w:ascii="Arial" w:hAnsi="Arial" w:cs="Arial"/>
          <w:szCs w:val="22"/>
        </w:rPr>
        <w:t>(D4.14)</w:t>
      </w:r>
    </w:p>
    <w:p w14:paraId="4B6C4290" w14:textId="77777777" w:rsidR="0014568A" w:rsidRPr="00007477" w:rsidRDefault="0014568A" w:rsidP="0014568A">
      <w:pPr>
        <w:rPr>
          <w:sz w:val="22"/>
          <w:szCs w:val="22"/>
          <w:lang w:val="it-IT"/>
        </w:rPr>
      </w:pPr>
    </w:p>
    <w:p w14:paraId="134262AF" w14:textId="77777777" w:rsidR="0014568A" w:rsidRPr="00650A6F" w:rsidRDefault="00CA23AB" w:rsidP="0014568A">
      <w:pPr>
        <w:rPr>
          <w:color w:val="000000" w:themeColor="text1"/>
          <w:lang w:val="it-IT"/>
        </w:rPr>
      </w:pPr>
      <m:oMath>
        <m:sSub>
          <m:sSubPr>
            <m:ctrlPr>
              <w:ins w:id="531" w:author="alang" w:date="2013-09-26T07:42:00Z">
                <w:rPr>
                  <w:rFonts w:ascii="Cambria Math" w:hAnsi="Cambria Math"/>
                  <w:i/>
                  <w:color w:val="000000" w:themeColor="text1"/>
                  <w:lang w:val="it-IT"/>
                </w:rPr>
              </w:ins>
            </m:ctrlPr>
          </m:sSubPr>
          <m:e>
            <m:r>
              <w:rPr>
                <w:rFonts w:ascii="Cambria Math" w:hAnsi="Cambria Math"/>
                <w:color w:val="000000" w:themeColor="text1"/>
                <w:lang w:val="it-IT"/>
              </w:rPr>
              <m:t>C</m:t>
            </m:r>
          </m:e>
          <m:sub>
            <m:r>
              <w:rPr>
                <w:rFonts w:ascii="Cambria Math" w:hAnsi="Cambria Math"/>
                <w:color w:val="000000" w:themeColor="text1"/>
                <w:lang w:val="it-IT"/>
              </w:rPr>
              <m:t>ω</m:t>
            </m:r>
          </m:sub>
        </m:sSub>
      </m:oMath>
      <w:r w:rsidR="0014568A" w:rsidRPr="00650A6F">
        <w:rPr>
          <w:color w:val="000000" w:themeColor="text1"/>
          <w:lang w:val="it-IT"/>
        </w:rPr>
        <w:t xml:space="preserve"> is the</w:t>
      </w:r>
      <w:r w:rsidR="0014568A">
        <w:rPr>
          <w:color w:val="000000" w:themeColor="text1"/>
          <w:lang w:val="it-IT"/>
        </w:rPr>
        <w:t xml:space="preserve"> receiver’s</w:t>
      </w:r>
      <w:r w:rsidR="0014568A" w:rsidRPr="00650A6F">
        <w:rPr>
          <w:color w:val="000000" w:themeColor="text1"/>
          <w:lang w:val="it-IT"/>
        </w:rPr>
        <w:t xml:space="preserve"> estimate of the residuals covariance matrix. Defining M as:</w:t>
      </w:r>
    </w:p>
    <w:p w14:paraId="74D09B47" w14:textId="77777777" w:rsidR="0014568A" w:rsidRPr="00007477" w:rsidRDefault="0014568A" w:rsidP="0014568A">
      <w:pPr>
        <w:rPr>
          <w:sz w:val="22"/>
          <w:szCs w:val="22"/>
          <w:lang w:val="it-IT"/>
        </w:rPr>
      </w:pPr>
    </w:p>
    <w:p w14:paraId="01E1EC7B" w14:textId="77777777" w:rsidR="0014568A" w:rsidRDefault="0014568A" w:rsidP="0014568A">
      <w:pPr>
        <w:pStyle w:val="MTDisplayEquation"/>
        <w:rPr>
          <w:rFonts w:ascii="Arial" w:hAnsi="Arial" w:cs="Arial"/>
          <w:sz w:val="22"/>
          <w:szCs w:val="22"/>
        </w:rPr>
      </w:pPr>
      <w:r>
        <w:rPr>
          <w:rFonts w:ascii="Arial" w:hAnsi="Arial" w:cs="Arial"/>
          <w:position w:val="-12"/>
          <w:sz w:val="22"/>
          <w:szCs w:val="22"/>
        </w:rPr>
        <w:tab/>
      </w:r>
      <w:r w:rsidRPr="00007477">
        <w:rPr>
          <w:rFonts w:ascii="Arial" w:hAnsi="Arial" w:cs="Arial"/>
          <w:position w:val="-12"/>
          <w:sz w:val="22"/>
          <w:szCs w:val="22"/>
        </w:rPr>
        <w:object w:dxaOrig="1300" w:dyaOrig="380" w14:anchorId="7D3A0DF8">
          <v:shape id="_x0000_i1062" type="#_x0000_t75" style="width:64.5pt;height:19.5pt" o:ole="">
            <v:imagedata r:id="rId97" o:title=""/>
          </v:shape>
          <o:OLEObject Type="Embed" ProgID="Equation.DSMT4" ShapeID="_x0000_i1062" DrawAspect="Content" ObjectID="_1506923506" r:id="rId98"/>
        </w:object>
      </w:r>
      <w:r>
        <w:rPr>
          <w:rFonts w:ascii="Arial" w:hAnsi="Arial" w:cs="Arial"/>
          <w:position w:val="-12"/>
          <w:sz w:val="22"/>
          <w:szCs w:val="22"/>
        </w:rPr>
        <w:t xml:space="preserve">                                                               </w:t>
      </w:r>
      <w:r w:rsidRPr="005E5E11">
        <w:rPr>
          <w:rFonts w:ascii="Arial" w:hAnsi="Arial" w:cs="Arial"/>
          <w:szCs w:val="22"/>
        </w:rPr>
        <w:t>(D4.15)</w:t>
      </w:r>
    </w:p>
    <w:p w14:paraId="5339DD8F" w14:textId="77777777" w:rsidR="0014568A" w:rsidRPr="00CE63E4" w:rsidRDefault="0014568A" w:rsidP="0014568A">
      <w:pPr>
        <w:rPr>
          <w:lang w:val="it-IT"/>
        </w:rPr>
      </w:pPr>
    </w:p>
    <w:p w14:paraId="6DF59D9A" w14:textId="77777777" w:rsidR="0014568A" w:rsidRPr="00007477" w:rsidRDefault="0014568A" w:rsidP="0014568A">
      <w:pPr>
        <w:pStyle w:val="MTDisplayEquation"/>
        <w:rPr>
          <w:rFonts w:ascii="Arial" w:hAnsi="Arial" w:cs="Arial"/>
          <w:sz w:val="22"/>
          <w:szCs w:val="22"/>
        </w:rPr>
      </w:pPr>
      <w:r>
        <w:rPr>
          <w:rFonts w:ascii="Arial" w:hAnsi="Arial" w:cs="Arial"/>
          <w:position w:val="-6"/>
          <w:sz w:val="22"/>
          <w:szCs w:val="22"/>
        </w:rPr>
        <w:tab/>
      </w:r>
      <w:r w:rsidRPr="00007477">
        <w:rPr>
          <w:rFonts w:ascii="Arial" w:hAnsi="Arial" w:cs="Arial"/>
          <w:position w:val="-6"/>
          <w:sz w:val="22"/>
          <w:szCs w:val="22"/>
        </w:rPr>
        <w:object w:dxaOrig="1500" w:dyaOrig="320" w14:anchorId="3736DC1B">
          <v:shape id="_x0000_i1063" type="#_x0000_t75" style="width:75pt;height:16.15pt" o:ole="">
            <v:imagedata r:id="rId99" o:title=""/>
          </v:shape>
          <o:OLEObject Type="Embed" ProgID="Equation.DSMT4" ShapeID="_x0000_i1063" DrawAspect="Content" ObjectID="_1506923507" r:id="rId100"/>
        </w:object>
      </w:r>
      <w:r>
        <w:rPr>
          <w:rFonts w:ascii="Arial" w:hAnsi="Arial" w:cs="Arial"/>
          <w:position w:val="-6"/>
          <w:sz w:val="22"/>
          <w:szCs w:val="22"/>
        </w:rPr>
        <w:t xml:space="preserve">                                                           </w:t>
      </w:r>
      <w:r w:rsidRPr="005E5E11">
        <w:rPr>
          <w:rFonts w:ascii="Arial" w:hAnsi="Arial" w:cs="Arial"/>
          <w:szCs w:val="22"/>
        </w:rPr>
        <w:t>(D4.16)</w:t>
      </w:r>
    </w:p>
    <w:p w14:paraId="02AC07F2" w14:textId="77777777" w:rsidR="0014568A" w:rsidRPr="00007477" w:rsidRDefault="0014568A" w:rsidP="0014568A">
      <w:pPr>
        <w:jc w:val="both"/>
        <w:rPr>
          <w:sz w:val="22"/>
          <w:szCs w:val="22"/>
          <w:lang w:val="it-IT"/>
        </w:rPr>
      </w:pPr>
    </w:p>
    <w:p w14:paraId="1CB99114" w14:textId="77777777" w:rsidR="0014568A" w:rsidRPr="00007477" w:rsidRDefault="0014568A" w:rsidP="0014568A">
      <w:pPr>
        <w:jc w:val="both"/>
        <w:rPr>
          <w:sz w:val="22"/>
          <w:szCs w:val="22"/>
          <w:lang w:val="it-IT"/>
        </w:rPr>
      </w:pPr>
      <w:r w:rsidRPr="00650A6F">
        <w:rPr>
          <w:color w:val="000000" w:themeColor="text1"/>
          <w:lang w:val="it-IT"/>
        </w:rPr>
        <w:t>Where ε is the vector of errors on the pseudo-range measurements. Assuming each measurement is free of any gross errors or biases, it</w:t>
      </w:r>
      <w:r>
        <w:rPr>
          <w:color w:val="000000" w:themeColor="text1"/>
          <w:lang w:val="it-IT"/>
        </w:rPr>
        <w:t xml:space="preserve"> can be shown that WSSE is chi-s</w:t>
      </w:r>
      <w:r w:rsidRPr="00650A6F">
        <w:rPr>
          <w:color w:val="000000" w:themeColor="text1"/>
          <w:lang w:val="it-IT"/>
        </w:rPr>
        <w:t xml:space="preserve">quared distributed with n-3 degrees of freedom (n is the number of individual eLoran signals used in positioning). Any biases in pseudorange observation will alter the PDF of y to a (assumed) </w:t>
      </w:r>
      <w:r>
        <w:rPr>
          <w:color w:val="000000" w:themeColor="text1"/>
          <w:lang w:val="it-IT"/>
        </w:rPr>
        <w:t>non-</w:t>
      </w:r>
      <w:r w:rsidRPr="00650A6F">
        <w:rPr>
          <w:color w:val="000000" w:themeColor="text1"/>
          <w:lang w:val="it-IT"/>
        </w:rPr>
        <w:t>zero-mean Gaussian with</w:t>
      </w:r>
      <w:r w:rsidRPr="00007477">
        <w:rPr>
          <w:sz w:val="22"/>
          <w:szCs w:val="22"/>
          <w:lang w:val="it-IT"/>
        </w:rPr>
        <w:t xml:space="preserve"> </w:t>
      </w:r>
      <w:r w:rsidRPr="00650A6F">
        <w:rPr>
          <w:color w:val="000000" w:themeColor="text1"/>
          <w:lang w:val="it-IT"/>
        </w:rPr>
        <w:t>means given by the vector μ. This results in WSSE taking a non-central chi-squared distribution with mean (non-centrality parameter) given by:</w:t>
      </w:r>
    </w:p>
    <w:p w14:paraId="15FF6EA8" w14:textId="77777777" w:rsidR="0014568A" w:rsidRPr="00007477" w:rsidRDefault="0014568A" w:rsidP="0014568A">
      <w:pPr>
        <w:rPr>
          <w:sz w:val="22"/>
          <w:szCs w:val="22"/>
          <w:lang w:val="it-IT"/>
        </w:rPr>
      </w:pPr>
    </w:p>
    <w:p w14:paraId="0344EAF7" w14:textId="77777777" w:rsidR="0014568A" w:rsidRPr="00007477" w:rsidRDefault="0014568A" w:rsidP="0014568A">
      <w:pPr>
        <w:pStyle w:val="MTDisplayEquation"/>
        <w:rPr>
          <w:rFonts w:ascii="Arial" w:hAnsi="Arial" w:cs="Arial"/>
          <w:sz w:val="22"/>
          <w:szCs w:val="22"/>
        </w:rPr>
      </w:pPr>
      <w:r>
        <w:rPr>
          <w:rFonts w:ascii="Arial" w:hAnsi="Arial" w:cs="Arial"/>
          <w:position w:val="-10"/>
          <w:sz w:val="22"/>
          <w:szCs w:val="22"/>
        </w:rPr>
        <w:tab/>
      </w:r>
      <w:r w:rsidRPr="00007477">
        <w:rPr>
          <w:rFonts w:ascii="Arial" w:hAnsi="Arial" w:cs="Arial"/>
          <w:position w:val="-10"/>
          <w:sz w:val="22"/>
          <w:szCs w:val="22"/>
        </w:rPr>
        <w:object w:dxaOrig="1120" w:dyaOrig="360" w14:anchorId="4EA6B8C5">
          <v:shape id="_x0000_i1064" type="#_x0000_t75" style="width:55.9pt;height:19.5pt" o:ole="">
            <v:imagedata r:id="rId101" o:title=""/>
          </v:shape>
          <o:OLEObject Type="Embed" ProgID="Equation.DSMT4" ShapeID="_x0000_i1064" DrawAspect="Content" ObjectID="_1506923508" r:id="rId102"/>
        </w:object>
      </w:r>
      <w:r>
        <w:rPr>
          <w:rFonts w:ascii="Arial" w:hAnsi="Arial" w:cs="Arial"/>
          <w:position w:val="-10"/>
          <w:sz w:val="22"/>
          <w:szCs w:val="22"/>
        </w:rPr>
        <w:t xml:space="preserve">                                                                    </w:t>
      </w:r>
      <w:r w:rsidRPr="005E5E11">
        <w:rPr>
          <w:rFonts w:ascii="Arial" w:hAnsi="Arial" w:cs="Arial"/>
          <w:szCs w:val="22"/>
        </w:rPr>
        <w:t>(D4.17)</w:t>
      </w:r>
    </w:p>
    <w:p w14:paraId="05F6C799" w14:textId="77777777" w:rsidR="0014568A" w:rsidRPr="00007477" w:rsidRDefault="0014568A" w:rsidP="0014568A">
      <w:pPr>
        <w:rPr>
          <w:sz w:val="22"/>
          <w:szCs w:val="22"/>
          <w:lang w:val="it-IT"/>
        </w:rPr>
      </w:pPr>
    </w:p>
    <w:p w14:paraId="6753DF18" w14:textId="77777777" w:rsidR="0014568A" w:rsidRDefault="0014568A" w:rsidP="0014568A">
      <w:pPr>
        <w:rPr>
          <w:color w:val="000000" w:themeColor="text1"/>
          <w:lang w:val="it-IT"/>
        </w:rPr>
      </w:pPr>
      <w:r w:rsidRPr="00650A6F">
        <w:rPr>
          <w:color w:val="000000" w:themeColor="text1"/>
          <w:lang w:val="it-IT"/>
        </w:rPr>
        <w:t xml:space="preserve">Example PDFs for WSSE in the faulted (zero-mean PR) and in the faulted cases are </w:t>
      </w:r>
      <w:r w:rsidRPr="00AC4C2B">
        <w:rPr>
          <w:color w:val="000000" w:themeColor="text1"/>
          <w:lang w:val="it-IT"/>
        </w:rPr>
        <w:t>shown in Figure D</w:t>
      </w:r>
      <w:r>
        <w:rPr>
          <w:color w:val="000000" w:themeColor="text1"/>
          <w:lang w:val="it-IT"/>
        </w:rPr>
        <w:t>4</w:t>
      </w:r>
      <w:r w:rsidRPr="00AC4C2B">
        <w:rPr>
          <w:color w:val="000000" w:themeColor="text1"/>
          <w:lang w:val="it-IT"/>
        </w:rPr>
        <w:t>.1:</w:t>
      </w:r>
    </w:p>
    <w:p w14:paraId="17A29A7E" w14:textId="77777777" w:rsidR="0014568A" w:rsidRPr="00650A6F" w:rsidRDefault="0014568A" w:rsidP="0014568A">
      <w:pPr>
        <w:rPr>
          <w:color w:val="000000" w:themeColor="text1"/>
          <w:lang w:val="it-IT"/>
        </w:rPr>
      </w:pPr>
    </w:p>
    <w:p w14:paraId="540D84DA" w14:textId="77777777" w:rsidR="0014568A" w:rsidRPr="00007477" w:rsidRDefault="0014568A" w:rsidP="0014568A">
      <w:pPr>
        <w:keepNext/>
        <w:jc w:val="center"/>
        <w:rPr>
          <w:sz w:val="22"/>
          <w:szCs w:val="22"/>
        </w:rPr>
      </w:pPr>
      <w:r>
        <w:rPr>
          <w:noProof/>
          <w:sz w:val="22"/>
          <w:szCs w:val="22"/>
          <w:lang w:val="en-IE" w:eastAsia="en-IE"/>
        </w:rPr>
        <w:lastRenderedPageBreak/>
        <w:drawing>
          <wp:inline distT="0" distB="0" distL="0" distR="0" wp14:anchorId="6D0B49E9" wp14:editId="651F6282">
            <wp:extent cx="5915221" cy="3620204"/>
            <wp:effectExtent l="19050" t="19050" r="28379" b="18346"/>
            <wp:docPr id="20" name="Picture 8" descr="RICC PDF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CC PDFs.png"/>
                    <pic:cNvPicPr/>
                  </pic:nvPicPr>
                  <pic:blipFill>
                    <a:blip r:embed="rId103" cstate="print"/>
                    <a:stretch>
                      <a:fillRect/>
                    </a:stretch>
                  </pic:blipFill>
                  <pic:spPr>
                    <a:xfrm>
                      <a:off x="0" y="0"/>
                      <a:ext cx="5917838" cy="3621805"/>
                    </a:xfrm>
                    <a:prstGeom prst="rect">
                      <a:avLst/>
                    </a:prstGeom>
                    <a:ln>
                      <a:solidFill>
                        <a:schemeClr val="accent1"/>
                      </a:solidFill>
                    </a:ln>
                  </pic:spPr>
                </pic:pic>
              </a:graphicData>
            </a:graphic>
          </wp:inline>
        </w:drawing>
      </w:r>
    </w:p>
    <w:p w14:paraId="25AE7810" w14:textId="77777777" w:rsidR="0014568A" w:rsidRPr="00007477" w:rsidRDefault="0014568A" w:rsidP="0014568A">
      <w:pPr>
        <w:pStyle w:val="Caption"/>
        <w:rPr>
          <w:rFonts w:ascii="Arial" w:hAnsi="Arial" w:cs="Arial"/>
          <w:sz w:val="22"/>
          <w:szCs w:val="22"/>
          <w:lang w:val="it-IT"/>
        </w:rPr>
      </w:pPr>
      <w:bookmarkStart w:id="532" w:name="_Ref345930973"/>
      <w:r w:rsidRPr="00007477">
        <w:rPr>
          <w:rFonts w:ascii="Arial" w:hAnsi="Arial" w:cs="Arial"/>
          <w:sz w:val="22"/>
          <w:szCs w:val="22"/>
        </w:rPr>
        <w:t>Figure</w:t>
      </w:r>
      <w:bookmarkEnd w:id="532"/>
      <w:r>
        <w:rPr>
          <w:rFonts w:ascii="Arial" w:hAnsi="Arial" w:cs="Arial"/>
          <w:sz w:val="22"/>
          <w:szCs w:val="22"/>
        </w:rPr>
        <w:t xml:space="preserve"> D.1</w:t>
      </w:r>
      <w:r w:rsidRPr="00007477">
        <w:rPr>
          <w:rFonts w:ascii="Arial" w:hAnsi="Arial" w:cs="Arial"/>
          <w:sz w:val="22"/>
          <w:szCs w:val="22"/>
        </w:rPr>
        <w:t xml:space="preserve"> – WSSE PDFs for un-faulted (Chi-Square</w:t>
      </w:r>
      <w:r>
        <w:rPr>
          <w:rFonts w:ascii="Arial" w:hAnsi="Arial" w:cs="Arial"/>
          <w:sz w:val="22"/>
          <w:szCs w:val="22"/>
        </w:rPr>
        <w:t>d</w:t>
      </w:r>
      <w:r w:rsidRPr="00007477">
        <w:rPr>
          <w:rFonts w:ascii="Arial" w:hAnsi="Arial" w:cs="Arial"/>
          <w:sz w:val="22"/>
          <w:szCs w:val="22"/>
        </w:rPr>
        <w:t>) and faulted (</w:t>
      </w:r>
      <w:r>
        <w:rPr>
          <w:rFonts w:ascii="Arial" w:hAnsi="Arial" w:cs="Arial"/>
          <w:sz w:val="22"/>
          <w:szCs w:val="22"/>
        </w:rPr>
        <w:t xml:space="preserve">non-central </w:t>
      </w:r>
      <w:r w:rsidRPr="00007477">
        <w:rPr>
          <w:rFonts w:ascii="Arial" w:hAnsi="Arial" w:cs="Arial"/>
          <w:sz w:val="22"/>
          <w:szCs w:val="22"/>
        </w:rPr>
        <w:t>Chi-</w:t>
      </w:r>
      <w:r>
        <w:rPr>
          <w:rFonts w:ascii="Arial" w:hAnsi="Arial" w:cs="Arial"/>
          <w:sz w:val="22"/>
          <w:szCs w:val="22"/>
        </w:rPr>
        <w:t>Squared</w:t>
      </w:r>
      <w:r w:rsidRPr="00007477">
        <w:rPr>
          <w:rFonts w:ascii="Arial" w:hAnsi="Arial" w:cs="Arial"/>
          <w:sz w:val="22"/>
          <w:szCs w:val="22"/>
        </w:rPr>
        <w:t>) pseudorange observations</w:t>
      </w:r>
    </w:p>
    <w:p w14:paraId="3140C1A0" w14:textId="77777777" w:rsidR="0014568A" w:rsidRPr="00007477" w:rsidRDefault="0014568A" w:rsidP="0014568A">
      <w:pPr>
        <w:rPr>
          <w:sz w:val="22"/>
          <w:szCs w:val="22"/>
          <w:lang w:val="it-IT"/>
        </w:rPr>
      </w:pPr>
    </w:p>
    <w:p w14:paraId="1C50D95D" w14:textId="77777777" w:rsidR="0014568A" w:rsidRPr="00650A6F" w:rsidRDefault="0014568A" w:rsidP="0014568A">
      <w:pPr>
        <w:jc w:val="both"/>
        <w:rPr>
          <w:color w:val="000000" w:themeColor="text1"/>
          <w:lang w:val="it-IT"/>
        </w:rPr>
      </w:pPr>
      <w:r w:rsidRPr="00650A6F">
        <w:rPr>
          <w:color w:val="000000" w:themeColor="text1"/>
          <w:lang w:val="it-IT"/>
        </w:rPr>
        <w:t>We define a threshold value</w:t>
      </w:r>
      <w:r>
        <w:rPr>
          <w:color w:val="000000" w:themeColor="text1"/>
          <w:lang w:val="it-IT"/>
        </w:rPr>
        <w:t xml:space="preserve"> based on Probabilty of False Alarm (P</w:t>
      </w:r>
      <w:r w:rsidRPr="00FE767E">
        <w:rPr>
          <w:color w:val="000000" w:themeColor="text1"/>
          <w:vertAlign w:val="subscript"/>
          <w:lang w:val="it-IT"/>
        </w:rPr>
        <w:t>FA</w:t>
      </w:r>
      <w:r>
        <w:rPr>
          <w:color w:val="000000" w:themeColor="text1"/>
          <w:lang w:val="it-IT"/>
        </w:rPr>
        <w:t>) of 0.01%.</w:t>
      </w:r>
      <w:r w:rsidRPr="00650A6F">
        <w:rPr>
          <w:color w:val="000000" w:themeColor="text1"/>
          <w:lang w:val="it-IT"/>
        </w:rPr>
        <w:t xml:space="preserve"> </w:t>
      </w:r>
      <w:r>
        <w:rPr>
          <w:color w:val="000000" w:themeColor="text1"/>
          <w:lang w:val="it-IT"/>
        </w:rPr>
        <w:t>I</w:t>
      </w:r>
      <w:r w:rsidRPr="00650A6F">
        <w:rPr>
          <w:color w:val="000000" w:themeColor="text1"/>
          <w:lang w:val="it-IT"/>
        </w:rPr>
        <w:t>f WSSE is above this limit we assume an error has occured in one of the PR observations</w:t>
      </w:r>
      <w:r>
        <w:rPr>
          <w:color w:val="000000" w:themeColor="text1"/>
          <w:lang w:val="it-IT"/>
        </w:rPr>
        <w:t xml:space="preserve"> and the user is alerted within 10 seconds</w:t>
      </w:r>
      <w:r w:rsidRPr="00650A6F">
        <w:rPr>
          <w:color w:val="000000" w:themeColor="text1"/>
          <w:lang w:val="it-IT"/>
        </w:rPr>
        <w:t>. If it is below this then all PR values are accepted, pending the verification of the fault-detection algorithm (Step</w:t>
      </w:r>
      <w:r>
        <w:rPr>
          <w:color w:val="000000" w:themeColor="text1"/>
          <w:lang w:val="it-IT"/>
        </w:rPr>
        <w:t xml:space="preserve"> </w:t>
      </w:r>
      <w:r w:rsidRPr="00650A6F">
        <w:rPr>
          <w:color w:val="000000" w:themeColor="text1"/>
          <w:lang w:val="it-IT"/>
        </w:rPr>
        <w:t>2). If an error is detected, it may be possible to identify which measurement is faulted by rejecting the observations one-by-one, re-computing the AP and re-testing the residuals, this is Fault Detection with Exclusion (FDE).</w:t>
      </w:r>
    </w:p>
    <w:p w14:paraId="64AF8E23" w14:textId="77777777" w:rsidR="0014568A" w:rsidRDefault="0014568A" w:rsidP="0014568A">
      <w:pPr>
        <w:rPr>
          <w:sz w:val="22"/>
          <w:szCs w:val="22"/>
          <w:lang w:val="it-IT"/>
        </w:rPr>
      </w:pPr>
    </w:p>
    <w:p w14:paraId="3DECCE40" w14:textId="77777777" w:rsidR="0014568A" w:rsidRDefault="0014568A" w:rsidP="0014568A">
      <w:pPr>
        <w:rPr>
          <w:sz w:val="22"/>
          <w:szCs w:val="22"/>
          <w:lang w:val="it-IT"/>
        </w:rPr>
      </w:pPr>
    </w:p>
    <w:p w14:paraId="40B1388E" w14:textId="77777777" w:rsidR="0014568A" w:rsidRDefault="0014568A" w:rsidP="0014568A">
      <w:pPr>
        <w:rPr>
          <w:sz w:val="22"/>
          <w:szCs w:val="22"/>
          <w:lang w:val="it-IT"/>
        </w:rPr>
      </w:pPr>
    </w:p>
    <w:p w14:paraId="69D3681D" w14:textId="77777777" w:rsidR="0014568A" w:rsidRDefault="0014568A" w:rsidP="0014568A">
      <w:pPr>
        <w:rPr>
          <w:sz w:val="22"/>
          <w:szCs w:val="22"/>
          <w:lang w:val="it-IT"/>
        </w:rPr>
      </w:pPr>
    </w:p>
    <w:p w14:paraId="6E4E1A24" w14:textId="77777777" w:rsidR="0014568A" w:rsidRDefault="0014568A" w:rsidP="0014568A">
      <w:pPr>
        <w:rPr>
          <w:sz w:val="22"/>
          <w:szCs w:val="22"/>
          <w:lang w:val="it-IT"/>
        </w:rPr>
      </w:pPr>
    </w:p>
    <w:p w14:paraId="454DCFB6" w14:textId="77777777" w:rsidR="0014568A" w:rsidRPr="00007477" w:rsidRDefault="0014568A" w:rsidP="0014568A">
      <w:pPr>
        <w:autoSpaceDE w:val="0"/>
        <w:autoSpaceDN w:val="0"/>
        <w:adjustRightInd w:val="0"/>
        <w:rPr>
          <w:b/>
          <w:iCs/>
          <w:lang w:val="it-IT"/>
        </w:rPr>
      </w:pPr>
      <w:r>
        <w:rPr>
          <w:b/>
          <w:iCs/>
          <w:lang w:val="it-IT"/>
        </w:rPr>
        <w:t>Step 2</w:t>
      </w:r>
      <w:r w:rsidRPr="00007477">
        <w:rPr>
          <w:b/>
          <w:iCs/>
          <w:lang w:val="it-IT"/>
        </w:rPr>
        <w:t xml:space="preserve"> – </w:t>
      </w:r>
      <w:r>
        <w:rPr>
          <w:b/>
          <w:iCs/>
          <w:lang w:val="it-IT"/>
        </w:rPr>
        <w:t xml:space="preserve">Check Fault-Detection </w:t>
      </w:r>
      <w:r w:rsidRPr="00007477">
        <w:rPr>
          <w:b/>
          <w:iCs/>
          <w:lang w:val="it-IT"/>
        </w:rPr>
        <w:t>Integrity</w:t>
      </w:r>
    </w:p>
    <w:p w14:paraId="5526640A" w14:textId="77777777" w:rsidR="0014568A" w:rsidRDefault="0014568A" w:rsidP="0014568A">
      <w:pPr>
        <w:rPr>
          <w:sz w:val="22"/>
          <w:szCs w:val="22"/>
          <w:lang w:val="it-IT"/>
        </w:rPr>
      </w:pPr>
    </w:p>
    <w:p w14:paraId="3CD8B531" w14:textId="77777777" w:rsidR="0014568A" w:rsidRDefault="0014568A" w:rsidP="0014568A">
      <w:pPr>
        <w:pStyle w:val="MTDisplayEquation"/>
        <w:jc w:val="both"/>
        <w:rPr>
          <w:rFonts w:ascii="Arial" w:hAnsi="Arial" w:cs="Arial"/>
          <w:color w:val="000000" w:themeColor="text1"/>
        </w:rPr>
      </w:pPr>
      <w:r w:rsidRPr="00650A6F">
        <w:rPr>
          <w:rFonts w:ascii="Arial" w:hAnsi="Arial" w:cs="Arial"/>
          <w:color w:val="000000" w:themeColor="text1"/>
        </w:rPr>
        <w:t>To be sure that our Test-Statistic i</w:t>
      </w:r>
      <w:r>
        <w:rPr>
          <w:rFonts w:ascii="Arial" w:hAnsi="Arial" w:cs="Arial"/>
          <w:color w:val="000000" w:themeColor="text1"/>
        </w:rPr>
        <w:t xml:space="preserve">s a reliable method of locating </w:t>
      </w:r>
      <w:r w:rsidRPr="00650A6F">
        <w:rPr>
          <w:rFonts w:ascii="Arial" w:hAnsi="Arial" w:cs="Arial"/>
          <w:color w:val="000000" w:themeColor="text1"/>
        </w:rPr>
        <w:t xml:space="preserve">faults, we must also ensure the Integrity of our test. This is done by calculating the Probability of Missed Deteciton (PMD) on the faulted PDF as shown in </w:t>
      </w:r>
      <w:r>
        <w:rPr>
          <w:rFonts w:ascii="Arial" w:hAnsi="Arial" w:cs="Arial"/>
          <w:color w:val="000000" w:themeColor="text1"/>
        </w:rPr>
        <w:t>Figure D4.1</w:t>
      </w:r>
      <w:r w:rsidRPr="00650A6F">
        <w:rPr>
          <w:rFonts w:ascii="Arial" w:hAnsi="Arial" w:cs="Arial"/>
          <w:color w:val="000000" w:themeColor="text1"/>
        </w:rPr>
        <w:fldChar w:fldCharType="begin"/>
      </w:r>
      <w:r w:rsidRPr="00650A6F">
        <w:rPr>
          <w:rFonts w:ascii="Arial" w:hAnsi="Arial" w:cs="Arial"/>
          <w:color w:val="000000" w:themeColor="text1"/>
        </w:rPr>
        <w:instrText xml:space="preserve"> REF _Ref345930973 \h  \* MERGEFORMAT </w:instrText>
      </w:r>
      <w:r w:rsidRPr="00650A6F">
        <w:rPr>
          <w:rFonts w:ascii="Arial" w:hAnsi="Arial" w:cs="Arial"/>
          <w:color w:val="000000" w:themeColor="text1"/>
        </w:rPr>
      </w:r>
      <w:r w:rsidRPr="00650A6F">
        <w:rPr>
          <w:rFonts w:ascii="Arial" w:hAnsi="Arial" w:cs="Arial"/>
          <w:color w:val="000000" w:themeColor="text1"/>
        </w:rPr>
        <w:fldChar w:fldCharType="end"/>
      </w:r>
      <w:r w:rsidRPr="00650A6F">
        <w:rPr>
          <w:rFonts w:ascii="Arial" w:hAnsi="Arial" w:cs="Arial"/>
          <w:color w:val="000000" w:themeColor="text1"/>
        </w:rPr>
        <w:t xml:space="preserve">. We have to be sure that, for any fault large enough to cause a hazardously inaccurate position-fix (accuracy &gt; HAL), the PMD must be sufficiently low to provide the required Integrity. </w:t>
      </w:r>
    </w:p>
    <w:p w14:paraId="60ABDF4E" w14:textId="77777777" w:rsidR="0014568A" w:rsidRDefault="0014568A" w:rsidP="0014568A">
      <w:pPr>
        <w:pStyle w:val="MTDisplayEquation"/>
        <w:rPr>
          <w:rFonts w:ascii="Arial" w:hAnsi="Arial" w:cs="Arial"/>
          <w:color w:val="000000" w:themeColor="text1"/>
        </w:rPr>
      </w:pPr>
    </w:p>
    <w:p w14:paraId="3CA2B09E" w14:textId="77777777" w:rsidR="0014568A" w:rsidRPr="00650A6F" w:rsidRDefault="0014568A" w:rsidP="0014568A">
      <w:pPr>
        <w:pStyle w:val="MTDisplayEquation"/>
        <w:rPr>
          <w:rFonts w:ascii="Arial" w:hAnsi="Arial" w:cs="Arial"/>
          <w:color w:val="000000" w:themeColor="text1"/>
        </w:rPr>
      </w:pPr>
      <w:r w:rsidRPr="00650A6F">
        <w:rPr>
          <w:rFonts w:ascii="Arial" w:hAnsi="Arial" w:cs="Arial"/>
          <w:color w:val="000000" w:themeColor="text1"/>
        </w:rPr>
        <w:t>This is done in several steps:</w:t>
      </w:r>
    </w:p>
    <w:p w14:paraId="485E6BD9" w14:textId="77777777" w:rsidR="0014568A" w:rsidRDefault="0014568A" w:rsidP="0014568A">
      <w:pPr>
        <w:rPr>
          <w:sz w:val="22"/>
          <w:szCs w:val="22"/>
          <w:lang w:val="it-IT"/>
        </w:rPr>
      </w:pPr>
    </w:p>
    <w:p w14:paraId="695C447D" w14:textId="77777777" w:rsidR="0014568A" w:rsidRPr="00650A6F" w:rsidRDefault="0014568A" w:rsidP="0031438A">
      <w:pPr>
        <w:numPr>
          <w:ilvl w:val="0"/>
          <w:numId w:val="12"/>
        </w:numPr>
        <w:spacing w:before="0" w:after="0"/>
        <w:rPr>
          <w:color w:val="000000" w:themeColor="text1"/>
          <w:lang w:val="it-IT"/>
        </w:rPr>
      </w:pPr>
      <w:r w:rsidRPr="00650A6F">
        <w:rPr>
          <w:color w:val="000000" w:themeColor="text1"/>
          <w:lang w:val="it-IT"/>
        </w:rPr>
        <w:t>The amount of PR error needed</w:t>
      </w:r>
      <w:r>
        <w:rPr>
          <w:color w:val="000000" w:themeColor="text1"/>
          <w:lang w:val="it-IT"/>
        </w:rPr>
        <w:t xml:space="preserve"> on each signal</w:t>
      </w:r>
      <w:r w:rsidRPr="00650A6F">
        <w:rPr>
          <w:color w:val="000000" w:themeColor="text1"/>
          <w:lang w:val="it-IT"/>
        </w:rPr>
        <w:t xml:space="preserve"> to push the position-fix beyond the HAL is found</w:t>
      </w:r>
    </w:p>
    <w:p w14:paraId="13BC5564" w14:textId="77777777" w:rsidR="0014568A" w:rsidRPr="00650A6F" w:rsidRDefault="0014568A" w:rsidP="0031438A">
      <w:pPr>
        <w:numPr>
          <w:ilvl w:val="0"/>
          <w:numId w:val="12"/>
        </w:numPr>
        <w:spacing w:before="0" w:after="0"/>
        <w:rPr>
          <w:color w:val="000000" w:themeColor="text1"/>
          <w:lang w:val="it-IT"/>
        </w:rPr>
      </w:pPr>
      <w:r w:rsidRPr="00650A6F">
        <w:rPr>
          <w:color w:val="000000" w:themeColor="text1"/>
          <w:lang w:val="it-IT"/>
        </w:rPr>
        <w:t xml:space="preserve">The </w:t>
      </w:r>
      <w:r>
        <w:rPr>
          <w:color w:val="000000" w:themeColor="text1"/>
          <w:lang w:val="it-IT"/>
        </w:rPr>
        <w:t>F</w:t>
      </w:r>
      <w:r w:rsidRPr="00650A6F">
        <w:rPr>
          <w:color w:val="000000" w:themeColor="text1"/>
          <w:lang w:val="it-IT"/>
        </w:rPr>
        <w:t xml:space="preserve">aulted PDF (as shown in </w:t>
      </w:r>
      <w:r>
        <w:rPr>
          <w:color w:val="000000" w:themeColor="text1"/>
        </w:rPr>
        <w:t>Figure D4.1</w:t>
      </w:r>
      <w:r w:rsidRPr="00650A6F">
        <w:rPr>
          <w:color w:val="000000" w:themeColor="text1"/>
          <w:lang w:val="it-IT"/>
        </w:rPr>
        <w:t xml:space="preserve">) for this case is integrated </w:t>
      </w:r>
      <w:r>
        <w:rPr>
          <w:color w:val="000000" w:themeColor="text1"/>
          <w:lang w:val="it-IT"/>
        </w:rPr>
        <w:t>from zero to</w:t>
      </w:r>
      <w:r w:rsidRPr="00650A6F">
        <w:rPr>
          <w:color w:val="000000" w:themeColor="text1"/>
          <w:lang w:val="it-IT"/>
        </w:rPr>
        <w:t xml:space="preserve"> the Threshold value to give P</w:t>
      </w:r>
      <w:r w:rsidRPr="00650A6F">
        <w:rPr>
          <w:color w:val="000000" w:themeColor="text1"/>
          <w:vertAlign w:val="subscript"/>
          <w:lang w:val="it-IT"/>
        </w:rPr>
        <w:t>MD</w:t>
      </w:r>
    </w:p>
    <w:p w14:paraId="3B2498F9" w14:textId="77777777" w:rsidR="0014568A" w:rsidRPr="00650A6F" w:rsidRDefault="0014568A" w:rsidP="0031438A">
      <w:pPr>
        <w:numPr>
          <w:ilvl w:val="0"/>
          <w:numId w:val="12"/>
        </w:numPr>
        <w:spacing w:before="0" w:after="0"/>
        <w:rPr>
          <w:color w:val="000000" w:themeColor="text1"/>
          <w:lang w:val="it-IT"/>
        </w:rPr>
      </w:pPr>
      <w:r w:rsidRPr="00650A6F">
        <w:rPr>
          <w:color w:val="000000" w:themeColor="text1"/>
          <w:lang w:val="it-IT"/>
        </w:rPr>
        <w:lastRenderedPageBreak/>
        <w:t>The probability of this fault actually occuring is calculated to give P</w:t>
      </w:r>
      <w:r w:rsidRPr="00650A6F">
        <w:rPr>
          <w:color w:val="000000" w:themeColor="text1"/>
          <w:vertAlign w:val="subscript"/>
          <w:lang w:val="it-IT"/>
        </w:rPr>
        <w:t>Err</w:t>
      </w:r>
    </w:p>
    <w:p w14:paraId="060D526A" w14:textId="77777777" w:rsidR="0014568A" w:rsidRPr="00650A6F" w:rsidRDefault="0014568A" w:rsidP="0031438A">
      <w:pPr>
        <w:numPr>
          <w:ilvl w:val="0"/>
          <w:numId w:val="12"/>
        </w:numPr>
        <w:spacing w:before="0" w:after="0"/>
        <w:rPr>
          <w:color w:val="000000" w:themeColor="text1"/>
          <w:lang w:val="it-IT"/>
        </w:rPr>
      </w:pPr>
      <w:r w:rsidRPr="00650A6F">
        <w:rPr>
          <w:color w:val="000000" w:themeColor="text1"/>
          <w:lang w:val="it-IT"/>
        </w:rPr>
        <w:t xml:space="preserve">The Integrity of the </w:t>
      </w:r>
      <w:r>
        <w:rPr>
          <w:color w:val="000000" w:themeColor="text1"/>
          <w:lang w:val="it-IT"/>
        </w:rPr>
        <w:t>m</w:t>
      </w:r>
      <w:r w:rsidRPr="00650A6F">
        <w:rPr>
          <w:color w:val="000000" w:themeColor="text1"/>
          <w:lang w:val="it-IT"/>
        </w:rPr>
        <w:t>onitor is found by summing across all possible combinat</w:t>
      </w:r>
      <w:r>
        <w:rPr>
          <w:color w:val="000000" w:themeColor="text1"/>
          <w:lang w:val="it-IT"/>
        </w:rPr>
        <w:t>i</w:t>
      </w:r>
      <w:r w:rsidRPr="00650A6F">
        <w:rPr>
          <w:color w:val="000000" w:themeColor="text1"/>
          <w:lang w:val="it-IT"/>
        </w:rPr>
        <w:t>ons of PR faults</w:t>
      </w:r>
    </w:p>
    <w:p w14:paraId="481F6AB3" w14:textId="77777777" w:rsidR="0014568A" w:rsidRDefault="0014568A" w:rsidP="0014568A">
      <w:pPr>
        <w:rPr>
          <w:sz w:val="22"/>
          <w:szCs w:val="22"/>
          <w:lang w:val="it-IT"/>
        </w:rPr>
      </w:pPr>
    </w:p>
    <w:p w14:paraId="784D25B9" w14:textId="77777777" w:rsidR="0014568A" w:rsidRPr="00650A6F" w:rsidRDefault="0014568A" w:rsidP="0014568A">
      <w:pPr>
        <w:rPr>
          <w:color w:val="000000" w:themeColor="text1"/>
          <w:lang w:val="it-IT"/>
        </w:rPr>
      </w:pPr>
      <w:r w:rsidRPr="00650A6F">
        <w:rPr>
          <w:color w:val="000000" w:themeColor="text1"/>
          <w:lang w:val="it-IT"/>
        </w:rPr>
        <w:t>If the probability of H</w:t>
      </w:r>
      <w:r>
        <w:rPr>
          <w:color w:val="000000" w:themeColor="text1"/>
          <w:lang w:val="it-IT"/>
        </w:rPr>
        <w:t xml:space="preserve">azardously </w:t>
      </w:r>
      <w:r w:rsidRPr="00650A6F">
        <w:rPr>
          <w:color w:val="000000" w:themeColor="text1"/>
          <w:lang w:val="it-IT"/>
        </w:rPr>
        <w:t>M</w:t>
      </w:r>
      <w:r>
        <w:rPr>
          <w:color w:val="000000" w:themeColor="text1"/>
          <w:lang w:val="it-IT"/>
        </w:rPr>
        <w:t xml:space="preserve">isleading </w:t>
      </w:r>
      <w:r w:rsidRPr="00650A6F">
        <w:rPr>
          <w:color w:val="000000" w:themeColor="text1"/>
          <w:lang w:val="it-IT"/>
        </w:rPr>
        <w:t>I</w:t>
      </w:r>
      <w:r>
        <w:rPr>
          <w:color w:val="000000" w:themeColor="text1"/>
          <w:lang w:val="it-IT"/>
        </w:rPr>
        <w:t>nformation</w:t>
      </w:r>
      <w:r w:rsidRPr="00650A6F">
        <w:rPr>
          <w:color w:val="000000" w:themeColor="text1"/>
          <w:lang w:val="it-IT"/>
        </w:rPr>
        <w:t xml:space="preserve"> is calculated to be below the Integrity Level for the application, then the fault-detection algorithm is said to have ‘passed’ and we proceed to Step</w:t>
      </w:r>
      <w:r>
        <w:rPr>
          <w:color w:val="000000" w:themeColor="text1"/>
          <w:lang w:val="it-IT"/>
        </w:rPr>
        <w:t xml:space="preserve"> </w:t>
      </w:r>
      <w:r w:rsidRPr="00650A6F">
        <w:rPr>
          <w:color w:val="000000" w:themeColor="text1"/>
          <w:lang w:val="it-IT"/>
        </w:rPr>
        <w:t>3.</w:t>
      </w:r>
    </w:p>
    <w:p w14:paraId="42AD1C19" w14:textId="77777777" w:rsidR="0014568A" w:rsidRPr="00650A6F" w:rsidRDefault="0014568A" w:rsidP="0014568A">
      <w:pPr>
        <w:rPr>
          <w:color w:val="000000" w:themeColor="text1"/>
          <w:lang w:val="it-IT"/>
        </w:rPr>
      </w:pPr>
    </w:p>
    <w:p w14:paraId="061BC885" w14:textId="77777777" w:rsidR="0014568A" w:rsidRPr="00650A6F" w:rsidRDefault="0014568A" w:rsidP="0014568A">
      <w:pPr>
        <w:rPr>
          <w:color w:val="000000" w:themeColor="text1"/>
          <w:lang w:val="it-IT"/>
        </w:rPr>
      </w:pPr>
      <w:r w:rsidRPr="00650A6F">
        <w:rPr>
          <w:color w:val="000000" w:themeColor="text1"/>
          <w:lang w:val="it-IT"/>
        </w:rPr>
        <w:t>For each eLoran signal in turn, the amount of PR error needed for hazardous position-fixing is found using the K matrix:</w:t>
      </w:r>
    </w:p>
    <w:p w14:paraId="72E85D32" w14:textId="77777777" w:rsidR="0014568A" w:rsidRDefault="0014568A" w:rsidP="0014568A">
      <w:pPr>
        <w:rPr>
          <w:sz w:val="22"/>
          <w:szCs w:val="22"/>
          <w:lang w:val="it-IT"/>
        </w:rPr>
      </w:pPr>
    </w:p>
    <w:p w14:paraId="574C40EC" w14:textId="77777777" w:rsidR="0014568A" w:rsidRDefault="0014568A" w:rsidP="0014568A">
      <w:pPr>
        <w:pStyle w:val="MTDisplayEquation"/>
      </w:pPr>
      <w:r>
        <w:rPr>
          <w:position w:val="-12"/>
        </w:rPr>
        <w:tab/>
      </w:r>
      <w:r w:rsidRPr="00517265">
        <w:rPr>
          <w:position w:val="-12"/>
        </w:rPr>
        <w:object w:dxaOrig="900" w:dyaOrig="360" w14:anchorId="0013009A">
          <v:shape id="_x0000_i1065" type="#_x0000_t75" style="width:45pt;height:19.5pt" o:ole="">
            <v:imagedata r:id="rId104" o:title=""/>
          </v:shape>
          <o:OLEObject Type="Embed" ProgID="Equation.DSMT4" ShapeID="_x0000_i1065" DrawAspect="Content" ObjectID="_1506923509" r:id="rId105"/>
        </w:object>
      </w:r>
      <w:r>
        <w:rPr>
          <w:position w:val="-12"/>
        </w:rPr>
        <w:t xml:space="preserve">                                                                    </w:t>
      </w:r>
      <w:r w:rsidRPr="005E5E11">
        <w:rPr>
          <w:sz w:val="26"/>
        </w:rPr>
        <w:t>(D4.18)</w:t>
      </w:r>
    </w:p>
    <w:p w14:paraId="23637E05" w14:textId="77777777" w:rsidR="0014568A" w:rsidRDefault="0014568A" w:rsidP="0014568A">
      <w:pPr>
        <w:rPr>
          <w:sz w:val="22"/>
          <w:szCs w:val="22"/>
          <w:lang w:val="it-IT"/>
        </w:rPr>
      </w:pPr>
    </w:p>
    <w:p w14:paraId="3AE648F4" w14:textId="77777777" w:rsidR="0014568A" w:rsidRPr="00650A6F" w:rsidRDefault="0014568A" w:rsidP="0014568A">
      <w:pPr>
        <w:jc w:val="both"/>
        <w:rPr>
          <w:color w:val="000000" w:themeColor="text1"/>
          <w:lang w:val="it-IT"/>
        </w:rPr>
      </w:pPr>
      <w:r w:rsidRPr="00650A6F">
        <w:rPr>
          <w:color w:val="000000" w:themeColor="text1"/>
          <w:lang w:val="it-IT"/>
        </w:rPr>
        <w:t xml:space="preserve">The root-sum-square of the first two rows of K indicate how much position-bias is introduced for every meter of pseudorange error. By dividing the HAL by this we get an accuracy-limit on each pseudorange. This is the amount of </w:t>
      </w:r>
      <w:r>
        <w:rPr>
          <w:color w:val="000000" w:themeColor="text1"/>
          <w:lang w:val="it-IT"/>
        </w:rPr>
        <w:t>error</w:t>
      </w:r>
      <w:r w:rsidRPr="00650A6F">
        <w:rPr>
          <w:color w:val="000000" w:themeColor="text1"/>
          <w:lang w:val="it-IT"/>
        </w:rPr>
        <w:t xml:space="preserve"> which (independent of any other </w:t>
      </w:r>
      <w:r>
        <w:rPr>
          <w:color w:val="000000" w:themeColor="text1"/>
          <w:lang w:val="it-IT"/>
        </w:rPr>
        <w:t>pseudorange error or bias) would push the solution</w:t>
      </w:r>
      <w:r w:rsidRPr="00650A6F">
        <w:rPr>
          <w:color w:val="000000" w:themeColor="text1"/>
          <w:lang w:val="it-IT"/>
        </w:rPr>
        <w:t xml:space="preserve"> beyond the HAL, so is unacceptable in and of itself.</w:t>
      </w:r>
    </w:p>
    <w:p w14:paraId="2F8988E4" w14:textId="77777777" w:rsidR="0014568A" w:rsidRDefault="0014568A" w:rsidP="0014568A">
      <w:pPr>
        <w:rPr>
          <w:sz w:val="22"/>
          <w:szCs w:val="22"/>
          <w:lang w:val="it-IT"/>
        </w:rPr>
      </w:pPr>
    </w:p>
    <w:p w14:paraId="4A555AE9" w14:textId="77777777" w:rsidR="0014568A" w:rsidRDefault="0014568A" w:rsidP="0014568A">
      <w:pPr>
        <w:pStyle w:val="MTDisplayEquation"/>
      </w:pPr>
      <w:r>
        <w:rPr>
          <w:position w:val="-38"/>
        </w:rPr>
        <w:tab/>
      </w:r>
      <w:r w:rsidRPr="00613823">
        <w:rPr>
          <w:position w:val="-38"/>
        </w:rPr>
        <w:object w:dxaOrig="2180" w:dyaOrig="760" w14:anchorId="740AD295">
          <v:shape id="_x0000_i1066" type="#_x0000_t75" style="width:109.15pt;height:38.25pt" o:ole="">
            <v:imagedata r:id="rId106" o:title=""/>
          </v:shape>
          <o:OLEObject Type="Embed" ProgID="Equation.DSMT4" ShapeID="_x0000_i1066" DrawAspect="Content" ObjectID="_1506923510" r:id="rId107"/>
        </w:object>
      </w:r>
      <w:r>
        <w:rPr>
          <w:position w:val="-38"/>
        </w:rPr>
        <w:t xml:space="preserve">                                                   </w:t>
      </w:r>
      <w:r w:rsidRPr="005E5E11">
        <w:rPr>
          <w:sz w:val="26"/>
        </w:rPr>
        <w:t>(D4.19)</w:t>
      </w:r>
    </w:p>
    <w:p w14:paraId="478D6C71" w14:textId="77777777" w:rsidR="0014568A" w:rsidRDefault="0014568A" w:rsidP="0014568A">
      <w:pPr>
        <w:pStyle w:val="MTDisplayEquation"/>
        <w:rPr>
          <w:rFonts w:ascii="Arial" w:hAnsi="Arial" w:cs="Arial"/>
        </w:rPr>
      </w:pPr>
    </w:p>
    <w:p w14:paraId="1786160D" w14:textId="77777777" w:rsidR="0014568A" w:rsidRDefault="0014568A" w:rsidP="0014568A">
      <w:pPr>
        <w:pStyle w:val="MTDisplayEquation"/>
        <w:rPr>
          <w:rFonts w:ascii="Arial" w:hAnsi="Arial" w:cs="Arial"/>
        </w:rPr>
      </w:pPr>
      <w:r>
        <w:rPr>
          <w:rFonts w:ascii="Arial" w:hAnsi="Arial" w:cs="Arial"/>
        </w:rPr>
        <w:t>T</w:t>
      </w:r>
      <w:r w:rsidRPr="00650A6F">
        <w:rPr>
          <w:rFonts w:ascii="Arial" w:hAnsi="Arial" w:cs="Arial"/>
        </w:rPr>
        <w:t>he vector of PR biases (μ) is given as being identically zero, with the i</w:t>
      </w:r>
      <w:r w:rsidRPr="00650A6F">
        <w:rPr>
          <w:rFonts w:ascii="Arial" w:hAnsi="Arial" w:cs="Arial"/>
          <w:vertAlign w:val="superscript"/>
        </w:rPr>
        <w:t>th</w:t>
      </w:r>
      <w:r w:rsidRPr="00650A6F">
        <w:rPr>
          <w:rFonts w:ascii="Arial" w:hAnsi="Arial" w:cs="Arial"/>
        </w:rPr>
        <w:t xml:space="preserve"> entry equal to</w:t>
      </w:r>
      <w:r>
        <w:rPr>
          <w:rFonts w:ascii="Arial" w:hAnsi="Arial" w:cs="Arial"/>
        </w:rPr>
        <w:t xml:space="preserve"> </w:t>
      </w:r>
      <m:oMath>
        <m:sSub>
          <m:sSubPr>
            <m:ctrlPr>
              <w:ins w:id="533" w:author="alang" w:date="2013-09-26T07:42:00Z">
                <w:rPr>
                  <w:rFonts w:ascii="Cambria Math" w:hAnsi="Cambria Math" w:cs="Arial"/>
                  <w:i/>
                </w:rPr>
              </w:ins>
            </m:ctrlPr>
          </m:sSubPr>
          <m:e>
            <m:r>
              <w:rPr>
                <w:rFonts w:ascii="Cambria Math" w:hAnsi="Cambria Math" w:cs="Arial"/>
              </w:rPr>
              <m:t>y</m:t>
            </m:r>
          </m:e>
          <m:sub>
            <m:r>
              <w:rPr>
                <w:rFonts w:ascii="Cambria Math" w:hAnsi="Cambria Math" w:cs="Arial"/>
              </w:rPr>
              <m:t>lim</m:t>
            </m:r>
          </m:sub>
        </m:sSub>
      </m:oMath>
      <w:r w:rsidRPr="00650A6F">
        <w:rPr>
          <w:rFonts w:ascii="Arial" w:hAnsi="Arial" w:cs="Arial"/>
        </w:rPr>
        <w:t xml:space="preserve">. The non-centrality parameter of the faulted case is given by </w:t>
      </w:r>
      <w:r>
        <w:rPr>
          <w:rFonts w:ascii="Arial" w:hAnsi="Arial" w:cs="Arial"/>
        </w:rPr>
        <w:t>(D4.17)</w:t>
      </w:r>
      <w:r w:rsidRPr="00650A6F">
        <w:rPr>
          <w:rFonts w:ascii="Arial" w:hAnsi="Arial" w:cs="Arial"/>
        </w:rPr>
        <w:t xml:space="preserve">. </w:t>
      </w:r>
    </w:p>
    <w:p w14:paraId="0E08B2E3" w14:textId="77777777" w:rsidR="0014568A" w:rsidRDefault="0014568A" w:rsidP="0014568A">
      <w:pPr>
        <w:pStyle w:val="MTDisplayEquation"/>
        <w:rPr>
          <w:rFonts w:ascii="Arial" w:hAnsi="Arial" w:cs="Arial"/>
        </w:rPr>
      </w:pPr>
    </w:p>
    <w:p w14:paraId="7EC370D9" w14:textId="77777777" w:rsidR="0014568A" w:rsidRDefault="0014568A" w:rsidP="0014568A">
      <w:pPr>
        <w:pStyle w:val="MTDisplayEquation"/>
        <w:rPr>
          <w:rFonts w:ascii="Arial" w:hAnsi="Arial" w:cs="Arial"/>
        </w:rPr>
      </w:pPr>
    </w:p>
    <w:p w14:paraId="2ACD327D" w14:textId="77777777" w:rsidR="0014568A" w:rsidRDefault="0014568A" w:rsidP="0014568A">
      <w:pPr>
        <w:pStyle w:val="MTDisplayEquation"/>
        <w:rPr>
          <w:rFonts w:ascii="Arial" w:hAnsi="Arial" w:cs="Arial"/>
        </w:rPr>
      </w:pPr>
      <w:r w:rsidRPr="00650A6F">
        <w:rPr>
          <w:rFonts w:ascii="Arial" w:hAnsi="Arial" w:cs="Arial"/>
        </w:rPr>
        <w:t>We find P</w:t>
      </w:r>
      <w:r w:rsidRPr="00650A6F">
        <w:rPr>
          <w:rFonts w:ascii="Arial" w:hAnsi="Arial" w:cs="Arial"/>
          <w:vertAlign w:val="subscript"/>
        </w:rPr>
        <w:t>MD</w:t>
      </w:r>
      <w:r w:rsidRPr="00650A6F">
        <w:rPr>
          <w:rFonts w:ascii="Arial" w:hAnsi="Arial" w:cs="Arial"/>
        </w:rPr>
        <w:t xml:space="preserve"> by integration:</w:t>
      </w:r>
    </w:p>
    <w:p w14:paraId="1D16B06A" w14:textId="77777777" w:rsidR="0014568A" w:rsidRPr="00650A6F" w:rsidRDefault="0014568A" w:rsidP="0014568A">
      <w:pPr>
        <w:rPr>
          <w:lang w:val="it-IT"/>
        </w:rPr>
      </w:pPr>
    </w:p>
    <w:p w14:paraId="0A7AA588" w14:textId="77777777" w:rsidR="0014568A" w:rsidRDefault="0014568A" w:rsidP="0014568A">
      <w:pPr>
        <w:pStyle w:val="MTDisplayEquation"/>
      </w:pPr>
      <w:r>
        <w:rPr>
          <w:position w:val="-32"/>
        </w:rPr>
        <w:tab/>
      </w:r>
      <w:r w:rsidRPr="00613823">
        <w:rPr>
          <w:position w:val="-32"/>
        </w:rPr>
        <w:object w:dxaOrig="1620" w:dyaOrig="740" w14:anchorId="5E3D98A3">
          <v:shape id="_x0000_i1067" type="#_x0000_t75" style="width:80.65pt;height:37.15pt" o:ole="">
            <v:imagedata r:id="rId108" o:title=""/>
          </v:shape>
          <o:OLEObject Type="Embed" ProgID="Equation.DSMT4" ShapeID="_x0000_i1067" DrawAspect="Content" ObjectID="_1506923511" r:id="rId109"/>
        </w:object>
      </w:r>
      <w:r>
        <w:rPr>
          <w:position w:val="-32"/>
        </w:rPr>
        <w:t xml:space="preserve">                                                     </w:t>
      </w:r>
      <w:r w:rsidRPr="005E5E11">
        <w:rPr>
          <w:sz w:val="26"/>
        </w:rPr>
        <w:t>(D4.20)</w:t>
      </w:r>
    </w:p>
    <w:p w14:paraId="1E2D0FC6" w14:textId="77777777" w:rsidR="0014568A" w:rsidRDefault="0014568A" w:rsidP="0014568A">
      <w:pPr>
        <w:rPr>
          <w:color w:val="000000" w:themeColor="text1"/>
          <w:lang w:val="it-IT"/>
        </w:rPr>
      </w:pPr>
    </w:p>
    <w:p w14:paraId="41C2EFB4" w14:textId="77777777" w:rsidR="0014568A" w:rsidRDefault="0014568A" w:rsidP="0014568A">
      <w:pPr>
        <w:rPr>
          <w:color w:val="000000" w:themeColor="text1"/>
          <w:lang w:val="it-IT"/>
        </w:rPr>
      </w:pPr>
      <w:r w:rsidRPr="00650A6F">
        <w:rPr>
          <w:color w:val="000000" w:themeColor="text1"/>
          <w:lang w:val="it-IT"/>
        </w:rPr>
        <w:t>Χ</w:t>
      </w:r>
      <w:r w:rsidRPr="00650A6F">
        <w:rPr>
          <w:color w:val="000000" w:themeColor="text1"/>
          <w:vertAlign w:val="superscript"/>
          <w:lang w:val="it-IT"/>
        </w:rPr>
        <w:t>2</w:t>
      </w:r>
      <w:r w:rsidRPr="00650A6F">
        <w:rPr>
          <w:color w:val="000000" w:themeColor="text1"/>
          <w:vertAlign w:val="subscript"/>
          <w:lang w:val="it-IT"/>
        </w:rPr>
        <w:t>(n,m)</w:t>
      </w:r>
      <w:r w:rsidRPr="00650A6F">
        <w:rPr>
          <w:color w:val="000000" w:themeColor="text1"/>
          <w:lang w:val="it-IT"/>
        </w:rPr>
        <w:t xml:space="preserve"> is the non-central Chi-Squared distribution with n degrees of freedom and non-centrality parameter m. Its integral is given as an infinite sum of regular Chi-Squared variables.</w:t>
      </w:r>
    </w:p>
    <w:p w14:paraId="6E729EE2" w14:textId="77777777" w:rsidR="0014568A" w:rsidRPr="00650A6F" w:rsidRDefault="0014568A" w:rsidP="0014568A">
      <w:pPr>
        <w:rPr>
          <w:color w:val="000000" w:themeColor="text1"/>
          <w:lang w:val="it-IT"/>
        </w:rPr>
      </w:pPr>
    </w:p>
    <w:p w14:paraId="3E4643C8" w14:textId="77777777" w:rsidR="0014568A" w:rsidRDefault="0014568A" w:rsidP="0014568A">
      <w:pPr>
        <w:pStyle w:val="MTDisplayEquation"/>
      </w:pPr>
      <w:r>
        <w:rPr>
          <w:position w:val="-32"/>
        </w:rPr>
        <w:tab/>
      </w:r>
      <w:r w:rsidRPr="00613823">
        <w:rPr>
          <w:position w:val="-32"/>
        </w:rPr>
        <w:object w:dxaOrig="2659" w:dyaOrig="800" w14:anchorId="7C158C17">
          <v:shape id="_x0000_i1068" type="#_x0000_t75" style="width:132pt;height:40.15pt" o:ole="">
            <v:imagedata r:id="rId110" o:title=""/>
          </v:shape>
          <o:OLEObject Type="Embed" ProgID="Equation.DSMT4" ShapeID="_x0000_i1068" DrawAspect="Content" ObjectID="_1506923512" r:id="rId111"/>
        </w:object>
      </w:r>
      <w:r>
        <w:rPr>
          <w:position w:val="-32"/>
        </w:rPr>
        <w:t xml:space="preserve">                                        </w:t>
      </w:r>
      <w:r w:rsidRPr="005E5E11">
        <w:rPr>
          <w:sz w:val="26"/>
        </w:rPr>
        <w:t>(D4.21)</w:t>
      </w:r>
    </w:p>
    <w:p w14:paraId="28A316EA" w14:textId="77777777" w:rsidR="0014568A" w:rsidRDefault="0014568A" w:rsidP="0014568A">
      <w:pPr>
        <w:rPr>
          <w:color w:val="000000" w:themeColor="text1"/>
          <w:lang w:val="it-IT"/>
        </w:rPr>
      </w:pPr>
    </w:p>
    <w:p w14:paraId="13B2DEE2" w14:textId="77777777" w:rsidR="0014568A" w:rsidRPr="00650A6F" w:rsidRDefault="0014568A" w:rsidP="0014568A">
      <w:pPr>
        <w:rPr>
          <w:color w:val="000000" w:themeColor="text1"/>
          <w:lang w:val="it-IT"/>
        </w:rPr>
      </w:pPr>
      <w:r w:rsidRPr="00650A6F">
        <w:rPr>
          <w:color w:val="000000" w:themeColor="text1"/>
          <w:lang w:val="it-IT"/>
        </w:rPr>
        <w:t xml:space="preserve">This can be approximated by summing over only the first </w:t>
      </w:r>
      <w:r>
        <w:rPr>
          <w:color w:val="000000" w:themeColor="text1"/>
          <w:lang w:val="it-IT"/>
        </w:rPr>
        <w:t>few dozen</w:t>
      </w:r>
      <w:r w:rsidRPr="00650A6F">
        <w:rPr>
          <w:color w:val="000000" w:themeColor="text1"/>
          <w:lang w:val="it-IT"/>
        </w:rPr>
        <w:t xml:space="preserve"> values of i, as the denominator factorial i makes sucessive terms in the sum </w:t>
      </w:r>
      <w:r>
        <w:rPr>
          <w:color w:val="000000" w:themeColor="text1"/>
          <w:lang w:val="it-IT"/>
        </w:rPr>
        <w:t>tend</w:t>
      </w:r>
      <w:r w:rsidRPr="00650A6F">
        <w:rPr>
          <w:color w:val="000000" w:themeColor="text1"/>
          <w:lang w:val="it-IT"/>
        </w:rPr>
        <w:t xml:space="preserve"> to zero very rapidly</w:t>
      </w:r>
      <w:r>
        <w:rPr>
          <w:color w:val="000000" w:themeColor="text1"/>
          <w:lang w:val="it-IT"/>
        </w:rPr>
        <w:t xml:space="preserve"> once i is greater than λ/2</w:t>
      </w:r>
      <w:r w:rsidRPr="00650A6F">
        <w:rPr>
          <w:color w:val="000000" w:themeColor="text1"/>
          <w:lang w:val="it-IT"/>
        </w:rPr>
        <w:t>. The chi-squared integral is gi</w:t>
      </w:r>
      <w:r>
        <w:rPr>
          <w:color w:val="000000" w:themeColor="text1"/>
          <w:lang w:val="it-IT"/>
        </w:rPr>
        <w:t>ven in terms of Gamma Functions and also rapidly approches zero as i increases.</w:t>
      </w:r>
    </w:p>
    <w:p w14:paraId="501D4FB4" w14:textId="77777777" w:rsidR="0014568A" w:rsidRDefault="0014568A" w:rsidP="0014568A">
      <w:pPr>
        <w:rPr>
          <w:sz w:val="22"/>
          <w:szCs w:val="22"/>
          <w:lang w:val="it-IT"/>
        </w:rPr>
      </w:pPr>
    </w:p>
    <w:p w14:paraId="0F8790CC" w14:textId="77777777" w:rsidR="0014568A" w:rsidRDefault="0014568A" w:rsidP="0014568A">
      <w:pPr>
        <w:pStyle w:val="MTDisplayEquation"/>
      </w:pPr>
      <w:r>
        <w:rPr>
          <w:position w:val="-32"/>
        </w:rPr>
        <w:tab/>
      </w:r>
      <w:r w:rsidRPr="00C43D6D">
        <w:rPr>
          <w:position w:val="-32"/>
        </w:rPr>
        <w:object w:dxaOrig="1760" w:dyaOrig="740" w14:anchorId="61AC3741">
          <v:shape id="_x0000_i1069" type="#_x0000_t75" style="width:88.15pt;height:37.15pt" o:ole="">
            <v:imagedata r:id="rId112" o:title=""/>
          </v:shape>
          <o:OLEObject Type="Embed" ProgID="Equation.DSMT4" ShapeID="_x0000_i1069" DrawAspect="Content" ObjectID="_1506923513" r:id="rId113"/>
        </w:object>
      </w:r>
      <w:r>
        <w:rPr>
          <w:position w:val="-32"/>
        </w:rPr>
        <w:t xml:space="preserve">                                                     </w:t>
      </w:r>
      <w:r w:rsidRPr="005E5E11">
        <w:rPr>
          <w:sz w:val="26"/>
        </w:rPr>
        <w:t>(D4.22)</w:t>
      </w:r>
    </w:p>
    <w:p w14:paraId="5ECAA4DE" w14:textId="77777777" w:rsidR="0014568A" w:rsidRDefault="0014568A" w:rsidP="0014568A">
      <w:pPr>
        <w:rPr>
          <w:color w:val="000000" w:themeColor="text1"/>
          <w:lang w:val="it-IT"/>
        </w:rPr>
      </w:pPr>
    </w:p>
    <w:p w14:paraId="1F23D2C9" w14:textId="77777777" w:rsidR="0014568A" w:rsidRPr="00650A6F" w:rsidRDefault="0014568A" w:rsidP="0014568A">
      <w:pPr>
        <w:rPr>
          <w:color w:val="000000" w:themeColor="text1"/>
          <w:lang w:val="it-IT"/>
        </w:rPr>
      </w:pPr>
      <w:r w:rsidRPr="00650A6F">
        <w:rPr>
          <w:color w:val="000000" w:themeColor="text1"/>
          <w:lang w:val="it-IT"/>
        </w:rPr>
        <w:t>Numerical methods exist for</w:t>
      </w:r>
      <w:r>
        <w:rPr>
          <w:color w:val="000000" w:themeColor="text1"/>
          <w:lang w:val="it-IT"/>
        </w:rPr>
        <w:t xml:space="preserve"> approximating</w:t>
      </w:r>
      <w:r w:rsidRPr="00650A6F">
        <w:rPr>
          <w:color w:val="000000" w:themeColor="text1"/>
          <w:lang w:val="it-IT"/>
        </w:rPr>
        <w:t xml:space="preserve"> complete and incomplete Gamma Functions.</w:t>
      </w:r>
      <w:r>
        <w:rPr>
          <w:color w:val="000000" w:themeColor="text1"/>
          <w:lang w:val="it-IT"/>
        </w:rPr>
        <w:t xml:space="preserve"> Alternatively pre-computed look-up tables of regular and non-central chi-squared integrals can be used.</w:t>
      </w:r>
    </w:p>
    <w:p w14:paraId="3C5A1F58" w14:textId="77777777" w:rsidR="0014568A" w:rsidRPr="00650A6F" w:rsidRDefault="0014568A" w:rsidP="0014568A">
      <w:pPr>
        <w:rPr>
          <w:color w:val="000000" w:themeColor="text1"/>
          <w:lang w:val="it-IT"/>
        </w:rPr>
      </w:pPr>
    </w:p>
    <w:p w14:paraId="687140E4" w14:textId="77777777" w:rsidR="0014568A" w:rsidRDefault="0014568A" w:rsidP="0014568A">
      <w:pPr>
        <w:jc w:val="both"/>
        <w:rPr>
          <w:color w:val="000000" w:themeColor="text1"/>
          <w:lang w:val="it-IT"/>
        </w:rPr>
      </w:pPr>
      <w:r w:rsidRPr="00650A6F">
        <w:rPr>
          <w:color w:val="000000" w:themeColor="text1"/>
          <w:lang w:val="it-IT"/>
        </w:rPr>
        <w:lastRenderedPageBreak/>
        <w:t xml:space="preserve">To calculate the probability of the </w:t>
      </w:r>
      <w:r w:rsidRPr="00C100B0">
        <w:rPr>
          <w:color w:val="000000" w:themeColor="text1"/>
          <w:lang w:val="it-IT"/>
        </w:rPr>
        <w:t xml:space="preserve">fault </w:t>
      </w:r>
      <m:oMath>
        <m:sSub>
          <m:sSubPr>
            <m:ctrlPr>
              <w:ins w:id="534" w:author="alang" w:date="2013-09-26T07:42:00Z">
                <w:rPr>
                  <w:rFonts w:ascii="Cambria Math" w:hAnsi="Cambria Math"/>
                  <w:i/>
                  <w:iCs/>
                  <w:color w:val="000000" w:themeColor="text1"/>
                  <w:lang w:val="it-IT"/>
                </w:rPr>
              </w:ins>
            </m:ctrlPr>
          </m:sSubPr>
          <m:e>
            <m:r>
              <w:rPr>
                <w:rFonts w:ascii="Cambria Math" w:hAnsi="Cambria Math"/>
                <w:color w:val="000000" w:themeColor="text1"/>
              </w:rPr>
              <m:t>y</m:t>
            </m:r>
          </m:e>
          <m:sub>
            <m:r>
              <w:rPr>
                <w:rFonts w:ascii="Cambria Math" w:hAnsi="Cambria Math"/>
                <w:color w:val="000000" w:themeColor="text1"/>
              </w:rPr>
              <m:t>lim</m:t>
            </m:r>
          </m:sub>
        </m:sSub>
      </m:oMath>
      <w:r w:rsidRPr="00650A6F">
        <w:t xml:space="preserve"> </w:t>
      </w:r>
      <w:r w:rsidRPr="00650A6F">
        <w:rPr>
          <w:color w:val="000000" w:themeColor="text1"/>
          <w:lang w:val="it-IT"/>
        </w:rPr>
        <w:t>occuring we need a model of PR error due to all possible sources of error, noise and interference. A working model for this assumes pseudo-ranging is a zero-mean Gaussian with standard-deviation equal to the RSS</w:t>
      </w:r>
      <w:r>
        <w:rPr>
          <w:color w:val="000000" w:themeColor="text1"/>
          <w:lang w:val="it-IT"/>
        </w:rPr>
        <w:t xml:space="preserve"> addition of variances due to: t</w:t>
      </w:r>
      <w:r w:rsidRPr="00650A6F">
        <w:rPr>
          <w:color w:val="000000" w:themeColor="text1"/>
          <w:lang w:val="it-IT"/>
        </w:rPr>
        <w:t xml:space="preserve">ransmitter </w:t>
      </w:r>
      <w:r>
        <w:rPr>
          <w:color w:val="000000" w:themeColor="text1"/>
          <w:lang w:val="it-IT"/>
        </w:rPr>
        <w:t>jitter, carrier-phase noise; ASF measurement e</w:t>
      </w:r>
      <w:r w:rsidRPr="00650A6F">
        <w:rPr>
          <w:color w:val="000000" w:themeColor="text1"/>
          <w:lang w:val="it-IT"/>
        </w:rPr>
        <w:t>rror; DLoran correction error; CRI / CWI noise; un-mitigated CRI / CWI bias and other sources of error.</w:t>
      </w:r>
    </w:p>
    <w:p w14:paraId="5BD3676F" w14:textId="77777777" w:rsidR="0014568A" w:rsidRPr="00650A6F" w:rsidRDefault="0014568A" w:rsidP="0014568A">
      <w:pPr>
        <w:rPr>
          <w:color w:val="000000" w:themeColor="text1"/>
          <w:lang w:val="it-IT"/>
        </w:rPr>
      </w:pPr>
    </w:p>
    <w:p w14:paraId="5833E9C9" w14:textId="77777777" w:rsidR="0014568A" w:rsidRDefault="0014568A" w:rsidP="0014568A">
      <w:pPr>
        <w:rPr>
          <w:color w:val="000000" w:themeColor="text1"/>
          <w:lang w:val="it-IT"/>
        </w:rPr>
      </w:pPr>
      <w:r w:rsidRPr="00650A6F">
        <w:rPr>
          <w:color w:val="000000" w:themeColor="text1"/>
          <w:lang w:val="it-IT"/>
        </w:rPr>
        <w:t>We define the PR-variance as:</w:t>
      </w:r>
    </w:p>
    <w:p w14:paraId="5A9CA367" w14:textId="77777777" w:rsidR="0014568A" w:rsidRPr="00650A6F" w:rsidRDefault="0014568A" w:rsidP="0014568A">
      <w:pPr>
        <w:rPr>
          <w:color w:val="000000" w:themeColor="text1"/>
          <w:lang w:val="it-IT"/>
        </w:rPr>
      </w:pPr>
    </w:p>
    <w:p w14:paraId="46358906" w14:textId="77777777" w:rsidR="0014568A" w:rsidRDefault="0014568A" w:rsidP="0014568A">
      <w:pPr>
        <w:pStyle w:val="MTDisplayEquation"/>
      </w:pPr>
      <w:r>
        <w:rPr>
          <w:position w:val="-24"/>
        </w:rPr>
        <w:tab/>
      </w:r>
      <w:r w:rsidRPr="009D2C97">
        <w:rPr>
          <w:position w:val="-24"/>
        </w:rPr>
        <w:object w:dxaOrig="1460" w:dyaOrig="660" w14:anchorId="26D09DD8">
          <v:shape id="_x0000_i1070" type="#_x0000_t75" style="width:73.15pt;height:31.9pt" o:ole="">
            <v:imagedata r:id="rId114" o:title=""/>
          </v:shape>
          <o:OLEObject Type="Embed" ProgID="Equation.DSMT4" ShapeID="_x0000_i1070" DrawAspect="Content" ObjectID="_1506923514" r:id="rId115"/>
        </w:object>
      </w:r>
      <w:r>
        <w:rPr>
          <w:position w:val="-24"/>
        </w:rPr>
        <w:t xml:space="preserve">                                                          </w:t>
      </w:r>
      <w:r w:rsidRPr="005E5E11">
        <w:rPr>
          <w:sz w:val="26"/>
        </w:rPr>
        <w:t>(D4.23)</w:t>
      </w:r>
    </w:p>
    <w:p w14:paraId="0ED68685" w14:textId="77777777" w:rsidR="0014568A" w:rsidRPr="003D41B4" w:rsidRDefault="0014568A" w:rsidP="0014568A">
      <w:pPr>
        <w:rPr>
          <w:lang w:val="it-IT"/>
        </w:rPr>
      </w:pPr>
    </w:p>
    <w:p w14:paraId="56F35FE7" w14:textId="77777777" w:rsidR="0014568A" w:rsidRDefault="0014568A" w:rsidP="0014568A">
      <w:pPr>
        <w:pStyle w:val="MTDisplayEquation"/>
      </w:pPr>
      <w:r>
        <w:rPr>
          <w:position w:val="-14"/>
        </w:rPr>
        <w:tab/>
      </w:r>
      <w:r w:rsidRPr="009D2C97">
        <w:rPr>
          <w:position w:val="-14"/>
        </w:rPr>
        <w:object w:dxaOrig="1359" w:dyaOrig="440" w14:anchorId="2C442A28">
          <v:shape id="_x0000_i1071" type="#_x0000_t75" style="width:67.5pt;height:21.75pt" o:ole="">
            <v:imagedata r:id="rId116" o:title=""/>
          </v:shape>
          <o:OLEObject Type="Embed" ProgID="Equation.DSMT4" ShapeID="_x0000_i1071" DrawAspect="Content" ObjectID="_1506923515" r:id="rId117"/>
        </w:object>
      </w:r>
      <w:r>
        <w:rPr>
          <w:position w:val="-14"/>
        </w:rPr>
        <w:t xml:space="preserve">                                                            </w:t>
      </w:r>
      <w:r w:rsidRPr="005E5E11">
        <w:rPr>
          <w:sz w:val="26"/>
        </w:rPr>
        <w:t>(D4.24)</w:t>
      </w:r>
    </w:p>
    <w:p w14:paraId="51B2F49D" w14:textId="77777777" w:rsidR="0014568A" w:rsidRPr="003D41B4" w:rsidRDefault="0014568A" w:rsidP="0014568A">
      <w:pPr>
        <w:rPr>
          <w:lang w:val="it-IT"/>
        </w:rPr>
      </w:pPr>
    </w:p>
    <w:p w14:paraId="595F00C0" w14:textId="77777777" w:rsidR="0014568A" w:rsidRDefault="0014568A" w:rsidP="0014568A">
      <w:pPr>
        <w:pStyle w:val="MTDisplayEquation"/>
      </w:pPr>
      <w:r>
        <w:rPr>
          <w:position w:val="-12"/>
        </w:rPr>
        <w:tab/>
      </w:r>
      <w:r w:rsidRPr="009D2C97">
        <w:rPr>
          <w:position w:val="-12"/>
        </w:rPr>
        <w:object w:dxaOrig="1540" w:dyaOrig="380" w14:anchorId="4E120D55">
          <v:shape id="_x0000_i1072" type="#_x0000_t75" style="width:76.5pt;height:19.5pt" o:ole="">
            <v:imagedata r:id="rId118" o:title=""/>
          </v:shape>
          <o:OLEObject Type="Embed" ProgID="Equation.DSMT4" ShapeID="_x0000_i1072" DrawAspect="Content" ObjectID="_1506923516" r:id="rId119"/>
        </w:object>
      </w:r>
      <w:r>
        <w:rPr>
          <w:position w:val="-12"/>
        </w:rPr>
        <w:t xml:space="preserve">                                                         </w:t>
      </w:r>
      <w:r w:rsidRPr="005E5E11">
        <w:rPr>
          <w:sz w:val="26"/>
        </w:rPr>
        <w:t>(D4.25)</w:t>
      </w:r>
    </w:p>
    <w:p w14:paraId="2CACBE29" w14:textId="77777777" w:rsidR="0014568A" w:rsidRPr="003D41B4" w:rsidRDefault="0014568A" w:rsidP="0014568A">
      <w:pPr>
        <w:rPr>
          <w:lang w:val="it-IT"/>
        </w:rPr>
      </w:pPr>
    </w:p>
    <w:p w14:paraId="7A0800C2" w14:textId="77777777" w:rsidR="0014568A" w:rsidRDefault="0014568A" w:rsidP="0014568A">
      <w:pPr>
        <w:pStyle w:val="MTDisplayEquation"/>
      </w:pPr>
      <w:r>
        <w:rPr>
          <w:position w:val="-14"/>
        </w:rPr>
        <w:tab/>
      </w:r>
      <w:r w:rsidRPr="009D2C97">
        <w:rPr>
          <w:position w:val="-14"/>
        </w:rPr>
        <w:object w:dxaOrig="1480" w:dyaOrig="440" w14:anchorId="259656B0">
          <v:shape id="_x0000_i1073" type="#_x0000_t75" style="width:73.15pt;height:21.75pt" o:ole="">
            <v:imagedata r:id="rId120" o:title=""/>
          </v:shape>
          <o:OLEObject Type="Embed" ProgID="Equation.DSMT4" ShapeID="_x0000_i1073" DrawAspect="Content" ObjectID="_1506923517" r:id="rId121"/>
        </w:object>
      </w:r>
      <w:r>
        <w:rPr>
          <w:position w:val="-14"/>
        </w:rPr>
        <w:t xml:space="preserve">                                                          </w:t>
      </w:r>
      <w:r w:rsidRPr="005E5E11">
        <w:rPr>
          <w:sz w:val="26"/>
        </w:rPr>
        <w:t>(D4.26)</w:t>
      </w:r>
    </w:p>
    <w:p w14:paraId="201218D3" w14:textId="77777777" w:rsidR="0014568A" w:rsidRPr="003D41B4" w:rsidRDefault="0014568A" w:rsidP="0014568A">
      <w:pPr>
        <w:rPr>
          <w:lang w:val="it-IT"/>
        </w:rPr>
      </w:pPr>
    </w:p>
    <w:p w14:paraId="714F245A" w14:textId="77777777" w:rsidR="0014568A" w:rsidRDefault="0014568A" w:rsidP="0014568A">
      <w:pPr>
        <w:pStyle w:val="MTDisplayEquation"/>
      </w:pPr>
      <w:r>
        <w:rPr>
          <w:position w:val="-14"/>
        </w:rPr>
        <w:tab/>
      </w:r>
      <w:r w:rsidRPr="009D2C97">
        <w:rPr>
          <w:position w:val="-14"/>
        </w:rPr>
        <w:object w:dxaOrig="3000" w:dyaOrig="400" w14:anchorId="13886B7E">
          <v:shape id="_x0000_i1074" type="#_x0000_t75" style="width:150.4pt;height:20.65pt" o:ole="">
            <v:imagedata r:id="rId122" o:title=""/>
          </v:shape>
          <o:OLEObject Type="Embed" ProgID="Equation.DSMT4" ShapeID="_x0000_i1074" DrawAspect="Content" ObjectID="_1506923518" r:id="rId123"/>
        </w:object>
      </w:r>
      <w:r>
        <w:rPr>
          <w:position w:val="-14"/>
        </w:rPr>
        <w:t xml:space="preserve">                                 </w:t>
      </w:r>
      <w:r w:rsidRPr="005E5E11">
        <w:rPr>
          <w:sz w:val="26"/>
        </w:rPr>
        <w:t>(D4.27)</w:t>
      </w:r>
    </w:p>
    <w:p w14:paraId="04327866" w14:textId="77777777" w:rsidR="0014568A" w:rsidRDefault="0014568A" w:rsidP="0014568A">
      <w:pPr>
        <w:rPr>
          <w:sz w:val="22"/>
          <w:szCs w:val="22"/>
          <w:lang w:val="it-IT"/>
        </w:rPr>
      </w:pPr>
    </w:p>
    <w:p w14:paraId="1F41A385" w14:textId="77777777" w:rsidR="0014568A" w:rsidRPr="00650A6F" w:rsidRDefault="0014568A" w:rsidP="0014568A">
      <w:pPr>
        <w:rPr>
          <w:color w:val="000000" w:themeColor="text1"/>
          <w:lang w:val="it-IT"/>
        </w:rPr>
      </w:pPr>
      <w:r w:rsidRPr="00650A6F">
        <w:rPr>
          <w:color w:val="000000" w:themeColor="text1"/>
          <w:lang w:val="it-IT"/>
        </w:rPr>
        <w:t>A working model of P</w:t>
      </w:r>
      <w:r w:rsidRPr="00650A6F">
        <w:rPr>
          <w:color w:val="000000" w:themeColor="text1"/>
          <w:vertAlign w:val="subscript"/>
          <w:lang w:val="it-IT"/>
        </w:rPr>
        <w:t>err</w:t>
      </w:r>
      <w:r w:rsidRPr="00650A6F">
        <w:rPr>
          <w:color w:val="000000" w:themeColor="text1"/>
          <w:lang w:val="it-IT"/>
        </w:rPr>
        <w:t xml:space="preserve"> is:</w:t>
      </w:r>
    </w:p>
    <w:p w14:paraId="342ADD37" w14:textId="77777777" w:rsidR="0014568A" w:rsidRDefault="0014568A" w:rsidP="0014568A">
      <w:pPr>
        <w:pStyle w:val="MTDisplayEquation"/>
      </w:pPr>
      <w:r>
        <w:rPr>
          <w:position w:val="-32"/>
        </w:rPr>
        <w:tab/>
      </w:r>
      <w:r w:rsidRPr="00E8088C">
        <w:rPr>
          <w:position w:val="-32"/>
        </w:rPr>
        <w:object w:dxaOrig="2860" w:dyaOrig="740" w14:anchorId="7390742C">
          <v:shape id="_x0000_i1075" type="#_x0000_t75" style="width:142.9pt;height:37.15pt" o:ole="">
            <v:imagedata r:id="rId124" o:title=""/>
          </v:shape>
          <o:OLEObject Type="Embed" ProgID="Equation.DSMT4" ShapeID="_x0000_i1075" DrawAspect="Content" ObjectID="_1506923519" r:id="rId125"/>
        </w:object>
      </w:r>
      <w:r>
        <w:rPr>
          <w:position w:val="-32"/>
        </w:rPr>
        <w:t xml:space="preserve">                                     </w:t>
      </w:r>
      <w:r w:rsidRPr="005E5E11">
        <w:rPr>
          <w:sz w:val="26"/>
        </w:rPr>
        <w:t>(D4.28)</w:t>
      </w:r>
    </w:p>
    <w:p w14:paraId="6B754DC9" w14:textId="77777777" w:rsidR="0014568A" w:rsidRDefault="0014568A" w:rsidP="0014568A">
      <w:pPr>
        <w:rPr>
          <w:color w:val="000000" w:themeColor="text1"/>
          <w:lang w:val="it-IT"/>
        </w:rPr>
      </w:pPr>
    </w:p>
    <w:p w14:paraId="0E360AD0" w14:textId="77777777" w:rsidR="0014568A" w:rsidRPr="00F350C7" w:rsidRDefault="0014568A" w:rsidP="0014568A">
      <w:pPr>
        <w:jc w:val="both"/>
        <w:rPr>
          <w:color w:val="000000" w:themeColor="text1"/>
          <w:lang w:val="it-IT"/>
        </w:rPr>
      </w:pPr>
      <w:r w:rsidRPr="00650A6F">
        <w:rPr>
          <w:color w:val="000000" w:themeColor="text1"/>
          <w:lang w:val="it-IT"/>
        </w:rPr>
        <w:t xml:space="preserve">N(s) is a normal-distribution (Gaussian) with standard-deviation </w:t>
      </w:r>
      <w:r>
        <w:rPr>
          <w:color w:val="000000" w:themeColor="text1"/>
          <w:lang w:val="it-IT"/>
        </w:rPr>
        <w:t>σ</w:t>
      </w:r>
      <w:r w:rsidRPr="00265A9D">
        <w:rPr>
          <w:color w:val="000000" w:themeColor="text1"/>
          <w:vertAlign w:val="subscript"/>
          <w:lang w:val="it-IT"/>
        </w:rPr>
        <w:t>PR</w:t>
      </w:r>
      <w:r w:rsidRPr="00650A6F">
        <w:rPr>
          <w:color w:val="000000" w:themeColor="text1"/>
          <w:lang w:val="it-IT"/>
        </w:rPr>
        <w:t>. The correction factor 0.999</w:t>
      </w:r>
      <w:r>
        <w:rPr>
          <w:color w:val="000000" w:themeColor="text1"/>
          <w:lang w:val="it-IT"/>
        </w:rPr>
        <w:t>9</w:t>
      </w:r>
      <w:r w:rsidRPr="00650A6F">
        <w:rPr>
          <w:color w:val="000000" w:themeColor="text1"/>
          <w:lang w:val="it-IT"/>
        </w:rPr>
        <w:t xml:space="preserve"> accounts for the observed issue that a Gaussian PDF fails to bound true eLoran pseudo-ranging beyond </w:t>
      </w:r>
      <w:r>
        <w:rPr>
          <w:color w:val="000000" w:themeColor="text1"/>
          <w:lang w:val="it-IT"/>
        </w:rPr>
        <w:t xml:space="preserve">four-nines, so we make to conservative assumption that </w:t>
      </w:r>
      <w:r w:rsidRPr="00F350C7">
        <w:rPr>
          <w:i/>
          <w:color w:val="000000" w:themeColor="text1"/>
          <w:lang w:val="it-IT"/>
        </w:rPr>
        <w:t>any</w:t>
      </w:r>
      <w:r>
        <w:rPr>
          <w:i/>
          <w:color w:val="000000" w:themeColor="text1"/>
          <w:lang w:val="it-IT"/>
        </w:rPr>
        <w:t xml:space="preserve"> </w:t>
      </w:r>
      <w:r>
        <w:rPr>
          <w:color w:val="000000" w:themeColor="text1"/>
          <w:lang w:val="it-IT"/>
        </w:rPr>
        <w:t>level of error can occur with at least 0.01% probability.</w:t>
      </w:r>
    </w:p>
    <w:p w14:paraId="4A498B87" w14:textId="77777777" w:rsidR="0014568A" w:rsidRPr="00650A6F" w:rsidRDefault="0014568A" w:rsidP="0014568A">
      <w:pPr>
        <w:rPr>
          <w:color w:val="000000" w:themeColor="text1"/>
          <w:lang w:val="it-IT"/>
        </w:rPr>
      </w:pPr>
    </w:p>
    <w:p w14:paraId="027A9C34" w14:textId="77777777" w:rsidR="0014568A" w:rsidRDefault="0014568A" w:rsidP="0014568A">
      <w:pPr>
        <w:jc w:val="both"/>
        <w:rPr>
          <w:color w:val="000000" w:themeColor="text1"/>
          <w:lang w:val="it-IT"/>
        </w:rPr>
      </w:pPr>
      <w:r>
        <w:rPr>
          <w:color w:val="000000" w:themeColor="text1"/>
          <w:lang w:val="it-IT"/>
        </w:rPr>
        <w:t>The above process, e</w:t>
      </w:r>
      <w:r w:rsidRPr="00650A6F">
        <w:rPr>
          <w:color w:val="000000" w:themeColor="text1"/>
          <w:lang w:val="it-IT"/>
        </w:rPr>
        <w:t xml:space="preserve">quations </w:t>
      </w:r>
      <w:r>
        <w:rPr>
          <w:color w:val="000000" w:themeColor="text1"/>
          <w:lang w:val="it-IT"/>
        </w:rPr>
        <w:t xml:space="preserve">(D4.18) </w:t>
      </w:r>
      <w:r w:rsidRPr="00650A6F">
        <w:rPr>
          <w:color w:val="000000" w:themeColor="text1"/>
          <w:lang w:val="it-IT"/>
        </w:rPr>
        <w:t xml:space="preserve">through to </w:t>
      </w:r>
      <w:r>
        <w:rPr>
          <w:color w:val="000000" w:themeColor="text1"/>
          <w:lang w:val="it-IT"/>
        </w:rPr>
        <w:t>(D4.28)</w:t>
      </w:r>
      <w:r w:rsidRPr="00650A6F">
        <w:rPr>
          <w:color w:val="000000" w:themeColor="text1"/>
          <w:lang w:val="it-IT"/>
        </w:rPr>
        <w:t>, should establish P</w:t>
      </w:r>
      <w:r w:rsidRPr="00650A6F">
        <w:rPr>
          <w:color w:val="000000" w:themeColor="text1"/>
          <w:vertAlign w:val="subscript"/>
          <w:lang w:val="it-IT"/>
        </w:rPr>
        <w:t>MD</w:t>
      </w:r>
      <w:r w:rsidRPr="00650A6F">
        <w:rPr>
          <w:color w:val="000000" w:themeColor="text1"/>
          <w:lang w:val="it-IT"/>
        </w:rPr>
        <w:t xml:space="preserve"> and P</w:t>
      </w:r>
      <w:r w:rsidRPr="00650A6F">
        <w:rPr>
          <w:color w:val="000000" w:themeColor="text1"/>
          <w:vertAlign w:val="subscript"/>
          <w:lang w:val="it-IT"/>
        </w:rPr>
        <w:t>Err</w:t>
      </w:r>
      <w:r w:rsidRPr="00650A6F">
        <w:rPr>
          <w:color w:val="000000" w:themeColor="text1"/>
          <w:lang w:val="it-IT"/>
        </w:rPr>
        <w:t xml:space="preserve"> for the particular transmitter in question. This is repeated for each transmitter </w:t>
      </w:r>
      <w:r>
        <w:rPr>
          <w:color w:val="000000" w:themeColor="text1"/>
          <w:lang w:val="it-IT"/>
        </w:rPr>
        <w:t xml:space="preserve">used </w:t>
      </w:r>
      <w:r w:rsidRPr="00650A6F">
        <w:rPr>
          <w:color w:val="000000" w:themeColor="text1"/>
          <w:lang w:val="it-IT"/>
        </w:rPr>
        <w:t xml:space="preserve">in </w:t>
      </w:r>
      <w:r>
        <w:rPr>
          <w:color w:val="000000" w:themeColor="text1"/>
          <w:lang w:val="it-IT"/>
        </w:rPr>
        <w:t xml:space="preserve">the position </w:t>
      </w:r>
      <w:r w:rsidRPr="00650A6F">
        <w:rPr>
          <w:color w:val="000000" w:themeColor="text1"/>
          <w:lang w:val="it-IT"/>
        </w:rPr>
        <w:t>solution</w:t>
      </w:r>
      <w:r>
        <w:rPr>
          <w:color w:val="000000" w:themeColor="text1"/>
          <w:lang w:val="it-IT"/>
        </w:rPr>
        <w:t>. T</w:t>
      </w:r>
      <w:r w:rsidRPr="00650A6F">
        <w:rPr>
          <w:color w:val="000000" w:themeColor="text1"/>
          <w:lang w:val="it-IT"/>
        </w:rPr>
        <w:t>he Integrity of the WSSE check is given</w:t>
      </w:r>
      <w:r>
        <w:rPr>
          <w:color w:val="000000" w:themeColor="text1"/>
          <w:lang w:val="it-IT"/>
        </w:rPr>
        <w:t xml:space="preserve"> as one minus the probability that, </w:t>
      </w:r>
      <w:r w:rsidRPr="005C504F">
        <w:rPr>
          <w:i/>
          <w:color w:val="000000" w:themeColor="text1"/>
          <w:lang w:val="it-IT"/>
        </w:rPr>
        <w:t>any</w:t>
      </w:r>
      <w:r>
        <w:rPr>
          <w:color w:val="000000" w:themeColor="text1"/>
          <w:lang w:val="it-IT"/>
        </w:rPr>
        <w:t xml:space="preserve"> of </w:t>
      </w:r>
      <w:r w:rsidRPr="00650A6F">
        <w:rPr>
          <w:color w:val="000000" w:themeColor="text1"/>
          <w:lang w:val="it-IT"/>
        </w:rPr>
        <w:t>the</w:t>
      </w:r>
      <w:r>
        <w:rPr>
          <w:color w:val="000000" w:themeColor="text1"/>
          <w:lang w:val="it-IT"/>
        </w:rPr>
        <w:t>se errors occur and</w:t>
      </w:r>
      <w:r w:rsidRPr="00650A6F">
        <w:rPr>
          <w:color w:val="000000" w:themeColor="text1"/>
          <w:lang w:val="it-IT"/>
        </w:rPr>
        <w:t xml:space="preserve"> go undetected:</w:t>
      </w:r>
    </w:p>
    <w:p w14:paraId="34C7286B" w14:textId="77777777" w:rsidR="0014568A" w:rsidRPr="00650A6F" w:rsidRDefault="0014568A" w:rsidP="0014568A">
      <w:pPr>
        <w:jc w:val="both"/>
        <w:rPr>
          <w:color w:val="000000" w:themeColor="text1"/>
          <w:lang w:val="it-IT"/>
        </w:rPr>
      </w:pPr>
    </w:p>
    <w:p w14:paraId="57666D2F" w14:textId="77777777" w:rsidR="0014568A" w:rsidRDefault="0014568A" w:rsidP="0014568A">
      <w:pPr>
        <w:pStyle w:val="MTDisplayEquation"/>
      </w:pPr>
      <w:r>
        <w:rPr>
          <w:position w:val="-28"/>
        </w:rPr>
        <w:tab/>
      </w:r>
      <w:r w:rsidRPr="00C64315">
        <w:rPr>
          <w:position w:val="-28"/>
        </w:rPr>
        <w:object w:dxaOrig="2960" w:dyaOrig="680" w14:anchorId="07C5AD0E">
          <v:shape id="_x0000_i1076" type="#_x0000_t75" style="width:148.5pt;height:33.75pt" o:ole="">
            <v:imagedata r:id="rId126" o:title=""/>
          </v:shape>
          <o:OLEObject Type="Embed" ProgID="Equation.DSMT4" ShapeID="_x0000_i1076" DrawAspect="Content" ObjectID="_1506923520" r:id="rId127"/>
        </w:object>
      </w:r>
      <w:r>
        <w:rPr>
          <w:position w:val="-28"/>
        </w:rPr>
        <w:t xml:space="preserve">                                  </w:t>
      </w:r>
      <w:r w:rsidRPr="005E5E11">
        <w:rPr>
          <w:sz w:val="26"/>
        </w:rPr>
        <w:t>(D4.29)</w:t>
      </w:r>
    </w:p>
    <w:p w14:paraId="0F778C87" w14:textId="77777777" w:rsidR="0014568A" w:rsidRDefault="0014568A" w:rsidP="0014568A">
      <w:pPr>
        <w:rPr>
          <w:color w:val="000000" w:themeColor="text1"/>
          <w:lang w:val="it-IT"/>
        </w:rPr>
      </w:pPr>
    </w:p>
    <w:p w14:paraId="7856D275" w14:textId="77777777" w:rsidR="0014568A" w:rsidRDefault="0014568A" w:rsidP="0014568A">
      <w:pPr>
        <w:rPr>
          <w:color w:val="000000" w:themeColor="text1"/>
          <w:lang w:val="it-IT"/>
        </w:rPr>
      </w:pPr>
    </w:p>
    <w:p w14:paraId="35D4D448" w14:textId="77777777" w:rsidR="0014568A" w:rsidRPr="00650A6F" w:rsidRDefault="0014568A" w:rsidP="0014568A">
      <w:pPr>
        <w:rPr>
          <w:color w:val="000000" w:themeColor="text1"/>
          <w:lang w:val="it-IT"/>
        </w:rPr>
      </w:pPr>
      <w:r w:rsidRPr="00650A6F">
        <w:rPr>
          <w:color w:val="000000" w:themeColor="text1"/>
          <w:lang w:val="it-IT"/>
        </w:rPr>
        <w:t xml:space="preserve">If this is lower than the Integrity </w:t>
      </w:r>
      <w:r>
        <w:rPr>
          <w:color w:val="000000" w:themeColor="text1"/>
          <w:lang w:val="it-IT"/>
        </w:rPr>
        <w:t xml:space="preserve">Risk </w:t>
      </w:r>
      <w:r w:rsidRPr="00650A6F">
        <w:rPr>
          <w:color w:val="000000" w:themeColor="text1"/>
          <w:lang w:val="it-IT"/>
        </w:rPr>
        <w:t>Level, then Step 2 is ‘passed’ and the receiver moves on to Step 3:</w:t>
      </w:r>
    </w:p>
    <w:p w14:paraId="40E098B6" w14:textId="77777777" w:rsidR="0014568A" w:rsidRPr="00650A6F" w:rsidRDefault="0014568A" w:rsidP="0014568A">
      <w:pPr>
        <w:rPr>
          <w:color w:val="000000" w:themeColor="text1"/>
          <w:lang w:val="it-IT"/>
        </w:rPr>
      </w:pPr>
    </w:p>
    <w:p w14:paraId="034F4DB2" w14:textId="77777777" w:rsidR="0014568A" w:rsidRPr="00650A6F" w:rsidRDefault="0014568A" w:rsidP="0014568A">
      <w:pPr>
        <w:rPr>
          <w:b/>
          <w:color w:val="000000" w:themeColor="text1"/>
          <w:lang w:val="it-IT"/>
        </w:rPr>
      </w:pPr>
      <w:r w:rsidRPr="00650A6F">
        <w:rPr>
          <w:b/>
          <w:color w:val="000000" w:themeColor="text1"/>
          <w:lang w:val="it-IT"/>
        </w:rPr>
        <w:t>Step 3 – HPL Calculation</w:t>
      </w:r>
    </w:p>
    <w:p w14:paraId="14645565" w14:textId="77777777" w:rsidR="0014568A" w:rsidRPr="00650A6F" w:rsidRDefault="0014568A" w:rsidP="0014568A">
      <w:pPr>
        <w:rPr>
          <w:color w:val="000000" w:themeColor="text1"/>
          <w:lang w:val="it-IT"/>
        </w:rPr>
      </w:pPr>
    </w:p>
    <w:p w14:paraId="682CD237" w14:textId="77777777" w:rsidR="0014568A" w:rsidRPr="00650A6F" w:rsidRDefault="0014568A" w:rsidP="0014568A">
      <w:pPr>
        <w:jc w:val="both"/>
        <w:rPr>
          <w:color w:val="000000" w:themeColor="text1"/>
          <w:lang w:val="it-IT"/>
        </w:rPr>
      </w:pPr>
      <w:r w:rsidRPr="00650A6F">
        <w:rPr>
          <w:color w:val="000000" w:themeColor="text1"/>
          <w:lang w:val="it-IT"/>
        </w:rPr>
        <w:t xml:space="preserve">The HPL is found by propagating the pseudo-range variances given in </w:t>
      </w:r>
      <w:r>
        <w:rPr>
          <w:color w:val="000000" w:themeColor="text1"/>
          <w:lang w:val="it-IT"/>
        </w:rPr>
        <w:t>(D4.27)</w:t>
      </w:r>
      <w:r w:rsidRPr="00650A6F">
        <w:rPr>
          <w:color w:val="000000" w:themeColor="text1"/>
          <w:lang w:val="it-IT"/>
        </w:rPr>
        <w:t xml:space="preserve"> through the position solution. Recalling Equation </w:t>
      </w:r>
      <w:r>
        <w:rPr>
          <w:color w:val="000000" w:themeColor="text1"/>
          <w:lang w:val="it-IT"/>
        </w:rPr>
        <w:t>(D4.5)</w:t>
      </w:r>
      <w:r w:rsidRPr="00650A6F">
        <w:rPr>
          <w:color w:val="000000" w:themeColor="text1"/>
          <w:lang w:val="it-IT"/>
        </w:rPr>
        <w:t>, and the observation that the signal weighting should approximate the inverse of the pseudo-ranging covariance we derive the position-fixing covariance:</w:t>
      </w:r>
    </w:p>
    <w:p w14:paraId="1A89869D" w14:textId="77777777" w:rsidR="0014568A" w:rsidRDefault="0014568A" w:rsidP="0014568A">
      <w:pPr>
        <w:rPr>
          <w:sz w:val="22"/>
          <w:szCs w:val="22"/>
          <w:lang w:val="it-IT"/>
        </w:rPr>
      </w:pPr>
    </w:p>
    <w:p w14:paraId="28FDE777" w14:textId="77777777" w:rsidR="0014568A" w:rsidRDefault="0014568A" w:rsidP="0014568A">
      <w:pPr>
        <w:pStyle w:val="MTDisplayEquation"/>
      </w:pPr>
      <w:r>
        <w:rPr>
          <w:position w:val="-16"/>
        </w:rPr>
        <w:lastRenderedPageBreak/>
        <w:tab/>
      </w:r>
      <w:r w:rsidRPr="00C64315">
        <w:rPr>
          <w:position w:val="-16"/>
        </w:rPr>
        <w:object w:dxaOrig="1700" w:dyaOrig="480" w14:anchorId="458CA94F">
          <v:shape id="_x0000_i1077" type="#_x0000_t75" style="width:85.15pt;height:23.25pt" o:ole="">
            <v:imagedata r:id="rId128" o:title=""/>
          </v:shape>
          <o:OLEObject Type="Embed" ProgID="Equation.DSMT4" ShapeID="_x0000_i1077" DrawAspect="Content" ObjectID="_1506923521" r:id="rId129"/>
        </w:object>
      </w:r>
      <w:r>
        <w:rPr>
          <w:position w:val="-16"/>
        </w:rPr>
        <w:t xml:space="preserve">                                                     </w:t>
      </w:r>
      <w:r w:rsidRPr="005E5E11">
        <w:rPr>
          <w:sz w:val="26"/>
        </w:rPr>
        <w:t>(D4.30)</w:t>
      </w:r>
    </w:p>
    <w:p w14:paraId="2FA57D13" w14:textId="77777777" w:rsidR="0014568A" w:rsidRDefault="0014568A" w:rsidP="0014568A">
      <w:pPr>
        <w:rPr>
          <w:lang w:val="it-IT"/>
        </w:rPr>
      </w:pPr>
    </w:p>
    <w:p w14:paraId="7ABC0842" w14:textId="77777777" w:rsidR="0014568A" w:rsidRPr="00650A6F" w:rsidRDefault="0014568A" w:rsidP="0014568A">
      <w:pPr>
        <w:rPr>
          <w:color w:val="000000" w:themeColor="text1"/>
          <w:lang w:val="it-IT"/>
        </w:rPr>
      </w:pPr>
      <w:r w:rsidRPr="00650A6F">
        <w:rPr>
          <w:color w:val="000000" w:themeColor="text1"/>
          <w:lang w:val="it-IT"/>
        </w:rPr>
        <w:t>The HPL is given as a 3</w:t>
      </w:r>
      <w:r>
        <w:rPr>
          <w:color w:val="000000" w:themeColor="text1"/>
          <w:lang w:val="it-IT"/>
        </w:rPr>
        <w:t xml:space="preserve">.3931*DRMS bound derived from </w:t>
      </w:r>
      <m:oMath>
        <m:sSub>
          <m:sSubPr>
            <m:ctrlPr>
              <w:ins w:id="535" w:author="alang" w:date="2013-09-26T07:42:00Z">
                <w:rPr>
                  <w:rFonts w:ascii="Cambria Math" w:hAnsi="Cambria Math"/>
                  <w:i/>
                  <w:color w:val="000000" w:themeColor="text1"/>
                  <w:lang w:val="it-IT"/>
                </w:rPr>
              </w:ins>
            </m:ctrlPr>
          </m:sSubPr>
          <m:e>
            <m:r>
              <w:rPr>
                <w:rFonts w:ascii="Cambria Math" w:hAnsi="Cambria Math"/>
                <w:color w:val="000000" w:themeColor="text1"/>
                <w:lang w:val="it-IT"/>
              </w:rPr>
              <m:t>C</m:t>
            </m:r>
          </m:e>
          <m:sub>
            <m:r>
              <w:rPr>
                <w:rFonts w:ascii="Cambria Math" w:hAnsi="Cambria Math"/>
                <w:color w:val="000000" w:themeColor="text1"/>
                <w:lang w:val="it-IT"/>
              </w:rPr>
              <m:t>x</m:t>
            </m:r>
          </m:sub>
        </m:sSub>
      </m:oMath>
      <w:r w:rsidRPr="00650A6F">
        <w:rPr>
          <w:color w:val="000000" w:themeColor="text1"/>
          <w:lang w:val="it-IT"/>
        </w:rPr>
        <w:t>:</w:t>
      </w:r>
    </w:p>
    <w:p w14:paraId="1A95BB53" w14:textId="77777777" w:rsidR="0014568A" w:rsidRDefault="0014568A" w:rsidP="0014568A">
      <w:pPr>
        <w:rPr>
          <w:lang w:val="it-IT"/>
        </w:rPr>
      </w:pPr>
    </w:p>
    <w:p w14:paraId="7D400FA1" w14:textId="77777777" w:rsidR="0014568A" w:rsidRPr="002D5D77" w:rsidRDefault="0014568A" w:rsidP="0014568A">
      <w:pPr>
        <w:pStyle w:val="MTDisplayEquation"/>
      </w:pPr>
      <w:r>
        <w:rPr>
          <w:position w:val="-16"/>
        </w:rPr>
        <w:tab/>
      </w:r>
      <w:r w:rsidRPr="00C64315">
        <w:rPr>
          <w:position w:val="-16"/>
        </w:rPr>
        <w:object w:dxaOrig="3300" w:dyaOrig="460" w14:anchorId="40481085">
          <v:shape id="_x0000_i1078" type="#_x0000_t75" style="width:164.65pt;height:23.25pt" o:ole="">
            <v:imagedata r:id="rId130" o:title=""/>
          </v:shape>
          <o:OLEObject Type="Embed" ProgID="Equation.DSMT4" ShapeID="_x0000_i1078" DrawAspect="Content" ObjectID="_1506923522" r:id="rId131"/>
        </w:object>
      </w:r>
      <w:r>
        <w:rPr>
          <w:position w:val="-16"/>
        </w:rPr>
        <w:t xml:space="preserve">                             </w:t>
      </w:r>
      <w:r w:rsidRPr="005E5E11">
        <w:rPr>
          <w:sz w:val="26"/>
        </w:rPr>
        <w:t>(D4.31)</w:t>
      </w:r>
    </w:p>
    <w:p w14:paraId="1DA48156" w14:textId="77777777" w:rsidR="00CD49EB" w:rsidRDefault="00CD49EB">
      <w:pPr>
        <w:spacing w:before="0" w:after="0"/>
      </w:pPr>
      <w:r>
        <w:br w:type="page"/>
      </w:r>
    </w:p>
    <w:p w14:paraId="4B027ECF" w14:textId="77777777" w:rsidR="003F4757" w:rsidRPr="00CD49EB" w:rsidRDefault="00CD49EB" w:rsidP="00CD49EB">
      <w:pPr>
        <w:pStyle w:val="Heading1"/>
        <w:numPr>
          <w:ilvl w:val="0"/>
          <w:numId w:val="0"/>
        </w:numPr>
        <w:rPr>
          <w:iCs/>
          <w:lang w:val="it-IT"/>
        </w:rPr>
      </w:pPr>
      <w:bookmarkStart w:id="536" w:name="_Toc367957142"/>
      <w:r w:rsidRPr="00CD49EB">
        <w:rPr>
          <w:iCs/>
          <w:lang w:val="it-IT"/>
        </w:rPr>
        <w:lastRenderedPageBreak/>
        <w:t>A</w:t>
      </w:r>
      <w:r w:rsidR="00584AD3">
        <w:rPr>
          <w:iCs/>
          <w:lang w:val="it-IT"/>
        </w:rPr>
        <w:t>PPENDI</w:t>
      </w:r>
      <w:r w:rsidRPr="00CD49EB">
        <w:rPr>
          <w:iCs/>
          <w:lang w:val="it-IT"/>
        </w:rPr>
        <w:t>X D List of stations and GRI</w:t>
      </w:r>
      <w:bookmarkEnd w:id="536"/>
    </w:p>
    <w:p w14:paraId="39C79860" w14:textId="77777777" w:rsidR="00CD49EB" w:rsidRDefault="00CD49EB"/>
    <w:p w14:paraId="392D7829" w14:textId="77777777" w:rsidR="00CD49EB" w:rsidRDefault="00CD49EB">
      <w:r>
        <w:t>The following table lists the eLoran/Loran stations along with their GRI</w:t>
      </w:r>
    </w:p>
    <w:p w14:paraId="20679C35" w14:textId="77777777" w:rsidR="00CD49EB" w:rsidRDefault="00CD49EB"/>
    <w:p w14:paraId="41E05287" w14:textId="77777777" w:rsidR="00CD49EB" w:rsidRDefault="00CD49EB">
      <w:r>
        <w:t>XXX Table to be added XXX</w:t>
      </w:r>
    </w:p>
    <w:p w14:paraId="55CAE480" w14:textId="77777777" w:rsidR="0031438A" w:rsidRDefault="0031438A"/>
    <w:p w14:paraId="63ACEC12" w14:textId="77777777" w:rsidR="0031438A" w:rsidRDefault="0031438A"/>
    <w:p w14:paraId="7BE96C1E" w14:textId="77777777" w:rsidR="0031438A" w:rsidRDefault="0031438A">
      <w:pPr>
        <w:spacing w:before="0" w:after="0"/>
      </w:pPr>
      <w:r>
        <w:br w:type="page"/>
      </w:r>
    </w:p>
    <w:p w14:paraId="44E5A539" w14:textId="77777777" w:rsidR="0031438A" w:rsidRDefault="0031438A">
      <w:r>
        <w:lastRenderedPageBreak/>
        <w:t>APPENDIX E – Differental e-Loran modulation</w:t>
      </w:r>
    </w:p>
    <w:p w14:paraId="023CFC02" w14:textId="77777777" w:rsidR="00CD1867" w:rsidRDefault="00CD1867">
      <w:pPr>
        <w:rPr>
          <w:ins w:id="537" w:author="alang" w:date="2013-09-26T11:48:00Z"/>
        </w:rPr>
      </w:pPr>
    </w:p>
    <w:p w14:paraId="27F8015C" w14:textId="77777777" w:rsidR="00CD1867" w:rsidRDefault="00CD1867">
      <w:pPr>
        <w:spacing w:before="0" w:after="0"/>
        <w:rPr>
          <w:ins w:id="538" w:author="alang" w:date="2013-09-26T11:48:00Z"/>
        </w:rPr>
      </w:pPr>
      <w:ins w:id="539" w:author="alang" w:date="2013-09-26T11:48:00Z">
        <w:r>
          <w:br w:type="page"/>
        </w:r>
      </w:ins>
    </w:p>
    <w:p w14:paraId="39004BF5" w14:textId="789C871B" w:rsidR="0031438A" w:rsidRDefault="0031438A">
      <w:pPr>
        <w:rPr>
          <w:ins w:id="540" w:author="alang" w:date="2013-09-26T11:48:00Z"/>
        </w:rPr>
      </w:pPr>
      <w:r>
        <w:rPr>
          <w:noProof/>
          <w:lang w:val="en-IE" w:eastAsia="en-IE"/>
        </w:rPr>
        <w:lastRenderedPageBreak/>
        <w:drawing>
          <wp:inline distT="0" distB="0" distL="0" distR="0" wp14:anchorId="27AE8979" wp14:editId="6DDCA18C">
            <wp:extent cx="5281295" cy="750189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32">
                      <a:extLst>
                        <a:ext uri="{28A0092B-C50C-407E-A947-70E740481C1C}">
                          <a14:useLocalDpi xmlns:a14="http://schemas.microsoft.com/office/drawing/2010/main" val="0"/>
                        </a:ext>
                      </a:extLst>
                    </a:blip>
                    <a:srcRect/>
                    <a:stretch>
                      <a:fillRect/>
                    </a:stretch>
                  </pic:blipFill>
                  <pic:spPr bwMode="auto">
                    <a:xfrm>
                      <a:off x="0" y="0"/>
                      <a:ext cx="5281295" cy="7501890"/>
                    </a:xfrm>
                    <a:prstGeom prst="rect">
                      <a:avLst/>
                    </a:prstGeom>
                    <a:noFill/>
                    <a:ln>
                      <a:noFill/>
                    </a:ln>
                  </pic:spPr>
                </pic:pic>
              </a:graphicData>
            </a:graphic>
          </wp:inline>
        </w:drawing>
      </w:r>
    </w:p>
    <w:p w14:paraId="36533C4B" w14:textId="77777777" w:rsidR="00CD1867" w:rsidRDefault="00CD1867">
      <w:pPr>
        <w:rPr>
          <w:ins w:id="541" w:author="alang" w:date="2013-09-26T11:48:00Z"/>
        </w:rPr>
      </w:pPr>
    </w:p>
    <w:p w14:paraId="766A8FCA" w14:textId="77777777" w:rsidR="00CD1867" w:rsidRDefault="00CD1867">
      <w:pPr>
        <w:rPr>
          <w:ins w:id="542" w:author="alang" w:date="2013-09-26T11:48:00Z"/>
        </w:rPr>
      </w:pPr>
    </w:p>
    <w:p w14:paraId="49D816AF" w14:textId="00082E7D" w:rsidR="00CD1867" w:rsidRDefault="00CD1867">
      <w:pPr>
        <w:spacing w:before="0" w:after="0"/>
        <w:rPr>
          <w:ins w:id="543" w:author="alang" w:date="2013-09-26T11:48:00Z"/>
        </w:rPr>
      </w:pPr>
      <w:ins w:id="544" w:author="alang" w:date="2013-09-26T11:48:00Z">
        <w:r>
          <w:br w:type="page"/>
        </w:r>
      </w:ins>
    </w:p>
    <w:p w14:paraId="26C5AF1B" w14:textId="77777777" w:rsidR="00CD1867" w:rsidRDefault="00CD1867" w:rsidP="00CD1867">
      <w:pPr>
        <w:pStyle w:val="BodyText"/>
        <w:rPr>
          <w:ins w:id="545" w:author="alang" w:date="2013-09-26T11:48:00Z"/>
        </w:rPr>
      </w:pPr>
      <w:ins w:id="546" w:author="alang" w:date="2013-09-26T11:48:00Z">
        <w:r>
          <w:lastRenderedPageBreak/>
          <w:t>Time of Emission (TOE) of the eLoran signal from a station is defined as the start of the first pulse of a pulse group.</w:t>
        </w:r>
      </w:ins>
    </w:p>
    <w:p w14:paraId="08DB69E4" w14:textId="77777777" w:rsidR="00CD1867" w:rsidRDefault="00CD1867" w:rsidP="00CD1867">
      <w:pPr>
        <w:pStyle w:val="BodyText"/>
        <w:rPr>
          <w:ins w:id="547" w:author="alang" w:date="2013-09-26T11:48:00Z"/>
        </w:rPr>
      </w:pPr>
      <w:ins w:id="548" w:author="alang" w:date="2013-09-26T11:48:00Z">
        <w:r>
          <w:t>Emission Delay (</w:t>
        </w:r>
        <w:commentRangeStart w:id="549"/>
        <w:r>
          <w:t>ED</w:t>
        </w:r>
        <w:commentRangeEnd w:id="549"/>
        <w:r>
          <w:rPr>
            <w:rStyle w:val="CommentReference"/>
          </w:rPr>
          <w:commentReference w:id="549"/>
        </w:r>
        <w:r>
          <w:t>) is defined as the difference between the master station’s TOE and the secondary station’s TOE in the same Group Repetition Interval (GRI). The definition of ED implies that the standard deviation of ED is a measure of how well a secondary station is time synchronised.</w:t>
        </w:r>
      </w:ins>
    </w:p>
    <w:p w14:paraId="54EC14DA" w14:textId="77777777" w:rsidR="00CD1867" w:rsidRPr="00F92C80" w:rsidRDefault="00CD1867"/>
    <w:sectPr w:rsidR="00CD1867" w:rsidRPr="00F92C80" w:rsidSect="00032D66">
      <w:pgSz w:w="11907" w:h="16834" w:code="9"/>
      <w:pgMar w:top="1797" w:right="1440" w:bottom="1440" w:left="1440" w:header="851" w:footer="851" w:gutter="0"/>
      <w:cols w:space="720"/>
      <w:titlePg/>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8" w:author="Ivan Magni Carlsson" w:date="2015-09-17T10:31:00Z" w:initials="IMC">
    <w:p w14:paraId="0A666755" w14:textId="1C5BC372" w:rsidR="00FE1303" w:rsidRDefault="00FE1303">
      <w:pPr>
        <w:pStyle w:val="CommentText"/>
      </w:pPr>
      <w:r>
        <w:rPr>
          <w:rStyle w:val="CommentReference"/>
        </w:rPr>
        <w:annotationRef/>
      </w:r>
      <w:r>
        <w:t>Can we delete reference to this Resolution ?</w:t>
      </w:r>
    </w:p>
  </w:comment>
  <w:comment w:id="68" w:author="Ivan Magni Carlsson" w:date="2015-09-17T10:40:00Z" w:initials="IMC">
    <w:p w14:paraId="4DB2F8EC" w14:textId="4E5C4CD9" w:rsidR="004C409F" w:rsidRDefault="004C409F">
      <w:pPr>
        <w:pStyle w:val="CommentText"/>
      </w:pPr>
      <w:r>
        <w:rPr>
          <w:rStyle w:val="CommentReference"/>
        </w:rPr>
        <w:annotationRef/>
      </w:r>
      <w:r>
        <w:t>Can we delete reference to 915?</w:t>
      </w:r>
    </w:p>
  </w:comment>
  <w:comment w:id="110" w:author="Jiwon" w:date="2013-09-26T12:18:00Z" w:initials="J">
    <w:p w14:paraId="423056EF" w14:textId="3C763064" w:rsidR="001225C0" w:rsidRDefault="001225C0">
      <w:pPr>
        <w:pStyle w:val="CommentText"/>
      </w:pPr>
      <w:r>
        <w:rPr>
          <w:rStyle w:val="CommentReference"/>
        </w:rPr>
        <w:annotationRef/>
      </w:r>
      <w:r>
        <w:t xml:space="preserve">This number is not specified in IMO A.1046(27), but Appendix 2 of IMO A.915(22) has this number for GNSS.   </w:t>
      </w:r>
    </w:p>
    <w:p w14:paraId="708F171A" w14:textId="77777777" w:rsidR="001225C0" w:rsidRDefault="001225C0">
      <w:pPr>
        <w:pStyle w:val="CommentText"/>
      </w:pPr>
    </w:p>
    <w:p w14:paraId="1D2B2E0B" w14:textId="1C921AF0" w:rsidR="001225C0" w:rsidRDefault="001225C0">
      <w:pPr>
        <w:pStyle w:val="CommentText"/>
      </w:pPr>
      <w:r>
        <w:t>AG: this is related to the level of accuracy required, but is this right for eLoran?</w:t>
      </w:r>
    </w:p>
  </w:comment>
  <w:comment w:id="118" w:author="Jiwon" w:date="2013-09-26T12:18:00Z" w:initials="J">
    <w:p w14:paraId="3B58F281" w14:textId="0BD3BE18" w:rsidR="001225C0" w:rsidRDefault="001225C0">
      <w:pPr>
        <w:pStyle w:val="CommentText"/>
      </w:pPr>
      <w:r>
        <w:rPr>
          <w:rStyle w:val="CommentReference"/>
        </w:rPr>
        <w:annotationRef/>
      </w:r>
      <w:r>
        <w:t>eLoran?</w:t>
      </w:r>
    </w:p>
  </w:comment>
  <w:comment w:id="123" w:author="Jiwon" w:date="2013-09-26T12:18:00Z" w:initials="J">
    <w:p w14:paraId="5530630D" w14:textId="1EA51189" w:rsidR="001225C0" w:rsidRDefault="001225C0">
      <w:pPr>
        <w:pStyle w:val="CommentText"/>
      </w:pPr>
      <w:r>
        <w:rPr>
          <w:rStyle w:val="CommentReference"/>
        </w:rPr>
        <w:annotationRef/>
      </w:r>
      <w:r>
        <w:t>eLoran?</w:t>
      </w:r>
    </w:p>
  </w:comment>
  <w:comment w:id="125" w:author="Jiwon" w:date="2015-09-17T10:49:00Z" w:initials="J">
    <w:p w14:paraId="540B60AB" w14:textId="45FD12F3" w:rsidR="001225C0" w:rsidRDefault="001225C0">
      <w:pPr>
        <w:pStyle w:val="CommentText"/>
      </w:pPr>
      <w:r>
        <w:rPr>
          <w:rStyle w:val="CommentReference"/>
        </w:rPr>
        <w:annotationRef/>
      </w:r>
      <w:r>
        <w:t>‘standard zero crossing’ or ‘third positive zero crossing’ or ‘sixth zero crossing’ would be more precise.</w:t>
      </w:r>
      <w:r w:rsidR="004C409F">
        <w:t xml:space="preserve"> </w:t>
      </w:r>
    </w:p>
  </w:comment>
  <w:comment w:id="128" w:author="Jiwon" w:date="2013-09-26T12:18:00Z" w:initials="J">
    <w:p w14:paraId="3D9E6433" w14:textId="487AE814" w:rsidR="001225C0" w:rsidRDefault="001225C0">
      <w:pPr>
        <w:pStyle w:val="CommentText"/>
      </w:pPr>
      <w:r>
        <w:rPr>
          <w:rStyle w:val="CommentReference"/>
        </w:rPr>
        <w:annotationRef/>
      </w:r>
      <w:r>
        <w:t>eLoran?</w:t>
      </w:r>
    </w:p>
  </w:comment>
  <w:comment w:id="130" w:author="Jiwon" w:date="2013-09-26T12:18:00Z" w:initials="J">
    <w:p w14:paraId="75D0D5A4" w14:textId="10C640DB" w:rsidR="001225C0" w:rsidRDefault="001225C0">
      <w:pPr>
        <w:pStyle w:val="CommentText"/>
      </w:pPr>
      <w:r>
        <w:rPr>
          <w:rStyle w:val="CommentReference"/>
        </w:rPr>
        <w:annotationRef/>
      </w:r>
      <w:r>
        <w:t>Does the “latter parts” mean “after the standard zero crossing point” in order not to affect the navigation part of the signal?</w:t>
      </w:r>
      <w:r>
        <w:br/>
        <w:t>I think this would be necessary for backward compatibility with Loran-C receivers, but I’m not sure if this is absolutely required for the backward compatibility.</w:t>
      </w:r>
    </w:p>
  </w:comment>
  <w:comment w:id="138" w:author="Jiwon" w:date="2013-09-26T12:18:00Z" w:initials="J">
    <w:p w14:paraId="1EB6F050" w14:textId="66BBF21F" w:rsidR="001225C0" w:rsidRDefault="001225C0">
      <w:pPr>
        <w:pStyle w:val="CommentText"/>
      </w:pPr>
      <w:r>
        <w:rPr>
          <w:rStyle w:val="CommentReference"/>
        </w:rPr>
        <w:annotationRef/>
      </w:r>
      <w:r>
        <w:t xml:space="preserve">I think this subsection could be a part of the Section 3.2. </w:t>
      </w:r>
    </w:p>
  </w:comment>
  <w:comment w:id="146" w:author="Jiwon" w:date="2013-09-26T12:18:00Z" w:initials="J">
    <w:p w14:paraId="7797D680" w14:textId="52D6F0EB" w:rsidR="001225C0" w:rsidRDefault="001225C0">
      <w:pPr>
        <w:pStyle w:val="CommentText"/>
      </w:pPr>
      <w:r>
        <w:rPr>
          <w:rStyle w:val="CommentReference"/>
        </w:rPr>
        <w:annotationRef/>
      </w:r>
      <w:r>
        <w:t>Figure caption? May be good to indicate the standard zero crossing point in this figure. Fig. 3.2 of the RTCM eLoran document looks good for this purpose.</w:t>
      </w:r>
    </w:p>
  </w:comment>
  <w:comment w:id="148" w:author="alang" w:date="2013-09-26T12:18:00Z" w:initials="AG">
    <w:p w14:paraId="5D46707D" w14:textId="4514795B" w:rsidR="001225C0" w:rsidRDefault="001225C0">
      <w:pPr>
        <w:pStyle w:val="CommentText"/>
      </w:pPr>
      <w:r>
        <w:rPr>
          <w:rStyle w:val="CommentReference"/>
        </w:rPr>
        <w:annotationRef/>
      </w:r>
      <w:r>
        <w:t>How are leap seconds handled?  Is there a</w:t>
      </w:r>
      <w:r>
        <w:rPr>
          <w:vanish/>
        </w:rPr>
        <w:t>D</w:t>
      </w:r>
      <w:r>
        <w:t>coordinated eLoran system time somewhere?</w:t>
      </w:r>
      <w:r>
        <w:rPr>
          <w:vanish/>
        </w:rPr>
        <w:t>o we need to reference backwards compatability with Loran Cppropriate security aspects considered. nd provide ASF correction in</w:t>
      </w:r>
    </w:p>
  </w:comment>
  <w:comment w:id="153" w:author="Jiwon" w:date="2013-09-26T12:18:00Z" w:initials="J">
    <w:p w14:paraId="567DC745" w14:textId="1962B617" w:rsidR="001225C0" w:rsidRDefault="001225C0">
      <w:pPr>
        <w:pStyle w:val="CommentText"/>
      </w:pPr>
      <w:r>
        <w:rPr>
          <w:rStyle w:val="CommentReference"/>
        </w:rPr>
        <w:annotationRef/>
      </w:r>
      <w:r>
        <w:t>I don’t see a reason to define TOE and ED here. These terms are not used to explain ‘Time Synchronization’.</w:t>
      </w:r>
    </w:p>
  </w:comment>
  <w:comment w:id="154" w:author="Jiwon" w:date="2013-09-26T12:18:00Z" w:initials="J">
    <w:p w14:paraId="69701197" w14:textId="0B6ED00A" w:rsidR="001225C0" w:rsidRDefault="001225C0">
      <w:pPr>
        <w:pStyle w:val="CommentText"/>
      </w:pPr>
      <w:r>
        <w:rPr>
          <w:rStyle w:val="CommentReference"/>
        </w:rPr>
        <w:annotationRef/>
      </w:r>
      <w:r>
        <w:t>Exactly which document in the reference?</w:t>
      </w:r>
    </w:p>
  </w:comment>
  <w:comment w:id="156" w:author="Jiwon" w:date="2013-09-26T12:18:00Z" w:initials="J">
    <w:p w14:paraId="68DD3F73" w14:textId="1A5035AE" w:rsidR="001225C0" w:rsidRDefault="001225C0">
      <w:pPr>
        <w:pStyle w:val="CommentText"/>
      </w:pPr>
      <w:r>
        <w:rPr>
          <w:rStyle w:val="CommentReference"/>
        </w:rPr>
        <w:annotationRef/>
      </w:r>
      <w:r>
        <w:rPr>
          <w:rStyle w:val="CommentReference"/>
        </w:rPr>
        <w:t>I guess ‘e</w:t>
      </w:r>
      <w:r>
        <w:t>xponentially weighted moving average’ to be more descriptive.  AG to check with PW</w:t>
      </w:r>
    </w:p>
  </w:comment>
  <w:comment w:id="159" w:author="Jiwon" w:date="2013-09-26T12:18:00Z" w:initials="J">
    <w:p w14:paraId="122803CB" w14:textId="4BC9D856" w:rsidR="001225C0" w:rsidRDefault="001225C0">
      <w:pPr>
        <w:pStyle w:val="CommentText"/>
      </w:pPr>
      <w:r>
        <w:t>‘</w:t>
      </w:r>
      <w:r>
        <w:rPr>
          <w:rStyle w:val="CommentReference"/>
        </w:rPr>
        <w:annotationRef/>
      </w:r>
      <w:r>
        <w:t>and Approach’ singular would be better?</w:t>
      </w:r>
    </w:p>
    <w:p w14:paraId="2D51EEE2" w14:textId="77777777" w:rsidR="001225C0" w:rsidRDefault="001225C0">
      <w:pPr>
        <w:pStyle w:val="CommentText"/>
      </w:pPr>
    </w:p>
    <w:p w14:paraId="3B460FF8" w14:textId="27E11FF0" w:rsidR="001225C0" w:rsidRDefault="001225C0">
      <w:pPr>
        <w:pStyle w:val="CommentText"/>
      </w:pPr>
      <w:r>
        <w:t>AG – We could use the text as above in the table or just leave it as maritime receiver requirement?</w:t>
      </w:r>
    </w:p>
  </w:comment>
  <w:comment w:id="170" w:author="alang" w:date="2013-09-26T12:18:00Z" w:initials="AG">
    <w:p w14:paraId="15925338" w14:textId="45D0764D" w:rsidR="001225C0" w:rsidRDefault="001225C0">
      <w:pPr>
        <w:pStyle w:val="CommentText"/>
      </w:pPr>
      <w:r>
        <w:rPr>
          <w:rStyle w:val="CommentReference"/>
        </w:rPr>
        <w:annotationRef/>
      </w:r>
      <w:r>
        <w:t>Need to define the minimum message contents, and then what is optional.</w:t>
      </w:r>
    </w:p>
  </w:comment>
  <w:comment w:id="172" w:author="Jiwon" w:date="2013-09-26T12:18:00Z" w:initials="J">
    <w:p w14:paraId="197D31C9" w14:textId="54B61DA1" w:rsidR="001225C0" w:rsidRDefault="001225C0">
      <w:pPr>
        <w:pStyle w:val="CommentText"/>
      </w:pPr>
      <w:r>
        <w:rPr>
          <w:rStyle w:val="CommentReference"/>
        </w:rPr>
        <w:annotationRef/>
      </w:r>
      <w:r>
        <w:t>‘Leap second offsets between eLoran system time and UTC’ would be more descriptive as in the RTCM eLoran document.</w:t>
      </w:r>
    </w:p>
  </w:comment>
  <w:comment w:id="175" w:author="Jiwon" w:date="2013-09-26T12:18:00Z" w:initials="J">
    <w:p w14:paraId="3C823BDB" w14:textId="6D801CC3" w:rsidR="001225C0" w:rsidRDefault="001225C0">
      <w:pPr>
        <w:pStyle w:val="CommentText"/>
      </w:pPr>
      <w:r>
        <w:rPr>
          <w:rStyle w:val="CommentReference"/>
        </w:rPr>
        <w:annotationRef/>
      </w:r>
      <w:r>
        <w:t>ASF?</w:t>
      </w:r>
    </w:p>
  </w:comment>
  <w:comment w:id="195" w:author="alang" w:date="2013-09-26T12:18:00Z" w:initials="AG">
    <w:p w14:paraId="70F4A612" w14:textId="15092704" w:rsidR="001225C0" w:rsidRDefault="001225C0">
      <w:pPr>
        <w:pStyle w:val="CommentText"/>
      </w:pPr>
      <w:r>
        <w:rPr>
          <w:rStyle w:val="CommentReference"/>
        </w:rPr>
        <w:annotationRef/>
      </w:r>
      <w:r>
        <w:t>Ref to why ASF are needed and what they are.</w:t>
      </w:r>
    </w:p>
  </w:comment>
  <w:comment w:id="202" w:author="Jiwon" w:date="2013-09-26T12:18:00Z" w:initials="J">
    <w:p w14:paraId="34F18B15" w14:textId="7F1F6863" w:rsidR="001225C0" w:rsidRDefault="001225C0">
      <w:pPr>
        <w:pStyle w:val="CommentText"/>
      </w:pPr>
      <w:r>
        <w:rPr>
          <w:rStyle w:val="CommentReference"/>
        </w:rPr>
        <w:annotationRef/>
      </w:r>
      <w:r>
        <w:t>I’m curious of the answer for this question. I thought ASF survey is just one-time effort. Is my thought correct?</w:t>
      </w:r>
    </w:p>
    <w:p w14:paraId="316D3031" w14:textId="77777777" w:rsidR="001225C0" w:rsidRDefault="001225C0">
      <w:pPr>
        <w:pStyle w:val="CommentText"/>
      </w:pPr>
    </w:p>
    <w:p w14:paraId="44DEA6F6" w14:textId="16C73D9E" w:rsidR="001225C0" w:rsidRDefault="001225C0">
      <w:pPr>
        <w:pStyle w:val="CommentText"/>
      </w:pPr>
      <w:r>
        <w:t>AG: yes – this was a placeholder for me to note that when formatting the document.  That said, if ASF measurements are taken in an area which then doesn’t have a Dloran reference station, will they need checking after a set number of years?</w:t>
      </w:r>
    </w:p>
  </w:comment>
  <w:comment w:id="204" w:author="Jiwon" w:date="2013-09-26T12:18:00Z" w:initials="J">
    <w:p w14:paraId="6B477EF3" w14:textId="3A118226" w:rsidR="001225C0" w:rsidRDefault="001225C0">
      <w:pPr>
        <w:pStyle w:val="CommentText"/>
      </w:pPr>
      <w:r>
        <w:rPr>
          <w:rStyle w:val="CommentReference"/>
        </w:rPr>
        <w:annotationRef/>
      </w:r>
      <w:r>
        <w:t>‘Differential eLoran reference stations’ would be a better title.</w:t>
      </w:r>
    </w:p>
  </w:comment>
  <w:comment w:id="234" w:author="Jiwon" w:date="2013-09-26T12:18:00Z" w:initials="J">
    <w:p w14:paraId="1AE53D8B" w14:textId="34489C19" w:rsidR="001225C0" w:rsidRDefault="001225C0">
      <w:pPr>
        <w:pStyle w:val="CommentText"/>
      </w:pPr>
      <w:r>
        <w:rPr>
          <w:rStyle w:val="CommentReference"/>
        </w:rPr>
        <w:annotationRef/>
      </w:r>
      <w:r>
        <w:t>Is this ‘monitor site’ different from the ‘differential eLoran reference station’?</w:t>
      </w:r>
      <w:r>
        <w:br/>
        <w:t>The ‘monitor site’ may mean ‘integrity monitor’ but it is unclear to me.</w:t>
      </w:r>
    </w:p>
  </w:comment>
  <w:comment w:id="244" w:author="Jiwon" w:date="2013-09-26T12:18:00Z" w:initials="J">
    <w:p w14:paraId="7911E203" w14:textId="2C458A70" w:rsidR="001225C0" w:rsidRDefault="001225C0">
      <w:pPr>
        <w:pStyle w:val="CommentText"/>
      </w:pPr>
      <w:r>
        <w:rPr>
          <w:rStyle w:val="CommentReference"/>
        </w:rPr>
        <w:annotationRef/>
      </w:r>
      <w:r>
        <w:t>If this subsection tries to explain the reference stations and monitor sites, the title could be ‘Differential eLoran reference stations and integrity monitors’.</w:t>
      </w:r>
    </w:p>
  </w:comment>
  <w:comment w:id="300" w:author="Jiwon" w:date="2013-09-26T12:18:00Z" w:initials="J">
    <w:p w14:paraId="1D698CA1" w14:textId="44C60610" w:rsidR="001225C0" w:rsidRDefault="001225C0">
      <w:pPr>
        <w:pStyle w:val="CommentText"/>
      </w:pPr>
      <w:r>
        <w:rPr>
          <w:rStyle w:val="CommentReference"/>
        </w:rPr>
        <w:annotationRef/>
      </w:r>
      <w:r>
        <w:t>are</w:t>
      </w:r>
    </w:p>
  </w:comment>
  <w:comment w:id="303" w:author="Jiwon" w:date="2013-09-26T12:18:00Z" w:initials="J">
    <w:p w14:paraId="7BE36542" w14:textId="18C427CC" w:rsidR="001225C0" w:rsidRDefault="001225C0">
      <w:pPr>
        <w:pStyle w:val="CommentText"/>
      </w:pPr>
      <w:r>
        <w:rPr>
          <w:rStyle w:val="CommentReference"/>
        </w:rPr>
        <w:annotationRef/>
      </w:r>
      <w:r>
        <w:t>‘service provider’ for consistency with other parts of this document.</w:t>
      </w:r>
    </w:p>
  </w:comment>
  <w:comment w:id="304" w:author="Ivan Magni Carlsson" w:date="2015-09-17T10:55:00Z" w:initials="IMC">
    <w:p w14:paraId="16ABCEB7" w14:textId="4670061C" w:rsidR="00467348" w:rsidRDefault="00467348">
      <w:pPr>
        <w:pStyle w:val="CommentText"/>
      </w:pPr>
      <w:r>
        <w:rPr>
          <w:rStyle w:val="CommentReference"/>
        </w:rPr>
        <w:annotationRef/>
      </w:r>
      <w:r>
        <w:t>Agree</w:t>
      </w:r>
    </w:p>
  </w:comment>
  <w:comment w:id="314" w:author="Jiwon" w:date="2013-09-26T12:26:00Z" w:initials="J">
    <w:p w14:paraId="139A4FC4" w14:textId="77777777" w:rsidR="001225C0" w:rsidRDefault="001225C0" w:rsidP="00CF7F8C">
      <w:pPr>
        <w:pStyle w:val="CommentText"/>
      </w:pPr>
      <w:r>
        <w:rPr>
          <w:rStyle w:val="CommentReference"/>
        </w:rPr>
        <w:annotationRef/>
      </w:r>
      <w:r>
        <w:t>Is this ‘monitor site’ different from the ‘differential eLoran reference station’?</w:t>
      </w:r>
      <w:r>
        <w:br/>
        <w:t>The ‘monitor site’ may mean ‘integrity monitor’ but it is unclear to me.</w:t>
      </w:r>
    </w:p>
  </w:comment>
  <w:comment w:id="331" w:author="Jiwon" w:date="2013-09-26T12:18:00Z" w:initials="J">
    <w:p w14:paraId="014C172B" w14:textId="5EB17E47" w:rsidR="001225C0" w:rsidRDefault="001225C0">
      <w:pPr>
        <w:pStyle w:val="CommentText"/>
      </w:pPr>
      <w:r>
        <w:rPr>
          <w:rStyle w:val="CommentReference"/>
        </w:rPr>
        <w:annotationRef/>
      </w:r>
      <w:r>
        <w:rPr>
          <w:rStyle w:val="CommentReference"/>
        </w:rPr>
        <w:t xml:space="preserve">I guess ‘transmitting station’ </w:t>
      </w:r>
    </w:p>
  </w:comment>
  <w:comment w:id="332" w:author="Jiwon" w:date="2013-09-26T12:18:00Z" w:initials="J">
    <w:p w14:paraId="5A46619A" w14:textId="06594ED5" w:rsidR="001225C0" w:rsidRDefault="001225C0">
      <w:pPr>
        <w:pStyle w:val="CommentText"/>
      </w:pPr>
      <w:r>
        <w:rPr>
          <w:rStyle w:val="CommentReference"/>
        </w:rPr>
        <w:annotationRef/>
      </w:r>
      <w:r>
        <w:t>‘control centre’ would be better.</w:t>
      </w:r>
    </w:p>
  </w:comment>
  <w:comment w:id="333" w:author="Jiwon" w:date="2013-09-26T12:18:00Z" w:initials="J">
    <w:p w14:paraId="2B31E559" w14:textId="537E487B" w:rsidR="001225C0" w:rsidRDefault="001225C0">
      <w:pPr>
        <w:pStyle w:val="CommentText"/>
      </w:pPr>
      <w:r>
        <w:rPr>
          <w:rStyle w:val="CommentReference"/>
        </w:rPr>
        <w:annotationRef/>
      </w:r>
      <w:r>
        <w:t>Station? Differential station or integrity monitor?</w:t>
      </w:r>
    </w:p>
  </w:comment>
  <w:comment w:id="334" w:author="Jiwon" w:date="2013-09-26T12:18:00Z" w:initials="J">
    <w:p w14:paraId="09BEF441" w14:textId="69CEB783" w:rsidR="001225C0" w:rsidRDefault="001225C0">
      <w:pPr>
        <w:pStyle w:val="CommentText"/>
      </w:pPr>
      <w:r>
        <w:rPr>
          <w:rStyle w:val="CommentReference"/>
        </w:rPr>
        <w:annotationRef/>
      </w:r>
      <w:r>
        <w:rPr>
          <w:rStyle w:val="CommentReference"/>
        </w:rPr>
        <w:t>c</w:t>
      </w:r>
      <w:r>
        <w:t>ontrol centre</w:t>
      </w:r>
    </w:p>
  </w:comment>
  <w:comment w:id="336" w:author="Jiwon" w:date="2013-09-26T12:18:00Z" w:initials="J">
    <w:p w14:paraId="2EAF7FF6" w14:textId="524A0990" w:rsidR="001225C0" w:rsidRDefault="001225C0">
      <w:pPr>
        <w:pStyle w:val="CommentText"/>
      </w:pPr>
      <w:r>
        <w:rPr>
          <w:rStyle w:val="CommentReference"/>
        </w:rPr>
        <w:annotationRef/>
      </w:r>
      <w:r>
        <w:t>service providers</w:t>
      </w:r>
    </w:p>
  </w:comment>
  <w:comment w:id="337" w:author="Jiwon" w:date="2013-09-26T12:18:00Z" w:initials="J">
    <w:p w14:paraId="2D100635" w14:textId="2FC75FDD" w:rsidR="001225C0" w:rsidRDefault="001225C0">
      <w:pPr>
        <w:pStyle w:val="CommentText"/>
      </w:pPr>
      <w:r>
        <w:rPr>
          <w:rStyle w:val="CommentReference"/>
        </w:rPr>
        <w:annotationRef/>
      </w:r>
      <w:r>
        <w:t>The standard message types are not described in Section 1.</w:t>
      </w:r>
    </w:p>
  </w:comment>
  <w:comment w:id="338" w:author="Jiwon" w:date="2013-09-26T12:18:00Z" w:initials="J">
    <w:p w14:paraId="0EB56506" w14:textId="23B3583B" w:rsidR="001225C0" w:rsidRDefault="001225C0">
      <w:pPr>
        <w:pStyle w:val="CommentText"/>
      </w:pPr>
      <w:r>
        <w:rPr>
          <w:rStyle w:val="CommentReference"/>
        </w:rPr>
        <w:annotationRef/>
      </w:r>
      <w:r>
        <w:t>Title of this table? The presentation of this table could be improved.</w:t>
      </w:r>
    </w:p>
  </w:comment>
  <w:comment w:id="339" w:author="Jiwon" w:date="2013-09-26T12:18:00Z" w:initials="J">
    <w:p w14:paraId="641411B3" w14:textId="620B0265" w:rsidR="001225C0" w:rsidRDefault="001225C0">
      <w:pPr>
        <w:pStyle w:val="CommentText"/>
      </w:pPr>
      <w:r>
        <w:rPr>
          <w:rStyle w:val="CommentReference"/>
        </w:rPr>
        <w:annotationRef/>
      </w:r>
      <w:r>
        <w:t>Such document? What kind of document?</w:t>
      </w:r>
    </w:p>
  </w:comment>
  <w:comment w:id="340" w:author="Ivan Magni Carlsson" w:date="2015-09-17T11:02:00Z" w:initials="IMC">
    <w:p w14:paraId="52A74B2B" w14:textId="53B94E8E" w:rsidR="00467348" w:rsidRDefault="00467348">
      <w:pPr>
        <w:pStyle w:val="CommentText"/>
      </w:pPr>
      <w:r>
        <w:rPr>
          <w:rStyle w:val="CommentReference"/>
        </w:rPr>
        <w:annotationRef/>
      </w:r>
      <w:r>
        <w:t>This was a document intended to be signed by neighbour countries</w:t>
      </w:r>
      <w:r w:rsidR="00417E91">
        <w:t xml:space="preserve"> (administrations)</w:t>
      </w:r>
      <w:r>
        <w:t xml:space="preserve"> regarding </w:t>
      </w:r>
      <w:r w:rsidR="00417E91">
        <w:t xml:space="preserve">POC to </w:t>
      </w:r>
      <w:r>
        <w:t>notif</w:t>
      </w:r>
      <w:r w:rsidR="00417E91">
        <w:t>y</w:t>
      </w:r>
      <w:r>
        <w:t xml:space="preserve"> </w:t>
      </w:r>
      <w:r w:rsidR="00417E91">
        <w:t>in case of</w:t>
      </w:r>
      <w:r>
        <w:t xml:space="preserve"> signal outages  </w:t>
      </w:r>
      <w:r w:rsidR="00417E91">
        <w:t xml:space="preserve">(planned or nonplanned) </w:t>
      </w:r>
      <w:r>
        <w:t>etc.</w:t>
      </w:r>
    </w:p>
  </w:comment>
  <w:comment w:id="341" w:author="Jiwon" w:date="2013-09-26T12:18:00Z" w:initials="J">
    <w:p w14:paraId="5B67D16E" w14:textId="5E3211D2" w:rsidR="001225C0" w:rsidRDefault="001225C0">
      <w:pPr>
        <w:pStyle w:val="CommentText"/>
      </w:pPr>
      <w:r>
        <w:rPr>
          <w:rStyle w:val="CommentReference"/>
        </w:rPr>
        <w:annotationRef/>
      </w:r>
      <w:r>
        <w:rPr>
          <w:rStyle w:val="CommentReference"/>
        </w:rPr>
        <w:t>s</w:t>
      </w:r>
      <w:r>
        <w:t>ervice provider</w:t>
      </w:r>
    </w:p>
  </w:comment>
  <w:comment w:id="342" w:author="Jiwon" w:date="2013-09-26T12:18:00Z" w:initials="J">
    <w:p w14:paraId="41E295E8" w14:textId="3AC2798C" w:rsidR="001225C0" w:rsidRDefault="001225C0">
      <w:pPr>
        <w:pStyle w:val="CommentText"/>
      </w:pPr>
      <w:r>
        <w:rPr>
          <w:rStyle w:val="CommentReference"/>
        </w:rPr>
        <w:annotationRef/>
      </w:r>
      <w:r>
        <w:t>service provider</w:t>
      </w:r>
    </w:p>
  </w:comment>
  <w:comment w:id="343" w:author="Jiwon" w:date="2013-09-26T12:18:00Z" w:initials="J">
    <w:p w14:paraId="51BDBCE3" w14:textId="7445561C" w:rsidR="001225C0" w:rsidRDefault="001225C0">
      <w:pPr>
        <w:pStyle w:val="CommentText"/>
      </w:pPr>
      <w:r>
        <w:rPr>
          <w:rStyle w:val="CommentReference"/>
        </w:rPr>
        <w:annotationRef/>
      </w:r>
      <w:r>
        <w:t>service providers</w:t>
      </w:r>
    </w:p>
  </w:comment>
  <w:comment w:id="344" w:author="Jiwon" w:date="2013-09-26T12:18:00Z" w:initials="J">
    <w:p w14:paraId="23057193" w14:textId="751A265E" w:rsidR="001225C0" w:rsidRDefault="001225C0">
      <w:pPr>
        <w:pStyle w:val="CommentText"/>
      </w:pPr>
      <w:r>
        <w:rPr>
          <w:rStyle w:val="CommentReference"/>
        </w:rPr>
        <w:annotationRef/>
      </w:r>
      <w:r>
        <w:t>service provider</w:t>
      </w:r>
    </w:p>
  </w:comment>
  <w:comment w:id="355" w:author="Jiwon" w:date="2013-09-26T12:18:00Z" w:initials="J">
    <w:p w14:paraId="0B037A1D" w14:textId="6CCA1FBA" w:rsidR="001225C0" w:rsidRDefault="001225C0">
      <w:pPr>
        <w:pStyle w:val="CommentText"/>
      </w:pPr>
      <w:r>
        <w:rPr>
          <w:rStyle w:val="CommentReference"/>
        </w:rPr>
        <w:annotationRef/>
      </w:r>
      <w:r>
        <w:t>‘integrity’ is missing.</w:t>
      </w:r>
    </w:p>
  </w:comment>
  <w:comment w:id="356" w:author="Ivan Magni Carlsson" w:date="2015-09-17T11:03:00Z" w:initials="IMC">
    <w:p w14:paraId="0707885D" w14:textId="735945BE" w:rsidR="00417E91" w:rsidRDefault="00417E91">
      <w:pPr>
        <w:pStyle w:val="CommentText"/>
      </w:pPr>
      <w:r>
        <w:rPr>
          <w:rStyle w:val="CommentReference"/>
        </w:rPr>
        <w:annotationRef/>
      </w:r>
      <w:r>
        <w:t>Can we delete this reference?</w:t>
      </w:r>
    </w:p>
  </w:comment>
  <w:comment w:id="358" w:author="Jiwon" w:date="2013-09-26T12:18:00Z" w:initials="J">
    <w:p w14:paraId="1BEE1A0A" w14:textId="0C735FC7" w:rsidR="001225C0" w:rsidRDefault="001225C0">
      <w:pPr>
        <w:pStyle w:val="CommentText"/>
      </w:pPr>
      <w:r>
        <w:rPr>
          <w:rStyle w:val="CommentReference"/>
        </w:rPr>
        <w:annotationRef/>
      </w:r>
      <w:r>
        <w:br/>
        <w:t xml:space="preserve">ITU-R M.589-3 </w:t>
      </w:r>
      <w:r>
        <w:br/>
        <w:t>“</w:t>
      </w:r>
      <w:r w:rsidRPr="005159DD">
        <w:t>The S/N at the boundary of the coverage area is typically –10 dB.</w:t>
      </w:r>
      <w:r>
        <w:t>”</w:t>
      </w:r>
    </w:p>
  </w:comment>
  <w:comment w:id="361" w:author="Jiwon" w:date="2013-09-26T12:18:00Z" w:initials="J">
    <w:p w14:paraId="667F9340" w14:textId="47038AE2" w:rsidR="001225C0" w:rsidRDefault="001225C0">
      <w:pPr>
        <w:pStyle w:val="CommentText"/>
      </w:pPr>
      <w:r>
        <w:rPr>
          <w:rStyle w:val="CommentReference"/>
        </w:rPr>
        <w:annotationRef/>
      </w:r>
      <w:r>
        <w:t>‘frequency’ would be better.</w:t>
      </w:r>
    </w:p>
  </w:comment>
  <w:comment w:id="362" w:author="Jiwon" w:date="2013-09-26T12:18:00Z" w:initials="J">
    <w:p w14:paraId="0648E715" w14:textId="649D53CE" w:rsidR="001225C0" w:rsidRDefault="001225C0">
      <w:pPr>
        <w:pStyle w:val="CommentText"/>
      </w:pPr>
      <w:r>
        <w:rPr>
          <w:rStyle w:val="CommentReference"/>
        </w:rPr>
        <w:annotationRef/>
      </w:r>
      <w:r>
        <w:t>3 hour? Or 15 minute?</w:t>
      </w:r>
    </w:p>
  </w:comment>
  <w:comment w:id="363" w:author="Jiwon" w:date="2013-09-26T12:18:00Z" w:initials="J">
    <w:p w14:paraId="58254580" w14:textId="2D3ECE5A" w:rsidR="001225C0" w:rsidRDefault="001225C0">
      <w:pPr>
        <w:pStyle w:val="CommentText"/>
      </w:pPr>
      <w:r>
        <w:rPr>
          <w:rStyle w:val="CommentReference"/>
        </w:rPr>
        <w:annotationRef/>
      </w:r>
      <w:r>
        <w:t>Needs to be revised</w:t>
      </w:r>
    </w:p>
  </w:comment>
  <w:comment w:id="364" w:author="Jiwon" w:date="2013-09-26T12:18:00Z" w:initials="J">
    <w:p w14:paraId="6B06A538" w14:textId="42403FCF" w:rsidR="001225C0" w:rsidRDefault="001225C0">
      <w:pPr>
        <w:pStyle w:val="CommentText"/>
      </w:pPr>
      <w:r>
        <w:rPr>
          <w:rStyle w:val="CommentReference"/>
        </w:rPr>
        <w:annotationRef/>
      </w:r>
      <w:r>
        <w:t>Events? Or failures?</w:t>
      </w:r>
    </w:p>
  </w:comment>
  <w:comment w:id="365" w:author="Jiwon" w:date="2013-09-26T12:18:00Z" w:initials="J">
    <w:p w14:paraId="72394A08" w14:textId="32F7E486" w:rsidR="001225C0" w:rsidRDefault="001225C0">
      <w:pPr>
        <w:pStyle w:val="CommentText"/>
      </w:pPr>
      <w:r>
        <w:rPr>
          <w:rStyle w:val="CommentReference"/>
        </w:rPr>
        <w:annotationRef/>
      </w:r>
      <w:r>
        <w:t>Incomplete sentense</w:t>
      </w:r>
    </w:p>
  </w:comment>
  <w:comment w:id="366" w:author="Jiwon" w:date="2013-09-26T12:18:00Z" w:initials="J">
    <w:p w14:paraId="47664F72" w14:textId="70761981" w:rsidR="001225C0" w:rsidRDefault="001225C0">
      <w:pPr>
        <w:pStyle w:val="CommentText"/>
      </w:pPr>
      <w:r>
        <w:rPr>
          <w:rStyle w:val="CommentReference"/>
        </w:rPr>
        <w:annotationRef/>
      </w:r>
      <w:r>
        <w:t>3 hours? Or 15 minutes?</w:t>
      </w:r>
    </w:p>
  </w:comment>
  <w:comment w:id="367" w:author="Jiwon" w:date="2013-09-26T12:18:00Z" w:initials="J">
    <w:p w14:paraId="7DBD6591" w14:textId="060C6FBB" w:rsidR="001225C0" w:rsidRDefault="001225C0">
      <w:pPr>
        <w:pStyle w:val="CommentText"/>
      </w:pPr>
      <w:r>
        <w:rPr>
          <w:rStyle w:val="CommentReference"/>
        </w:rPr>
        <w:annotationRef/>
      </w:r>
      <w:r>
        <w:t xml:space="preserve">What is the purpose of this sentence? </w:t>
      </w:r>
    </w:p>
  </w:comment>
  <w:comment w:id="370" w:author="Jiwon" w:date="2013-09-26T12:18:00Z" w:initials="J">
    <w:p w14:paraId="767F44E9" w14:textId="5FACBC50" w:rsidR="001225C0" w:rsidRDefault="001225C0">
      <w:pPr>
        <w:pStyle w:val="CommentText"/>
      </w:pPr>
      <w:r>
        <w:rPr>
          <w:rStyle w:val="CommentReference"/>
        </w:rPr>
        <w:annotationRef/>
      </w:r>
      <w:r>
        <w:rPr>
          <w:rStyle w:val="CommentReference"/>
        </w:rPr>
        <w:t>‘d</w:t>
      </w:r>
      <w:r>
        <w:t xml:space="preserve">ifferential eLoran corrections are’ </w:t>
      </w:r>
    </w:p>
  </w:comment>
  <w:comment w:id="371" w:author="Jiwon" w:date="2013-09-26T12:18:00Z" w:initials="J">
    <w:p w14:paraId="00C13A22" w14:textId="73EAC6D2" w:rsidR="001225C0" w:rsidRDefault="001225C0">
      <w:pPr>
        <w:pStyle w:val="CommentText"/>
      </w:pPr>
      <w:r>
        <w:rPr>
          <w:rStyle w:val="CommentReference"/>
        </w:rPr>
        <w:annotationRef/>
      </w:r>
      <w:r>
        <w:t>20 m?  Or 10 m?</w:t>
      </w:r>
    </w:p>
  </w:comment>
  <w:comment w:id="372" w:author="Jiwon" w:date="2013-09-26T12:18:00Z" w:initials="J">
    <w:p w14:paraId="10DA6C1D" w14:textId="0463D082" w:rsidR="001225C0" w:rsidRDefault="001225C0">
      <w:pPr>
        <w:pStyle w:val="CommentText"/>
      </w:pPr>
      <w:r>
        <w:rPr>
          <w:rStyle w:val="CommentReference"/>
        </w:rPr>
        <w:annotationRef/>
      </w:r>
      <w:r>
        <w:t>‘alert limit’</w:t>
      </w:r>
    </w:p>
  </w:comment>
  <w:comment w:id="429" w:author="Jiwon" w:date="2013-09-26T12:18:00Z" w:initials="J">
    <w:p w14:paraId="02A5030C" w14:textId="3423B00A" w:rsidR="001225C0" w:rsidRDefault="001225C0">
      <w:pPr>
        <w:pStyle w:val="CommentText"/>
      </w:pPr>
      <w:r>
        <w:rPr>
          <w:rStyle w:val="CommentReference"/>
        </w:rPr>
        <w:annotationRef/>
      </w:r>
      <w:r>
        <w:t>I haven’t looked at the Appendices yet.</w:t>
      </w:r>
    </w:p>
  </w:comment>
  <w:comment w:id="432" w:author="Ivan Magni Carlsson" w:date="2015-09-17T11:06:00Z" w:initials="IMC">
    <w:p w14:paraId="306310CD" w14:textId="7EBB1090" w:rsidR="00417E91" w:rsidRDefault="00417E91">
      <w:pPr>
        <w:pStyle w:val="CommentText"/>
      </w:pPr>
      <w:r>
        <w:rPr>
          <w:rStyle w:val="CommentReference"/>
        </w:rPr>
        <w:annotationRef/>
      </w:r>
      <w:r>
        <w:t>Would it make sence to add this figure?</w:t>
      </w:r>
    </w:p>
  </w:comment>
  <w:comment w:id="483" w:author="Ivan Magni Carlsson" w:date="2015-09-17T11:09:00Z" w:initials="IMC">
    <w:p w14:paraId="6977675C" w14:textId="206FA3C7" w:rsidR="00417E91" w:rsidRDefault="00417E91">
      <w:pPr>
        <w:pStyle w:val="CommentText"/>
      </w:pPr>
      <w:r>
        <w:rPr>
          <w:rStyle w:val="CommentReference"/>
        </w:rPr>
        <w:annotationRef/>
      </w:r>
      <w:r>
        <w:t>Loran signals are also affected by Solar Flares. Especially in the Arctic region socalled PCA (Polar Cap Absorbtion) may affect the signal.</w:t>
      </w:r>
    </w:p>
  </w:comment>
  <w:comment w:id="549" w:author="Jiwon" w:date="2013-09-26T12:18:00Z" w:initials="J">
    <w:p w14:paraId="647A0374" w14:textId="77777777" w:rsidR="001225C0" w:rsidRDefault="001225C0" w:rsidP="00CD1867">
      <w:pPr>
        <w:pStyle w:val="CommentText"/>
      </w:pPr>
      <w:r>
        <w:rPr>
          <w:rStyle w:val="CommentReference"/>
        </w:rPr>
        <w:annotationRef/>
      </w:r>
      <w:r>
        <w:t>I don’t see a reason to define TOE and ED here. These terms are not used to explain ‘Time Synchronization’.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A666755" w15:done="0"/>
  <w15:commentEx w15:paraId="4DB2F8EC" w15:done="0"/>
  <w15:commentEx w15:paraId="1D2B2E0B" w15:done="0"/>
  <w15:commentEx w15:paraId="3B58F281" w15:done="0"/>
  <w15:commentEx w15:paraId="5530630D" w15:done="0"/>
  <w15:commentEx w15:paraId="540B60AB" w15:done="0"/>
  <w15:commentEx w15:paraId="3D9E6433" w15:done="0"/>
  <w15:commentEx w15:paraId="75D0D5A4" w15:done="0"/>
  <w15:commentEx w15:paraId="1EB6F050" w15:done="0"/>
  <w15:commentEx w15:paraId="7797D680" w15:done="0"/>
  <w15:commentEx w15:paraId="5D46707D" w15:done="0"/>
  <w15:commentEx w15:paraId="567DC745" w15:done="0"/>
  <w15:commentEx w15:paraId="69701197" w15:done="0"/>
  <w15:commentEx w15:paraId="68DD3F73" w15:done="0"/>
  <w15:commentEx w15:paraId="3B460FF8" w15:done="0"/>
  <w15:commentEx w15:paraId="15925338" w15:done="0"/>
  <w15:commentEx w15:paraId="197D31C9" w15:done="0"/>
  <w15:commentEx w15:paraId="3C823BDB" w15:done="0"/>
  <w15:commentEx w15:paraId="70F4A612" w15:done="0"/>
  <w15:commentEx w15:paraId="44DEA6F6" w15:done="0"/>
  <w15:commentEx w15:paraId="6B477EF3" w15:done="0"/>
  <w15:commentEx w15:paraId="1AE53D8B" w15:done="0"/>
  <w15:commentEx w15:paraId="7911E203" w15:done="0"/>
  <w15:commentEx w15:paraId="1D698CA1" w15:done="0"/>
  <w15:commentEx w15:paraId="7BE36542" w15:done="0"/>
  <w15:commentEx w15:paraId="16ABCEB7" w15:done="0"/>
  <w15:commentEx w15:paraId="139A4FC4" w15:done="0"/>
  <w15:commentEx w15:paraId="014C172B" w15:done="0"/>
  <w15:commentEx w15:paraId="5A46619A" w15:done="0"/>
  <w15:commentEx w15:paraId="2B31E559" w15:done="0"/>
  <w15:commentEx w15:paraId="09BEF441" w15:done="0"/>
  <w15:commentEx w15:paraId="2EAF7FF6" w15:done="0"/>
  <w15:commentEx w15:paraId="2D100635" w15:done="0"/>
  <w15:commentEx w15:paraId="0EB56506" w15:done="0"/>
  <w15:commentEx w15:paraId="641411B3" w15:done="0"/>
  <w15:commentEx w15:paraId="52A74B2B" w15:done="0"/>
  <w15:commentEx w15:paraId="5B67D16E" w15:done="0"/>
  <w15:commentEx w15:paraId="41E295E8" w15:done="0"/>
  <w15:commentEx w15:paraId="51BDBCE3" w15:done="0"/>
  <w15:commentEx w15:paraId="23057193" w15:done="0"/>
  <w15:commentEx w15:paraId="0B037A1D" w15:done="0"/>
  <w15:commentEx w15:paraId="0707885D" w15:done="0"/>
  <w15:commentEx w15:paraId="1BEE1A0A" w15:done="0"/>
  <w15:commentEx w15:paraId="667F9340" w15:done="0"/>
  <w15:commentEx w15:paraId="0648E715" w15:done="0"/>
  <w15:commentEx w15:paraId="58254580" w15:done="0"/>
  <w15:commentEx w15:paraId="6B06A538" w15:done="0"/>
  <w15:commentEx w15:paraId="72394A08" w15:done="0"/>
  <w15:commentEx w15:paraId="47664F72" w15:done="0"/>
  <w15:commentEx w15:paraId="7DBD6591" w15:done="0"/>
  <w15:commentEx w15:paraId="767F44E9" w15:done="0"/>
  <w15:commentEx w15:paraId="00C13A22" w15:done="0"/>
  <w15:commentEx w15:paraId="10DA6C1D" w15:done="0"/>
  <w15:commentEx w15:paraId="02A5030C" w15:done="0"/>
  <w15:commentEx w15:paraId="306310CD" w15:done="0"/>
  <w15:commentEx w15:paraId="6977675C" w15:done="0"/>
  <w15:commentEx w15:paraId="647A037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9EF3B0" w14:textId="77777777" w:rsidR="00CA23AB" w:rsidRDefault="00CA23AB" w:rsidP="003B55C6">
      <w:r>
        <w:separator/>
      </w:r>
    </w:p>
  </w:endnote>
  <w:endnote w:type="continuationSeparator" w:id="0">
    <w:p w14:paraId="40B77A10" w14:textId="77777777" w:rsidR="00CA23AB" w:rsidRDefault="00CA23AB" w:rsidP="003B5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Arial,Italic">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Bold">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29B19" w14:textId="77777777" w:rsidR="001225C0" w:rsidRDefault="001225C0">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5134DC75" w14:textId="77777777" w:rsidR="001225C0" w:rsidRDefault="001225C0">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9697E6" w14:textId="77777777" w:rsidR="001225C0" w:rsidRDefault="001225C0">
    <w:pPr>
      <w:pStyle w:val="Footer"/>
      <w:ind w:right="360" w:firstLine="360"/>
      <w:jc w:val="center"/>
    </w:pPr>
    <w:r w:rsidRPr="005F44EF">
      <w:rPr>
        <w:rStyle w:val="PageNumber"/>
        <w:lang w:val="en-US"/>
      </w:rPr>
      <w:t xml:space="preserve">Page </w:t>
    </w:r>
    <w:r w:rsidRPr="005F44EF">
      <w:rPr>
        <w:rStyle w:val="PageNumber"/>
        <w:lang w:val="en-US"/>
      </w:rPr>
      <w:fldChar w:fldCharType="begin"/>
    </w:r>
    <w:r w:rsidRPr="005F44EF">
      <w:rPr>
        <w:rStyle w:val="PageNumber"/>
        <w:lang w:val="en-US"/>
      </w:rPr>
      <w:instrText xml:space="preserve"> PAGE </w:instrText>
    </w:r>
    <w:r w:rsidRPr="005F44EF">
      <w:rPr>
        <w:rStyle w:val="PageNumber"/>
        <w:lang w:val="en-US"/>
      </w:rPr>
      <w:fldChar w:fldCharType="separate"/>
    </w:r>
    <w:r w:rsidR="000519FA">
      <w:rPr>
        <w:rStyle w:val="PageNumber"/>
        <w:noProof/>
        <w:lang w:val="en-US"/>
      </w:rPr>
      <w:t>2</w:t>
    </w:r>
    <w:r w:rsidRPr="005F44EF">
      <w:rPr>
        <w:rStyle w:val="PageNumber"/>
        <w:lang w:val="en-US"/>
      </w:rPr>
      <w:fldChar w:fldCharType="end"/>
    </w:r>
    <w:r w:rsidRPr="005F44EF">
      <w:rPr>
        <w:rStyle w:val="PageNumber"/>
        <w:lang w:val="en-US"/>
      </w:rPr>
      <w:t xml:space="preserve"> of </w:t>
    </w:r>
    <w:r w:rsidRPr="005F44EF">
      <w:rPr>
        <w:rStyle w:val="PageNumber"/>
        <w:lang w:val="en-US"/>
      </w:rPr>
      <w:fldChar w:fldCharType="begin"/>
    </w:r>
    <w:r w:rsidRPr="005F44EF">
      <w:rPr>
        <w:rStyle w:val="PageNumber"/>
        <w:lang w:val="en-US"/>
      </w:rPr>
      <w:instrText xml:space="preserve"> NUMPAGES </w:instrText>
    </w:r>
    <w:r w:rsidRPr="005F44EF">
      <w:rPr>
        <w:rStyle w:val="PageNumber"/>
        <w:lang w:val="en-US"/>
      </w:rPr>
      <w:fldChar w:fldCharType="separate"/>
    </w:r>
    <w:r w:rsidR="000519FA">
      <w:rPr>
        <w:rStyle w:val="PageNumber"/>
        <w:noProof/>
        <w:lang w:val="en-US"/>
      </w:rPr>
      <w:t>46</w:t>
    </w:r>
    <w:r w:rsidRPr="005F44EF">
      <w:rPr>
        <w:rStyle w:val="PageNumbe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A295B3" w14:textId="77777777" w:rsidR="001225C0" w:rsidRDefault="001225C0">
    <w:pPr>
      <w:pStyle w:val="Footer"/>
      <w:tabs>
        <w:tab w:val="clear" w:pos="8306"/>
        <w:tab w:val="right" w:pos="8789"/>
      </w:tabs>
      <w:rPr>
        <w:rFonts w:ascii="Arial" w:hAnsi="Arial"/>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303B64" w14:textId="77777777" w:rsidR="00CA23AB" w:rsidRDefault="00CA23AB" w:rsidP="003B55C6">
      <w:r>
        <w:separator/>
      </w:r>
    </w:p>
  </w:footnote>
  <w:footnote w:type="continuationSeparator" w:id="0">
    <w:p w14:paraId="32D8088B" w14:textId="77777777" w:rsidR="00CA23AB" w:rsidRDefault="00CA23AB" w:rsidP="003B55C6">
      <w:r>
        <w:continuationSeparator/>
      </w:r>
    </w:p>
  </w:footnote>
  <w:footnote w:id="1">
    <w:p w14:paraId="568CC39D" w14:textId="77777777" w:rsidR="001225C0" w:rsidRDefault="001225C0" w:rsidP="00DB5BDC">
      <w:pPr>
        <w:autoSpaceDE w:val="0"/>
        <w:autoSpaceDN w:val="0"/>
        <w:adjustRightInd w:val="0"/>
      </w:pPr>
      <w:r>
        <w:rPr>
          <w:rStyle w:val="FootnoteReference"/>
          <w:sz w:val="18"/>
          <w:szCs w:val="18"/>
        </w:rPr>
        <w:footnoteRef/>
      </w:r>
      <w:r>
        <w:t xml:space="preserve"> </w:t>
      </w:r>
      <w:r>
        <w:rPr>
          <w:sz w:val="16"/>
          <w:szCs w:val="16"/>
        </w:rPr>
        <w:t xml:space="preserve">For high speed craft purposes the </w:t>
      </w:r>
      <w:r w:rsidRPr="003B0FE8">
        <w:rPr>
          <w:sz w:val="16"/>
          <w:szCs w:val="16"/>
          <w:highlight w:val="yellow"/>
          <w:rPrChange w:id="111" w:author="alang" w:date="2013-09-26T11:30:00Z">
            <w:rPr>
              <w:sz w:val="16"/>
              <w:szCs w:val="16"/>
            </w:rPr>
          </w:rPrChange>
        </w:rPr>
        <w:t>EUT</w:t>
      </w:r>
      <w:r>
        <w:rPr>
          <w:sz w:val="16"/>
          <w:szCs w:val="16"/>
        </w:rPr>
        <w:t xml:space="preserve"> has to provide an IEC 61162-2 interface with a position update rate of 2Hz.</w:t>
      </w:r>
    </w:p>
  </w:footnote>
  <w:footnote w:id="2">
    <w:p w14:paraId="713950D3" w14:textId="77777777" w:rsidR="001225C0" w:rsidRDefault="001225C0" w:rsidP="0065150E">
      <w:pPr>
        <w:pStyle w:val="FootnoteText"/>
      </w:pPr>
      <w:r>
        <w:rPr>
          <w:rStyle w:val="FootnoteReference"/>
        </w:rPr>
        <w:footnoteRef/>
      </w:r>
      <w:r>
        <w:t xml:space="preserve"> Refer to regional specific signal specification for type of the envisioned communication scheme   </w:t>
      </w:r>
    </w:p>
  </w:footnote>
  <w:footnote w:id="3">
    <w:p w14:paraId="3EDE92FB" w14:textId="77777777" w:rsidR="001225C0" w:rsidRDefault="001225C0" w:rsidP="0065150E">
      <w:pPr>
        <w:pStyle w:val="FootnoteText"/>
      </w:pPr>
      <w:r>
        <w:rPr>
          <w:rStyle w:val="FootnoteReference"/>
        </w:rPr>
        <w:footnoteRef/>
      </w:r>
      <w:r>
        <w:t xml:space="preserve"> Changes in almanac information (e.g., Station location)  will be accomplished so that it will not create an HMI situation.</w:t>
      </w:r>
    </w:p>
  </w:footnote>
  <w:footnote w:id="4">
    <w:p w14:paraId="7BB98969" w14:textId="77777777" w:rsidR="001225C0" w:rsidRDefault="001225C0" w:rsidP="0065150E">
      <w:pPr>
        <w:pStyle w:val="FootnoteText"/>
      </w:pPr>
      <w:r>
        <w:rPr>
          <w:rStyle w:val="FootnoteReference"/>
        </w:rPr>
        <w:footnoteRef/>
      </w:r>
      <w:r>
        <w:t xml:space="preserve"> Changes in almanac information (e.g., Station location)  will be accomplished so that it will not create an HMI situation</w:t>
      </w:r>
    </w:p>
  </w:footnote>
  <w:footnote w:id="5">
    <w:p w14:paraId="17D9865F" w14:textId="77777777" w:rsidR="001225C0" w:rsidRDefault="001225C0" w:rsidP="0065150E">
      <w:pPr>
        <w:pStyle w:val="Default"/>
        <w:rPr>
          <w:sz w:val="16"/>
          <w:szCs w:val="16"/>
        </w:rPr>
      </w:pPr>
      <w:r>
        <w:rPr>
          <w:rStyle w:val="FootnoteReference"/>
          <w:sz w:val="16"/>
          <w:szCs w:val="16"/>
        </w:rPr>
        <w:footnoteRef/>
      </w:r>
      <w:r>
        <w:rPr>
          <w:sz w:val="16"/>
          <w:szCs w:val="16"/>
        </w:rPr>
        <w:t xml:space="preserve"> </w:t>
      </w:r>
      <w:r>
        <w:rPr>
          <w:i/>
          <w:iCs/>
          <w:sz w:val="16"/>
          <w:szCs w:val="16"/>
        </w:rPr>
        <w:t>Loran's Capability to Mitigate the Impact of a GPS Outage on GPS Position, Navigation, and Time Applications</w:t>
      </w:r>
      <w:r>
        <w:rPr>
          <w:sz w:val="16"/>
          <w:szCs w:val="16"/>
        </w:rPr>
        <w:t xml:space="preserve">; Prepared for the Federal Aviation Administration, Vice President for Technical Operations, Navigation Services Directorate; dated March 2004 </w:t>
      </w:r>
    </w:p>
  </w:footnote>
  <w:footnote w:id="6">
    <w:p w14:paraId="0F049C7E" w14:textId="77777777" w:rsidR="001225C0" w:rsidRDefault="001225C0" w:rsidP="0065150E">
      <w:pPr>
        <w:pStyle w:val="FootnoteText"/>
        <w:rPr>
          <w:rFonts w:ascii="Arial" w:hAnsi="Arial" w:cs="Arial"/>
          <w:sz w:val="16"/>
          <w:szCs w:val="16"/>
        </w:rPr>
      </w:pPr>
      <w:r>
        <w:rPr>
          <w:rStyle w:val="FootnoteReference"/>
        </w:rPr>
        <w:footnoteRef/>
      </w:r>
      <w:r>
        <w:t xml:space="preserve"> </w:t>
      </w:r>
      <w:r>
        <w:rPr>
          <w:sz w:val="16"/>
          <w:szCs w:val="16"/>
        </w:rPr>
        <w:t>The “Service Provider” is the organization that is responsible for transmission, monitoring, and control of the eLoran pulse.</w:t>
      </w:r>
    </w:p>
  </w:footnote>
  <w:footnote w:id="7">
    <w:p w14:paraId="3EF4472B" w14:textId="77777777" w:rsidR="001225C0" w:rsidRDefault="001225C0" w:rsidP="0065150E">
      <w:pPr>
        <w:pStyle w:val="FootnoteText"/>
        <w:rPr>
          <w:rFonts w:ascii="Arial" w:hAnsi="Arial" w:cs="Arial"/>
          <w:sz w:val="16"/>
          <w:szCs w:val="16"/>
        </w:rPr>
      </w:pPr>
      <w:r>
        <w:rPr>
          <w:rStyle w:val="FootnoteReference"/>
          <w:rFonts w:ascii="Arial" w:hAnsi="Arial" w:cs="Arial"/>
          <w:sz w:val="16"/>
          <w:szCs w:val="16"/>
        </w:rPr>
        <w:footnoteRef/>
      </w:r>
      <w:r>
        <w:rPr>
          <w:rFonts w:ascii="Arial" w:hAnsi="Arial" w:cs="Arial"/>
          <w:sz w:val="16"/>
          <w:szCs w:val="16"/>
        </w:rPr>
        <w:t xml:space="preserve"> Same as footnote 6</w:t>
      </w:r>
    </w:p>
  </w:footnote>
  <w:footnote w:id="8">
    <w:p w14:paraId="3C5B1BB5" w14:textId="77777777" w:rsidR="001225C0" w:rsidRDefault="001225C0" w:rsidP="0065150E">
      <w:pPr>
        <w:pStyle w:val="FootnoteText"/>
        <w:rPr>
          <w:rFonts w:ascii="Arial" w:hAnsi="Arial" w:cs="Arial"/>
          <w:sz w:val="16"/>
          <w:szCs w:val="16"/>
        </w:rPr>
      </w:pPr>
      <w:r>
        <w:rPr>
          <w:rStyle w:val="FootnoteReference"/>
          <w:rFonts w:ascii="Arial" w:hAnsi="Arial" w:cs="Arial"/>
          <w:sz w:val="16"/>
          <w:szCs w:val="16"/>
        </w:rPr>
        <w:footnoteRef/>
      </w:r>
      <w:r>
        <w:rPr>
          <w:rFonts w:ascii="Arial" w:hAnsi="Arial" w:cs="Arial"/>
          <w:sz w:val="16"/>
          <w:szCs w:val="16"/>
        </w:rPr>
        <w:t xml:space="preserve"> Same as footnote 6</w:t>
      </w:r>
    </w:p>
  </w:footnote>
  <w:footnote w:id="9">
    <w:p w14:paraId="0E42B57D" w14:textId="77777777" w:rsidR="001225C0" w:rsidRDefault="001225C0" w:rsidP="0065150E">
      <w:pPr>
        <w:pStyle w:val="FootnoteText"/>
        <w:rPr>
          <w:rFonts w:ascii="Arial" w:hAnsi="Arial" w:cs="Arial"/>
          <w:sz w:val="16"/>
          <w:szCs w:val="16"/>
        </w:rPr>
      </w:pPr>
      <w:r>
        <w:rPr>
          <w:rStyle w:val="FootnoteReference"/>
          <w:rFonts w:ascii="Arial" w:hAnsi="Arial" w:cs="Arial"/>
          <w:sz w:val="16"/>
          <w:szCs w:val="16"/>
        </w:rPr>
        <w:footnoteRef/>
      </w:r>
      <w:r>
        <w:rPr>
          <w:rFonts w:ascii="Arial" w:hAnsi="Arial" w:cs="Arial"/>
          <w:sz w:val="16"/>
          <w:szCs w:val="16"/>
        </w:rPr>
        <w:t xml:space="preserve"> Same as  footnote 6</w:t>
      </w:r>
    </w:p>
  </w:footnote>
  <w:footnote w:id="10">
    <w:p w14:paraId="303941DF" w14:textId="77777777" w:rsidR="001225C0" w:rsidRDefault="001225C0" w:rsidP="0065150E">
      <w:pPr>
        <w:pStyle w:val="FootnoteText"/>
        <w:rPr>
          <w:rFonts w:ascii="Arial" w:hAnsi="Arial" w:cs="Arial"/>
          <w:sz w:val="16"/>
          <w:szCs w:val="16"/>
        </w:rPr>
      </w:pPr>
      <w:r>
        <w:rPr>
          <w:rStyle w:val="FootnoteReference"/>
          <w:rFonts w:ascii="Arial" w:hAnsi="Arial" w:cs="Arial"/>
          <w:sz w:val="16"/>
          <w:szCs w:val="16"/>
        </w:rPr>
        <w:footnoteRef/>
      </w:r>
      <w:r>
        <w:rPr>
          <w:rFonts w:ascii="Arial" w:hAnsi="Arial" w:cs="Arial"/>
          <w:sz w:val="16"/>
          <w:szCs w:val="16"/>
        </w:rPr>
        <w:t xml:space="preserve"> Same as foot note 6</w:t>
      </w:r>
    </w:p>
  </w:footnote>
  <w:footnote w:id="11">
    <w:p w14:paraId="1FA0CA1A" w14:textId="77777777" w:rsidR="001225C0" w:rsidRDefault="001225C0" w:rsidP="0065150E">
      <w:pPr>
        <w:pStyle w:val="FootnoteText"/>
        <w:ind w:left="120" w:hanging="120"/>
        <w:rPr>
          <w:rFonts w:ascii="Arial" w:hAnsi="Arial" w:cs="Arial"/>
          <w:sz w:val="16"/>
          <w:szCs w:val="16"/>
        </w:rPr>
      </w:pPr>
      <w:r>
        <w:rPr>
          <w:rStyle w:val="FootnoteReference"/>
          <w:rFonts w:ascii="Arial" w:hAnsi="Arial" w:cs="Arial"/>
          <w:sz w:val="16"/>
          <w:szCs w:val="16"/>
        </w:rPr>
        <w:footnoteRef/>
      </w:r>
      <w:r>
        <w:rPr>
          <w:rFonts w:ascii="Arial" w:hAnsi="Arial" w:cs="Arial"/>
          <w:sz w:val="16"/>
          <w:szCs w:val="16"/>
        </w:rPr>
        <w:t xml:space="preserve"> For example, these sources could be the U.S. Naval Observatory (USNO), National Institute Standard and Technology (NIST), or Bureau International des Poids et Mesures</w:t>
      </w:r>
      <w:r>
        <w:rPr>
          <w:rFonts w:ascii="Arial" w:hAnsi="Arial" w:cs="Arial"/>
          <w:b/>
          <w:sz w:val="16"/>
          <w:szCs w:val="16"/>
        </w:rPr>
        <w:t xml:space="preserve"> </w:t>
      </w:r>
      <w:r>
        <w:rPr>
          <w:rFonts w:ascii="Arial" w:hAnsi="Arial" w:cs="Arial"/>
          <w:sz w:val="16"/>
          <w:szCs w:val="16"/>
        </w:rPr>
        <w:t>(BIPM).</w:t>
      </w:r>
      <w:r>
        <w:rPr>
          <w:i/>
        </w:rPr>
        <w:t xml:space="preserve"> UTC.</w:t>
      </w:r>
      <w:r>
        <w:t xml:space="preserve"> The international atomic time at based on cesium-133 with leap seconds added for variable earth rotation.</w:t>
      </w:r>
    </w:p>
  </w:footnote>
  <w:footnote w:id="12">
    <w:p w14:paraId="767602DC" w14:textId="77777777" w:rsidR="001225C0" w:rsidRDefault="001225C0" w:rsidP="0065150E">
      <w:pPr>
        <w:rPr>
          <w:color w:val="000000"/>
        </w:rPr>
      </w:pPr>
      <w:r>
        <w:rPr>
          <w:rStyle w:val="FootnoteReference"/>
          <w:sz w:val="16"/>
          <w:szCs w:val="16"/>
        </w:rPr>
        <w:footnoteRef/>
      </w:r>
      <w:r>
        <w:t xml:space="preserve"> </w:t>
      </w:r>
      <w:r>
        <w:rPr>
          <w:color w:val="000000"/>
          <w:sz w:val="18"/>
          <w:szCs w:val="18"/>
        </w:rPr>
        <w:t>For example, these sources could be the U.S. Naval Observatory (USNO), National Institute Standard and Technology (NIST), or Bureau International des Poids et Mesures</w:t>
      </w:r>
      <w:r>
        <w:rPr>
          <w:b/>
          <w:color w:val="000000"/>
          <w:sz w:val="18"/>
          <w:szCs w:val="18"/>
        </w:rPr>
        <w:t xml:space="preserve"> </w:t>
      </w:r>
      <w:r>
        <w:rPr>
          <w:color w:val="000000"/>
          <w:sz w:val="18"/>
          <w:szCs w:val="18"/>
        </w:rPr>
        <w:t>(BIPM).</w:t>
      </w:r>
      <w:r>
        <w:rPr>
          <w:i/>
          <w:color w:val="000000"/>
          <w:sz w:val="18"/>
          <w:szCs w:val="18"/>
        </w:rPr>
        <w:t xml:space="preserve"> UTC.</w:t>
      </w:r>
      <w:r>
        <w:rPr>
          <w:color w:val="000000"/>
          <w:sz w:val="18"/>
          <w:szCs w:val="18"/>
        </w:rPr>
        <w:t xml:space="preserve"> The international atomic time is based on cesium-133 with leap seconds added for variable earth rotation</w:t>
      </w:r>
      <w:r>
        <w:rPr>
          <w:color w:val="000000"/>
        </w:rPr>
        <w:t>.</w:t>
      </w:r>
    </w:p>
  </w:footnote>
  <w:footnote w:id="13">
    <w:p w14:paraId="2858B3B3" w14:textId="77777777" w:rsidR="001225C0" w:rsidRDefault="001225C0" w:rsidP="0065150E">
      <w:pPr>
        <w:pStyle w:val="FootnoteText"/>
      </w:pPr>
      <w:r>
        <w:rPr>
          <w:rStyle w:val="FootnoteReference"/>
          <w:rFonts w:ascii="Arial" w:hAnsi="Arial" w:cs="Arial"/>
          <w:color w:val="000000"/>
          <w:sz w:val="16"/>
          <w:szCs w:val="16"/>
        </w:rPr>
        <w:footnoteRef/>
      </w:r>
      <w:r>
        <w:rPr>
          <w:rFonts w:ascii="Arial" w:hAnsi="Arial" w:cs="Arial"/>
          <w:color w:val="000000"/>
          <w:sz w:val="16"/>
          <w:szCs w:val="16"/>
        </w:rPr>
        <w:t xml:space="preserve"> Same as footnote 1</w:t>
      </w:r>
    </w:p>
  </w:footnote>
  <w:footnote w:id="14">
    <w:p w14:paraId="6DF2A494" w14:textId="77777777" w:rsidR="001225C0" w:rsidRDefault="001225C0" w:rsidP="0065150E">
      <w:pPr>
        <w:pStyle w:val="FootnoteText"/>
      </w:pPr>
      <w:r>
        <w:rPr>
          <w:rStyle w:val="FootnoteReference"/>
        </w:rPr>
        <w:footnoteRef/>
      </w:r>
      <w:r>
        <w:t xml:space="preserve"> </w:t>
      </w:r>
      <w:r>
        <w:rPr>
          <w:color w:val="000000"/>
        </w:rPr>
        <w:t xml:space="preserve">“Phase Lags of 100 kHz Radiofrequency Ground Wave and Approximate Formulas for Computation”, P. Brunavs, </w:t>
      </w:r>
      <w:r>
        <w:rPr>
          <w:color w:val="000000"/>
          <w:szCs w:val="22"/>
        </w:rPr>
        <w:t>Contract Report, Canadian Hydrographic Service, March 1977.</w:t>
      </w:r>
    </w:p>
  </w:footnote>
  <w:footnote w:id="15">
    <w:p w14:paraId="10A0B7B5" w14:textId="77777777" w:rsidR="001225C0" w:rsidRDefault="001225C0" w:rsidP="0065150E">
      <w:pPr>
        <w:pStyle w:val="FootnoteText"/>
      </w:pPr>
      <w:r>
        <w:rPr>
          <w:rStyle w:val="FootnoteReference"/>
        </w:rPr>
        <w:footnoteRef/>
      </w:r>
      <w:r>
        <w:t xml:space="preserve"> Blinking is the method that is used to indicate that the Loran-C and eLoran signals are out-of-tolerance.</w:t>
      </w:r>
    </w:p>
  </w:footnote>
  <w:footnote w:id="16">
    <w:p w14:paraId="00B44AA3" w14:textId="77777777" w:rsidR="001225C0" w:rsidRDefault="001225C0" w:rsidP="0065150E">
      <w:pPr>
        <w:pStyle w:val="FootnoteText"/>
      </w:pPr>
      <w:r>
        <w:rPr>
          <w:rStyle w:val="FootnoteReference"/>
        </w:rPr>
        <w:footnoteRef/>
      </w:r>
      <w:r>
        <w:t xml:space="preserve"> This system has yet to be developed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F833A6" w14:textId="653BB513" w:rsidR="001225C0" w:rsidRDefault="001225C0">
    <w:pPr>
      <w:jc w:val="center"/>
      <w:rPr>
        <w:rFonts w:ascii="Arial" w:hAnsi="Arial"/>
        <w:sz w:val="18"/>
      </w:rPr>
    </w:pPr>
    <w:ins w:id="417" w:author="Ivan Magni Carlsson" w:date="2015-09-17T10:12:00Z">
      <w:r>
        <w:rPr>
          <w:rFonts w:ascii="Arial" w:hAnsi="Arial"/>
          <w:sz w:val="18"/>
        </w:rPr>
        <w:t>Guideline</w:t>
      </w:r>
    </w:ins>
    <w:del w:id="418" w:author="Ivan Magni Carlsson" w:date="2015-09-17T10:12:00Z">
      <w:r w:rsidDel="001225C0">
        <w:rPr>
          <w:rFonts w:ascii="Arial" w:hAnsi="Arial"/>
          <w:sz w:val="18"/>
        </w:rPr>
        <w:delText>Reco</w:delText>
      </w:r>
    </w:del>
    <w:del w:id="419" w:author="Ivan Magni Carlsson" w:date="2015-09-17T10:13:00Z">
      <w:r w:rsidDel="001225C0">
        <w:rPr>
          <w:rFonts w:ascii="Arial" w:hAnsi="Arial"/>
          <w:sz w:val="18"/>
        </w:rPr>
        <w:delText>mmendation</w:delText>
      </w:r>
    </w:del>
    <w:r>
      <w:rPr>
        <w:rFonts w:ascii="Arial" w:hAnsi="Arial"/>
        <w:sz w:val="18"/>
      </w:rPr>
      <w:t xml:space="preserve"> </w:t>
    </w:r>
    <w:ins w:id="420" w:author="Ivan Magni Carlsson" w:date="2015-09-17T10:13:00Z">
      <w:r>
        <w:rPr>
          <w:rFonts w:ascii="Arial" w:hAnsi="Arial"/>
          <w:sz w:val="18"/>
        </w:rPr>
        <w:t>G</w:t>
      </w:r>
    </w:ins>
    <w:del w:id="421" w:author="Ivan Magni Carlsson" w:date="2015-09-17T10:13:00Z">
      <w:r w:rsidDel="001225C0">
        <w:rPr>
          <w:rFonts w:ascii="Arial" w:hAnsi="Arial"/>
          <w:sz w:val="18"/>
        </w:rPr>
        <w:delText>R</w:delText>
      </w:r>
    </w:del>
    <w:r>
      <w:rPr>
        <w:rFonts w:ascii="Arial" w:hAnsi="Arial"/>
        <w:sz w:val="18"/>
      </w:rPr>
      <w:t>-XXX on Performance and Monitoring of eLoran Services</w:t>
    </w:r>
  </w:p>
  <w:p w14:paraId="66E25FDD" w14:textId="77777777" w:rsidR="001225C0" w:rsidRDefault="001225C0" w:rsidP="004D3171">
    <w:pPr>
      <w:jc w:val="center"/>
      <w:rPr>
        <w:rFonts w:ascii="Arial" w:hAnsi="Arial"/>
        <w:sz w:val="18"/>
      </w:rPr>
    </w:pPr>
    <w:r>
      <w:rPr>
        <w:rFonts w:ascii="Arial" w:hAnsi="Arial"/>
        <w:sz w:val="18"/>
      </w:rPr>
      <w:t>DRAFT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A30CEB" w14:textId="15840261" w:rsidR="000519FA" w:rsidRDefault="000519FA">
    <w:pPr>
      <w:pStyle w:val="Header"/>
      <w:jc w:val="right"/>
      <w:rPr>
        <w:ins w:id="422" w:author="Seamus Doyle" w:date="2015-10-21T09:03:00Z"/>
        <w:rFonts w:ascii="Arial" w:hAnsi="Arial" w:cs="Arial"/>
        <w:iCs/>
        <w:sz w:val="24"/>
      </w:rPr>
    </w:pPr>
    <w:ins w:id="423" w:author="Seamus Doyle" w:date="2015-10-21T09:03:00Z">
      <w:r>
        <w:rPr>
          <w:rFonts w:ascii="Arial" w:hAnsi="Arial" w:cs="Arial"/>
          <w:iCs/>
          <w:sz w:val="24"/>
        </w:rPr>
        <w:t>ENAV17-13.15.3</w:t>
      </w:r>
    </w:ins>
  </w:p>
  <w:p w14:paraId="5334E2EA" w14:textId="1BB5BAAE" w:rsidR="001225C0" w:rsidRPr="008306D7" w:rsidRDefault="000519FA">
    <w:pPr>
      <w:pStyle w:val="Header"/>
      <w:jc w:val="right"/>
      <w:rPr>
        <w:rFonts w:ascii="Arial" w:hAnsi="Arial" w:cs="Arial"/>
        <w:iCs/>
        <w:sz w:val="24"/>
      </w:rPr>
    </w:pPr>
    <w:ins w:id="424" w:author="Seamus Doyle" w:date="2015-10-21T09:03:00Z">
      <w:r>
        <w:rPr>
          <w:rFonts w:ascii="Arial" w:hAnsi="Arial" w:cs="Arial"/>
          <w:iCs/>
          <w:sz w:val="24"/>
        </w:rPr>
        <w:t xml:space="preserve">Formerly </w:t>
      </w:r>
    </w:ins>
    <w:del w:id="425" w:author="Seamus Doyle" w:date="2015-10-21T09:03:00Z">
      <w:r w:rsidR="001225C0" w:rsidDel="000519FA">
        <w:rPr>
          <w:rFonts w:ascii="Arial" w:hAnsi="Arial" w:cs="Arial"/>
          <w:iCs/>
          <w:sz w:val="24"/>
        </w:rPr>
        <w:delText>e-</w:delText>
      </w:r>
    </w:del>
    <w:ins w:id="426" w:author="Seamus Doyle" w:date="2015-10-21T09:03:00Z">
      <w:r>
        <w:rPr>
          <w:rFonts w:ascii="Arial" w:hAnsi="Arial" w:cs="Arial"/>
          <w:iCs/>
          <w:sz w:val="24"/>
        </w:rPr>
        <w:t>E</w:t>
      </w:r>
    </w:ins>
    <w:r w:rsidR="001225C0">
      <w:rPr>
        <w:rFonts w:ascii="Arial" w:hAnsi="Arial" w:cs="Arial"/>
        <w:iCs/>
        <w:sz w:val="24"/>
      </w:rPr>
      <w:t>NAV14-17.2.2.2</w:t>
    </w:r>
  </w:p>
  <w:p w14:paraId="2EF1FDCE" w14:textId="77777777" w:rsidR="001225C0" w:rsidRDefault="001225C0">
    <w:pPr>
      <w:pStyle w:val="Header"/>
      <w:jc w:val="right"/>
      <w:rPr>
        <w:rFonts w:ascii="Arial" w:hAnsi="Arial" w:cs="Arial"/>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bullet"/>
      <w:lvlText w:val=""/>
      <w:lvlJc w:val="left"/>
      <w:pPr>
        <w:tabs>
          <w:tab w:val="num" w:pos="720"/>
        </w:tabs>
        <w:ind w:left="720" w:hanging="360"/>
      </w:pPr>
      <w:rPr>
        <w:rFonts w:ascii="Wingdings" w:hAnsi="Wingdings"/>
        <w:sz w:val="18"/>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493"/>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3033473"/>
    <w:multiLevelType w:val="multilevel"/>
    <w:tmpl w:val="0407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3" w15:restartNumberingAfterBreak="0">
    <w:nsid w:val="04A71D6A"/>
    <w:multiLevelType w:val="multilevel"/>
    <w:tmpl w:val="436CEBFE"/>
    <w:lvl w:ilvl="0">
      <w:start w:val="1"/>
      <w:numFmt w:val="bullet"/>
      <w:lvlText w:val=""/>
      <w:lvlJc w:val="left"/>
      <w:pPr>
        <w:tabs>
          <w:tab w:val="num" w:pos="720"/>
        </w:tabs>
        <w:ind w:left="720" w:hanging="360"/>
      </w:pPr>
      <w:rPr>
        <w:rFonts w:ascii="Wingdings" w:hAnsi="Wingdings" w:hint="default"/>
      </w:rPr>
    </w:lvl>
    <w:lvl w:ilvl="1">
      <w:start w:val="1"/>
      <w:numFmt w:val="lowerLetter"/>
      <w:lvlText w:val="%2)"/>
      <w:lvlJc w:val="left"/>
      <w:pPr>
        <w:tabs>
          <w:tab w:val="num" w:pos="1440"/>
        </w:tabs>
        <w:ind w:left="1440" w:hanging="360"/>
      </w:pPr>
      <w:rPr>
        <w:rFonts w:ascii="Arial" w:hAnsi="Arial" w:cs="Arial"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5764167"/>
    <w:multiLevelType w:val="hybridMultilevel"/>
    <w:tmpl w:val="89305678"/>
    <w:lvl w:ilvl="0" w:tplc="0F2A2024">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7980129"/>
    <w:multiLevelType w:val="hybridMultilevel"/>
    <w:tmpl w:val="437E8BEC"/>
    <w:lvl w:ilvl="0" w:tplc="4DD8CAFC">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C354AF"/>
    <w:multiLevelType w:val="hybridMultilevel"/>
    <w:tmpl w:val="267A8AA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332C5D"/>
    <w:multiLevelType w:val="hybridMultilevel"/>
    <w:tmpl w:val="5F56DA02"/>
    <w:lvl w:ilvl="0" w:tplc="04140001">
      <w:start w:val="1"/>
      <w:numFmt w:val="bullet"/>
      <w:lvlText w:val=""/>
      <w:lvlJc w:val="left"/>
      <w:pPr>
        <w:ind w:left="758" w:hanging="360"/>
      </w:pPr>
      <w:rPr>
        <w:rFonts w:ascii="Symbol" w:hAnsi="Symbol" w:hint="default"/>
      </w:rPr>
    </w:lvl>
    <w:lvl w:ilvl="1" w:tplc="04140003" w:tentative="1">
      <w:start w:val="1"/>
      <w:numFmt w:val="bullet"/>
      <w:lvlText w:val="o"/>
      <w:lvlJc w:val="left"/>
      <w:pPr>
        <w:ind w:left="1478" w:hanging="360"/>
      </w:pPr>
      <w:rPr>
        <w:rFonts w:ascii="Courier New" w:hAnsi="Courier New" w:hint="default"/>
      </w:rPr>
    </w:lvl>
    <w:lvl w:ilvl="2" w:tplc="04140005" w:tentative="1">
      <w:start w:val="1"/>
      <w:numFmt w:val="bullet"/>
      <w:lvlText w:val=""/>
      <w:lvlJc w:val="left"/>
      <w:pPr>
        <w:ind w:left="2198" w:hanging="360"/>
      </w:pPr>
      <w:rPr>
        <w:rFonts w:ascii="Wingdings" w:hAnsi="Wingdings" w:hint="default"/>
      </w:rPr>
    </w:lvl>
    <w:lvl w:ilvl="3" w:tplc="04140001" w:tentative="1">
      <w:start w:val="1"/>
      <w:numFmt w:val="bullet"/>
      <w:lvlText w:val=""/>
      <w:lvlJc w:val="left"/>
      <w:pPr>
        <w:ind w:left="2918" w:hanging="360"/>
      </w:pPr>
      <w:rPr>
        <w:rFonts w:ascii="Symbol" w:hAnsi="Symbol" w:hint="default"/>
      </w:rPr>
    </w:lvl>
    <w:lvl w:ilvl="4" w:tplc="04140003" w:tentative="1">
      <w:start w:val="1"/>
      <w:numFmt w:val="bullet"/>
      <w:lvlText w:val="o"/>
      <w:lvlJc w:val="left"/>
      <w:pPr>
        <w:ind w:left="3638" w:hanging="360"/>
      </w:pPr>
      <w:rPr>
        <w:rFonts w:ascii="Courier New" w:hAnsi="Courier New" w:hint="default"/>
      </w:rPr>
    </w:lvl>
    <w:lvl w:ilvl="5" w:tplc="04140005" w:tentative="1">
      <w:start w:val="1"/>
      <w:numFmt w:val="bullet"/>
      <w:lvlText w:val=""/>
      <w:lvlJc w:val="left"/>
      <w:pPr>
        <w:ind w:left="4358" w:hanging="360"/>
      </w:pPr>
      <w:rPr>
        <w:rFonts w:ascii="Wingdings" w:hAnsi="Wingdings" w:hint="default"/>
      </w:rPr>
    </w:lvl>
    <w:lvl w:ilvl="6" w:tplc="04140001" w:tentative="1">
      <w:start w:val="1"/>
      <w:numFmt w:val="bullet"/>
      <w:lvlText w:val=""/>
      <w:lvlJc w:val="left"/>
      <w:pPr>
        <w:ind w:left="5078" w:hanging="360"/>
      </w:pPr>
      <w:rPr>
        <w:rFonts w:ascii="Symbol" w:hAnsi="Symbol" w:hint="default"/>
      </w:rPr>
    </w:lvl>
    <w:lvl w:ilvl="7" w:tplc="04140003" w:tentative="1">
      <w:start w:val="1"/>
      <w:numFmt w:val="bullet"/>
      <w:lvlText w:val="o"/>
      <w:lvlJc w:val="left"/>
      <w:pPr>
        <w:ind w:left="5798" w:hanging="360"/>
      </w:pPr>
      <w:rPr>
        <w:rFonts w:ascii="Courier New" w:hAnsi="Courier New" w:hint="default"/>
      </w:rPr>
    </w:lvl>
    <w:lvl w:ilvl="8" w:tplc="04140005" w:tentative="1">
      <w:start w:val="1"/>
      <w:numFmt w:val="bullet"/>
      <w:lvlText w:val=""/>
      <w:lvlJc w:val="left"/>
      <w:pPr>
        <w:ind w:left="6518" w:hanging="360"/>
      </w:pPr>
      <w:rPr>
        <w:rFonts w:ascii="Wingdings" w:hAnsi="Wingdings" w:hint="default"/>
      </w:rPr>
    </w:lvl>
  </w:abstractNum>
  <w:abstractNum w:abstractNumId="8" w15:restartNumberingAfterBreak="0">
    <w:nsid w:val="3B236F42"/>
    <w:multiLevelType w:val="hybridMultilevel"/>
    <w:tmpl w:val="19E0298A"/>
    <w:name w:val="WW8Num1122"/>
    <w:lvl w:ilvl="0" w:tplc="4ADAEA84">
      <w:start w:val="4"/>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2266141"/>
    <w:multiLevelType w:val="hybridMultilevel"/>
    <w:tmpl w:val="97BC6F18"/>
    <w:lvl w:ilvl="0" w:tplc="04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2943292"/>
    <w:multiLevelType w:val="hybridMultilevel"/>
    <w:tmpl w:val="7EDC4540"/>
    <w:lvl w:ilvl="0" w:tplc="378E89A2">
      <w:start w:val="1"/>
      <w:numFmt w:val="decimal"/>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1" w15:restartNumberingAfterBreak="0">
    <w:nsid w:val="538E41C2"/>
    <w:multiLevelType w:val="hybridMultilevel"/>
    <w:tmpl w:val="EF542C30"/>
    <w:lvl w:ilvl="0" w:tplc="4DD8CAFC">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5D543678"/>
    <w:multiLevelType w:val="hybridMultilevel"/>
    <w:tmpl w:val="94BEC934"/>
    <w:lvl w:ilvl="0" w:tplc="4DD8CAFC">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E135298"/>
    <w:multiLevelType w:val="hybridMultilevel"/>
    <w:tmpl w:val="984867F6"/>
    <w:lvl w:ilvl="0" w:tplc="4DD8CAFC">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61606AB4"/>
    <w:multiLevelType w:val="hybridMultilevel"/>
    <w:tmpl w:val="8202F08A"/>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5B17C5E"/>
    <w:multiLevelType w:val="hybridMultilevel"/>
    <w:tmpl w:val="DAFC82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DC57840"/>
    <w:multiLevelType w:val="hybridMultilevel"/>
    <w:tmpl w:val="E9E6B91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F6E30AA"/>
    <w:multiLevelType w:val="hybridMultilevel"/>
    <w:tmpl w:val="41C220E0"/>
    <w:lvl w:ilvl="0" w:tplc="32C645B8">
      <w:start w:val="1"/>
      <w:numFmt w:val="bullet"/>
      <w:lvlText w:val=""/>
      <w:lvlJc w:val="left"/>
      <w:pPr>
        <w:ind w:left="720" w:hanging="360"/>
      </w:pPr>
      <w:rPr>
        <w:rFonts w:ascii="Symbol" w:hAnsi="Symbol" w:hint="default"/>
      </w:rPr>
    </w:lvl>
    <w:lvl w:ilvl="1" w:tplc="F4F274C8">
      <w:start w:val="1"/>
      <w:numFmt w:val="bullet"/>
      <w:lvlText w:val=""/>
      <w:lvlJc w:val="left"/>
      <w:pPr>
        <w:ind w:left="1440" w:hanging="360"/>
      </w:pPr>
      <w:rPr>
        <w:rFonts w:ascii="Symbol" w:hAnsi="Symbol" w:hint="default"/>
      </w:rPr>
    </w:lvl>
    <w:lvl w:ilvl="2" w:tplc="826866BC">
      <w:start w:val="1"/>
      <w:numFmt w:val="bullet"/>
      <w:lvlText w:val=""/>
      <w:lvlJc w:val="left"/>
      <w:pPr>
        <w:ind w:left="2160" w:hanging="360"/>
      </w:pPr>
      <w:rPr>
        <w:rFonts w:ascii="Wingdings" w:hAnsi="Wingdings" w:hint="default"/>
      </w:rPr>
    </w:lvl>
    <w:lvl w:ilvl="3" w:tplc="C3E85370" w:tentative="1">
      <w:start w:val="1"/>
      <w:numFmt w:val="bullet"/>
      <w:lvlText w:val=""/>
      <w:lvlJc w:val="left"/>
      <w:pPr>
        <w:ind w:left="2880" w:hanging="360"/>
      </w:pPr>
      <w:rPr>
        <w:rFonts w:ascii="Symbol" w:hAnsi="Symbol" w:hint="default"/>
      </w:rPr>
    </w:lvl>
    <w:lvl w:ilvl="4" w:tplc="611CCC58" w:tentative="1">
      <w:start w:val="1"/>
      <w:numFmt w:val="bullet"/>
      <w:lvlText w:val="o"/>
      <w:lvlJc w:val="left"/>
      <w:pPr>
        <w:ind w:left="3600" w:hanging="360"/>
      </w:pPr>
      <w:rPr>
        <w:rFonts w:ascii="Courier New" w:hAnsi="Courier New" w:cs="Courier New" w:hint="default"/>
      </w:rPr>
    </w:lvl>
    <w:lvl w:ilvl="5" w:tplc="E2126C2C" w:tentative="1">
      <w:start w:val="1"/>
      <w:numFmt w:val="bullet"/>
      <w:lvlText w:val=""/>
      <w:lvlJc w:val="left"/>
      <w:pPr>
        <w:ind w:left="4320" w:hanging="360"/>
      </w:pPr>
      <w:rPr>
        <w:rFonts w:ascii="Wingdings" w:hAnsi="Wingdings" w:hint="default"/>
      </w:rPr>
    </w:lvl>
    <w:lvl w:ilvl="6" w:tplc="539CEAF6" w:tentative="1">
      <w:start w:val="1"/>
      <w:numFmt w:val="bullet"/>
      <w:lvlText w:val=""/>
      <w:lvlJc w:val="left"/>
      <w:pPr>
        <w:ind w:left="5040" w:hanging="360"/>
      </w:pPr>
      <w:rPr>
        <w:rFonts w:ascii="Symbol" w:hAnsi="Symbol" w:hint="default"/>
      </w:rPr>
    </w:lvl>
    <w:lvl w:ilvl="7" w:tplc="9C0C25A4" w:tentative="1">
      <w:start w:val="1"/>
      <w:numFmt w:val="bullet"/>
      <w:lvlText w:val="o"/>
      <w:lvlJc w:val="left"/>
      <w:pPr>
        <w:ind w:left="5760" w:hanging="360"/>
      </w:pPr>
      <w:rPr>
        <w:rFonts w:ascii="Courier New" w:hAnsi="Courier New" w:cs="Courier New" w:hint="default"/>
      </w:rPr>
    </w:lvl>
    <w:lvl w:ilvl="8" w:tplc="49025328" w:tentative="1">
      <w:start w:val="1"/>
      <w:numFmt w:val="bullet"/>
      <w:lvlText w:val=""/>
      <w:lvlJc w:val="left"/>
      <w:pPr>
        <w:ind w:left="6480" w:hanging="360"/>
      </w:pPr>
      <w:rPr>
        <w:rFonts w:ascii="Wingdings" w:hAnsi="Wingdings" w:hint="default"/>
      </w:rPr>
    </w:lvl>
  </w:abstractNum>
  <w:abstractNum w:abstractNumId="18" w15:restartNumberingAfterBreak="0">
    <w:nsid w:val="72230080"/>
    <w:multiLevelType w:val="hybridMultilevel"/>
    <w:tmpl w:val="C494D916"/>
    <w:lvl w:ilvl="0" w:tplc="08090001">
      <w:start w:val="1"/>
      <w:numFmt w:val="bullet"/>
      <w:lvlText w:val=""/>
      <w:lvlJc w:val="left"/>
      <w:pPr>
        <w:tabs>
          <w:tab w:val="num" w:pos="840"/>
        </w:tabs>
        <w:ind w:left="840" w:hanging="360"/>
      </w:pPr>
      <w:rPr>
        <w:rFonts w:ascii="Symbol" w:hAnsi="Symbol" w:hint="default"/>
      </w:rPr>
    </w:lvl>
    <w:lvl w:ilvl="1" w:tplc="08090003" w:tentative="1">
      <w:start w:val="1"/>
      <w:numFmt w:val="bullet"/>
      <w:lvlText w:val="o"/>
      <w:lvlJc w:val="left"/>
      <w:pPr>
        <w:tabs>
          <w:tab w:val="num" w:pos="1560"/>
        </w:tabs>
        <w:ind w:left="1560" w:hanging="360"/>
      </w:pPr>
      <w:rPr>
        <w:rFonts w:ascii="Courier New" w:hAnsi="Courier New" w:cs="Courier New" w:hint="default"/>
      </w:rPr>
    </w:lvl>
    <w:lvl w:ilvl="2" w:tplc="08090005" w:tentative="1">
      <w:start w:val="1"/>
      <w:numFmt w:val="bullet"/>
      <w:lvlText w:val=""/>
      <w:lvlJc w:val="left"/>
      <w:pPr>
        <w:tabs>
          <w:tab w:val="num" w:pos="2280"/>
        </w:tabs>
        <w:ind w:left="2280" w:hanging="360"/>
      </w:pPr>
      <w:rPr>
        <w:rFonts w:ascii="Wingdings" w:hAnsi="Wingdings" w:hint="default"/>
      </w:rPr>
    </w:lvl>
    <w:lvl w:ilvl="3" w:tplc="08090001" w:tentative="1">
      <w:start w:val="1"/>
      <w:numFmt w:val="bullet"/>
      <w:lvlText w:val=""/>
      <w:lvlJc w:val="left"/>
      <w:pPr>
        <w:tabs>
          <w:tab w:val="num" w:pos="3000"/>
        </w:tabs>
        <w:ind w:left="3000" w:hanging="360"/>
      </w:pPr>
      <w:rPr>
        <w:rFonts w:ascii="Symbol" w:hAnsi="Symbol" w:hint="default"/>
      </w:rPr>
    </w:lvl>
    <w:lvl w:ilvl="4" w:tplc="08090003" w:tentative="1">
      <w:start w:val="1"/>
      <w:numFmt w:val="bullet"/>
      <w:lvlText w:val="o"/>
      <w:lvlJc w:val="left"/>
      <w:pPr>
        <w:tabs>
          <w:tab w:val="num" w:pos="3720"/>
        </w:tabs>
        <w:ind w:left="3720" w:hanging="360"/>
      </w:pPr>
      <w:rPr>
        <w:rFonts w:ascii="Courier New" w:hAnsi="Courier New" w:cs="Courier New" w:hint="default"/>
      </w:rPr>
    </w:lvl>
    <w:lvl w:ilvl="5" w:tplc="08090005" w:tentative="1">
      <w:start w:val="1"/>
      <w:numFmt w:val="bullet"/>
      <w:lvlText w:val=""/>
      <w:lvlJc w:val="left"/>
      <w:pPr>
        <w:tabs>
          <w:tab w:val="num" w:pos="4440"/>
        </w:tabs>
        <w:ind w:left="4440" w:hanging="360"/>
      </w:pPr>
      <w:rPr>
        <w:rFonts w:ascii="Wingdings" w:hAnsi="Wingdings" w:hint="default"/>
      </w:rPr>
    </w:lvl>
    <w:lvl w:ilvl="6" w:tplc="08090001" w:tentative="1">
      <w:start w:val="1"/>
      <w:numFmt w:val="bullet"/>
      <w:lvlText w:val=""/>
      <w:lvlJc w:val="left"/>
      <w:pPr>
        <w:tabs>
          <w:tab w:val="num" w:pos="5160"/>
        </w:tabs>
        <w:ind w:left="5160" w:hanging="360"/>
      </w:pPr>
      <w:rPr>
        <w:rFonts w:ascii="Symbol" w:hAnsi="Symbol" w:hint="default"/>
      </w:rPr>
    </w:lvl>
    <w:lvl w:ilvl="7" w:tplc="08090003" w:tentative="1">
      <w:start w:val="1"/>
      <w:numFmt w:val="bullet"/>
      <w:lvlText w:val="o"/>
      <w:lvlJc w:val="left"/>
      <w:pPr>
        <w:tabs>
          <w:tab w:val="num" w:pos="5880"/>
        </w:tabs>
        <w:ind w:left="5880" w:hanging="360"/>
      </w:pPr>
      <w:rPr>
        <w:rFonts w:ascii="Courier New" w:hAnsi="Courier New" w:cs="Courier New" w:hint="default"/>
      </w:rPr>
    </w:lvl>
    <w:lvl w:ilvl="8" w:tplc="08090005" w:tentative="1">
      <w:start w:val="1"/>
      <w:numFmt w:val="bullet"/>
      <w:lvlText w:val=""/>
      <w:lvlJc w:val="left"/>
      <w:pPr>
        <w:tabs>
          <w:tab w:val="num" w:pos="6600"/>
        </w:tabs>
        <w:ind w:left="6600" w:hanging="360"/>
      </w:pPr>
      <w:rPr>
        <w:rFonts w:ascii="Wingdings" w:hAnsi="Wingdings" w:hint="default"/>
      </w:rPr>
    </w:lvl>
  </w:abstractNum>
  <w:abstractNum w:abstractNumId="19" w15:restartNumberingAfterBreak="0">
    <w:nsid w:val="739437D5"/>
    <w:multiLevelType w:val="hybridMultilevel"/>
    <w:tmpl w:val="2724DF34"/>
    <w:lvl w:ilvl="0" w:tplc="4DD8CAFC">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4FC40F0"/>
    <w:multiLevelType w:val="hybridMultilevel"/>
    <w:tmpl w:val="F758B7C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8B20ACB"/>
    <w:multiLevelType w:val="hybridMultilevel"/>
    <w:tmpl w:val="9244A148"/>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F360866"/>
    <w:multiLevelType w:val="hybridMultilevel"/>
    <w:tmpl w:val="D3201E9C"/>
    <w:lvl w:ilvl="0" w:tplc="04140001">
      <w:start w:val="1"/>
      <w:numFmt w:val="bullet"/>
      <w:lvlText w:val=""/>
      <w:lvlJc w:val="left"/>
      <w:pPr>
        <w:ind w:left="758" w:hanging="360"/>
      </w:pPr>
      <w:rPr>
        <w:rFonts w:ascii="Symbol" w:hAnsi="Symbol" w:hint="default"/>
      </w:rPr>
    </w:lvl>
    <w:lvl w:ilvl="1" w:tplc="04140003" w:tentative="1">
      <w:start w:val="1"/>
      <w:numFmt w:val="bullet"/>
      <w:lvlText w:val="o"/>
      <w:lvlJc w:val="left"/>
      <w:pPr>
        <w:ind w:left="1478" w:hanging="360"/>
      </w:pPr>
      <w:rPr>
        <w:rFonts w:ascii="Courier New" w:hAnsi="Courier New" w:hint="default"/>
      </w:rPr>
    </w:lvl>
    <w:lvl w:ilvl="2" w:tplc="04140005" w:tentative="1">
      <w:start w:val="1"/>
      <w:numFmt w:val="bullet"/>
      <w:lvlText w:val=""/>
      <w:lvlJc w:val="left"/>
      <w:pPr>
        <w:ind w:left="2198" w:hanging="360"/>
      </w:pPr>
      <w:rPr>
        <w:rFonts w:ascii="Wingdings" w:hAnsi="Wingdings" w:hint="default"/>
      </w:rPr>
    </w:lvl>
    <w:lvl w:ilvl="3" w:tplc="04140001" w:tentative="1">
      <w:start w:val="1"/>
      <w:numFmt w:val="bullet"/>
      <w:lvlText w:val=""/>
      <w:lvlJc w:val="left"/>
      <w:pPr>
        <w:ind w:left="2918" w:hanging="360"/>
      </w:pPr>
      <w:rPr>
        <w:rFonts w:ascii="Symbol" w:hAnsi="Symbol" w:hint="default"/>
      </w:rPr>
    </w:lvl>
    <w:lvl w:ilvl="4" w:tplc="04140003" w:tentative="1">
      <w:start w:val="1"/>
      <w:numFmt w:val="bullet"/>
      <w:lvlText w:val="o"/>
      <w:lvlJc w:val="left"/>
      <w:pPr>
        <w:ind w:left="3638" w:hanging="360"/>
      </w:pPr>
      <w:rPr>
        <w:rFonts w:ascii="Courier New" w:hAnsi="Courier New" w:hint="default"/>
      </w:rPr>
    </w:lvl>
    <w:lvl w:ilvl="5" w:tplc="04140005" w:tentative="1">
      <w:start w:val="1"/>
      <w:numFmt w:val="bullet"/>
      <w:lvlText w:val=""/>
      <w:lvlJc w:val="left"/>
      <w:pPr>
        <w:ind w:left="4358" w:hanging="360"/>
      </w:pPr>
      <w:rPr>
        <w:rFonts w:ascii="Wingdings" w:hAnsi="Wingdings" w:hint="default"/>
      </w:rPr>
    </w:lvl>
    <w:lvl w:ilvl="6" w:tplc="04140001" w:tentative="1">
      <w:start w:val="1"/>
      <w:numFmt w:val="bullet"/>
      <w:lvlText w:val=""/>
      <w:lvlJc w:val="left"/>
      <w:pPr>
        <w:ind w:left="5078" w:hanging="360"/>
      </w:pPr>
      <w:rPr>
        <w:rFonts w:ascii="Symbol" w:hAnsi="Symbol" w:hint="default"/>
      </w:rPr>
    </w:lvl>
    <w:lvl w:ilvl="7" w:tplc="04140003" w:tentative="1">
      <w:start w:val="1"/>
      <w:numFmt w:val="bullet"/>
      <w:lvlText w:val="o"/>
      <w:lvlJc w:val="left"/>
      <w:pPr>
        <w:ind w:left="5798" w:hanging="360"/>
      </w:pPr>
      <w:rPr>
        <w:rFonts w:ascii="Courier New" w:hAnsi="Courier New" w:hint="default"/>
      </w:rPr>
    </w:lvl>
    <w:lvl w:ilvl="8" w:tplc="04140005" w:tentative="1">
      <w:start w:val="1"/>
      <w:numFmt w:val="bullet"/>
      <w:lvlText w:val=""/>
      <w:lvlJc w:val="left"/>
      <w:pPr>
        <w:ind w:left="6518" w:hanging="360"/>
      </w:pPr>
      <w:rPr>
        <w:rFonts w:ascii="Wingdings" w:hAnsi="Wingdings" w:hint="default"/>
      </w:rPr>
    </w:lvl>
  </w:abstractNum>
  <w:num w:numId="1">
    <w:abstractNumId w:val="2"/>
  </w:num>
  <w:num w:numId="2">
    <w:abstractNumId w:val="7"/>
  </w:num>
  <w:num w:numId="3">
    <w:abstractNumId w:val="22"/>
  </w:num>
  <w:num w:numId="4">
    <w:abstractNumId w:val="16"/>
  </w:num>
  <w:num w:numId="5">
    <w:abstractNumId w:val="5"/>
  </w:num>
  <w:num w:numId="6">
    <w:abstractNumId w:val="11"/>
  </w:num>
  <w:num w:numId="7">
    <w:abstractNumId w:val="19"/>
  </w:num>
  <w:num w:numId="8">
    <w:abstractNumId w:val="12"/>
  </w:num>
  <w:num w:numId="9">
    <w:abstractNumId w:val="13"/>
  </w:num>
  <w:num w:numId="10">
    <w:abstractNumId w:val="14"/>
  </w:num>
  <w:num w:numId="11">
    <w:abstractNumId w:val="3"/>
  </w:num>
  <w:num w:numId="12">
    <w:abstractNumId w:val="10"/>
  </w:num>
  <w:num w:numId="13">
    <w:abstractNumId w:val="9"/>
  </w:num>
  <w:num w:numId="14">
    <w:abstractNumId w:val="17"/>
  </w:num>
  <w:num w:numId="15">
    <w:abstractNumId w:val="20"/>
  </w:num>
  <w:num w:numId="16">
    <w:abstractNumId w:val="18"/>
  </w:num>
  <w:num w:numId="17">
    <w:abstractNumId w:val="6"/>
  </w:num>
  <w:num w:numId="18">
    <w:abstractNumId w:val="15"/>
  </w:num>
  <w:num w:numId="19">
    <w:abstractNumId w:val="4"/>
  </w:num>
  <w:num w:numId="20">
    <w:abstractNumId w:val="21"/>
  </w:num>
  <w:numIdMacAtCleanup w:val="1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amus Doyle">
    <w15:presenceInfo w15:providerId="None" w15:userId="Seamus Doy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84"/>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Saved" w:val="True"/>
  </w:docVars>
  <w:rsids>
    <w:rsidRoot w:val="00422C5F"/>
    <w:rsid w:val="00000654"/>
    <w:rsid w:val="00000820"/>
    <w:rsid w:val="00004073"/>
    <w:rsid w:val="000116A0"/>
    <w:rsid w:val="00013E2F"/>
    <w:rsid w:val="000217AC"/>
    <w:rsid w:val="00021EC8"/>
    <w:rsid w:val="0002217E"/>
    <w:rsid w:val="0002346A"/>
    <w:rsid w:val="00023F33"/>
    <w:rsid w:val="00024BCD"/>
    <w:rsid w:val="00024EF2"/>
    <w:rsid w:val="00024F04"/>
    <w:rsid w:val="0002551C"/>
    <w:rsid w:val="00026551"/>
    <w:rsid w:val="00027067"/>
    <w:rsid w:val="000308EB"/>
    <w:rsid w:val="00032D66"/>
    <w:rsid w:val="00033452"/>
    <w:rsid w:val="000339C0"/>
    <w:rsid w:val="00035173"/>
    <w:rsid w:val="00036851"/>
    <w:rsid w:val="00042476"/>
    <w:rsid w:val="000519FA"/>
    <w:rsid w:val="00053E22"/>
    <w:rsid w:val="00072135"/>
    <w:rsid w:val="00091077"/>
    <w:rsid w:val="00091923"/>
    <w:rsid w:val="000A119A"/>
    <w:rsid w:val="000A151B"/>
    <w:rsid w:val="000A4A7B"/>
    <w:rsid w:val="000B15BD"/>
    <w:rsid w:val="000B4BD2"/>
    <w:rsid w:val="000C0646"/>
    <w:rsid w:val="000D0A42"/>
    <w:rsid w:val="000D0EF7"/>
    <w:rsid w:val="000D2096"/>
    <w:rsid w:val="000D339C"/>
    <w:rsid w:val="000D4878"/>
    <w:rsid w:val="000E756B"/>
    <w:rsid w:val="000F1CF4"/>
    <w:rsid w:val="0010352F"/>
    <w:rsid w:val="00107446"/>
    <w:rsid w:val="001121E5"/>
    <w:rsid w:val="0012228A"/>
    <w:rsid w:val="001225C0"/>
    <w:rsid w:val="00123039"/>
    <w:rsid w:val="00125ADA"/>
    <w:rsid w:val="00127B22"/>
    <w:rsid w:val="00131677"/>
    <w:rsid w:val="00132F40"/>
    <w:rsid w:val="00134572"/>
    <w:rsid w:val="00134C09"/>
    <w:rsid w:val="00140445"/>
    <w:rsid w:val="00142964"/>
    <w:rsid w:val="00143784"/>
    <w:rsid w:val="0014485E"/>
    <w:rsid w:val="00145121"/>
    <w:rsid w:val="0014568A"/>
    <w:rsid w:val="001565F0"/>
    <w:rsid w:val="00170A7F"/>
    <w:rsid w:val="00171A7A"/>
    <w:rsid w:val="00175B15"/>
    <w:rsid w:val="00183995"/>
    <w:rsid w:val="001849BB"/>
    <w:rsid w:val="00184AE8"/>
    <w:rsid w:val="001852FF"/>
    <w:rsid w:val="00187611"/>
    <w:rsid w:val="00190B65"/>
    <w:rsid w:val="0019429F"/>
    <w:rsid w:val="00194BC4"/>
    <w:rsid w:val="00196DED"/>
    <w:rsid w:val="001971B3"/>
    <w:rsid w:val="001A2802"/>
    <w:rsid w:val="001A47B2"/>
    <w:rsid w:val="001A7ED5"/>
    <w:rsid w:val="001A7F77"/>
    <w:rsid w:val="001B1F11"/>
    <w:rsid w:val="001B1F3F"/>
    <w:rsid w:val="001B227A"/>
    <w:rsid w:val="001B3207"/>
    <w:rsid w:val="001B3768"/>
    <w:rsid w:val="001B3F7F"/>
    <w:rsid w:val="001B5B6E"/>
    <w:rsid w:val="001B7666"/>
    <w:rsid w:val="001C382E"/>
    <w:rsid w:val="001C4CA6"/>
    <w:rsid w:val="001C5CAD"/>
    <w:rsid w:val="001C7261"/>
    <w:rsid w:val="001C7DCB"/>
    <w:rsid w:val="001D6BC2"/>
    <w:rsid w:val="001D79CC"/>
    <w:rsid w:val="001E443B"/>
    <w:rsid w:val="001E4DEF"/>
    <w:rsid w:val="001E7A47"/>
    <w:rsid w:val="001F02CE"/>
    <w:rsid w:val="001F5294"/>
    <w:rsid w:val="001F7A31"/>
    <w:rsid w:val="00201F44"/>
    <w:rsid w:val="002054AC"/>
    <w:rsid w:val="00207658"/>
    <w:rsid w:val="0021239C"/>
    <w:rsid w:val="00213152"/>
    <w:rsid w:val="00213477"/>
    <w:rsid w:val="002157D0"/>
    <w:rsid w:val="00215938"/>
    <w:rsid w:val="002160F9"/>
    <w:rsid w:val="00216370"/>
    <w:rsid w:val="00216F27"/>
    <w:rsid w:val="002204CC"/>
    <w:rsid w:val="0022464F"/>
    <w:rsid w:val="002254CC"/>
    <w:rsid w:val="00226423"/>
    <w:rsid w:val="00230D2F"/>
    <w:rsid w:val="00233EBB"/>
    <w:rsid w:val="002419DF"/>
    <w:rsid w:val="002439C1"/>
    <w:rsid w:val="00244AC2"/>
    <w:rsid w:val="00246DA2"/>
    <w:rsid w:val="00247ACA"/>
    <w:rsid w:val="00251EDC"/>
    <w:rsid w:val="0025208C"/>
    <w:rsid w:val="00253118"/>
    <w:rsid w:val="00265BCA"/>
    <w:rsid w:val="00271537"/>
    <w:rsid w:val="00272799"/>
    <w:rsid w:val="00273EEC"/>
    <w:rsid w:val="002751F4"/>
    <w:rsid w:val="002772A4"/>
    <w:rsid w:val="0029428B"/>
    <w:rsid w:val="00295784"/>
    <w:rsid w:val="00295A08"/>
    <w:rsid w:val="00295EC8"/>
    <w:rsid w:val="002A1108"/>
    <w:rsid w:val="002A6B46"/>
    <w:rsid w:val="002B174F"/>
    <w:rsid w:val="002B2248"/>
    <w:rsid w:val="002B39E4"/>
    <w:rsid w:val="002B630D"/>
    <w:rsid w:val="002B634D"/>
    <w:rsid w:val="002B65B5"/>
    <w:rsid w:val="002C03F8"/>
    <w:rsid w:val="002C1DE8"/>
    <w:rsid w:val="002C5F36"/>
    <w:rsid w:val="002C6F66"/>
    <w:rsid w:val="002D20B0"/>
    <w:rsid w:val="002D4F97"/>
    <w:rsid w:val="002D702F"/>
    <w:rsid w:val="002E5378"/>
    <w:rsid w:val="002E5543"/>
    <w:rsid w:val="002E5FC3"/>
    <w:rsid w:val="002E7151"/>
    <w:rsid w:val="002E778B"/>
    <w:rsid w:val="002F1EB4"/>
    <w:rsid w:val="002F37FF"/>
    <w:rsid w:val="002F55B1"/>
    <w:rsid w:val="00301007"/>
    <w:rsid w:val="00302E4A"/>
    <w:rsid w:val="00303009"/>
    <w:rsid w:val="00304394"/>
    <w:rsid w:val="003045D7"/>
    <w:rsid w:val="00306951"/>
    <w:rsid w:val="00306E92"/>
    <w:rsid w:val="00307798"/>
    <w:rsid w:val="0031438A"/>
    <w:rsid w:val="003234D8"/>
    <w:rsid w:val="003242E4"/>
    <w:rsid w:val="00324A1E"/>
    <w:rsid w:val="00326F34"/>
    <w:rsid w:val="003314C0"/>
    <w:rsid w:val="003320C1"/>
    <w:rsid w:val="00332872"/>
    <w:rsid w:val="00332AD9"/>
    <w:rsid w:val="0033736D"/>
    <w:rsid w:val="00340C2C"/>
    <w:rsid w:val="00341A2E"/>
    <w:rsid w:val="0034218C"/>
    <w:rsid w:val="003447CD"/>
    <w:rsid w:val="00354E5D"/>
    <w:rsid w:val="00355F9C"/>
    <w:rsid w:val="003561D3"/>
    <w:rsid w:val="00370816"/>
    <w:rsid w:val="00370A73"/>
    <w:rsid w:val="00373198"/>
    <w:rsid w:val="00374A5C"/>
    <w:rsid w:val="003760F3"/>
    <w:rsid w:val="0037763C"/>
    <w:rsid w:val="0038276A"/>
    <w:rsid w:val="003849FA"/>
    <w:rsid w:val="00385D4E"/>
    <w:rsid w:val="00387151"/>
    <w:rsid w:val="00393E5E"/>
    <w:rsid w:val="003961A8"/>
    <w:rsid w:val="003963E6"/>
    <w:rsid w:val="0039658D"/>
    <w:rsid w:val="003A03B2"/>
    <w:rsid w:val="003A341E"/>
    <w:rsid w:val="003A4875"/>
    <w:rsid w:val="003A539C"/>
    <w:rsid w:val="003B0FE8"/>
    <w:rsid w:val="003B10EF"/>
    <w:rsid w:val="003B127C"/>
    <w:rsid w:val="003B55C6"/>
    <w:rsid w:val="003B7751"/>
    <w:rsid w:val="003C0DA4"/>
    <w:rsid w:val="003C1F61"/>
    <w:rsid w:val="003C2CE0"/>
    <w:rsid w:val="003D23C7"/>
    <w:rsid w:val="003D51A3"/>
    <w:rsid w:val="003E479B"/>
    <w:rsid w:val="003F4757"/>
    <w:rsid w:val="003F521C"/>
    <w:rsid w:val="003F6B92"/>
    <w:rsid w:val="0040253E"/>
    <w:rsid w:val="00405082"/>
    <w:rsid w:val="004072D3"/>
    <w:rsid w:val="00411886"/>
    <w:rsid w:val="004160C1"/>
    <w:rsid w:val="00417E91"/>
    <w:rsid w:val="004203F8"/>
    <w:rsid w:val="0042152A"/>
    <w:rsid w:val="00422702"/>
    <w:rsid w:val="00422C5F"/>
    <w:rsid w:val="00431BE1"/>
    <w:rsid w:val="0043230C"/>
    <w:rsid w:val="00442997"/>
    <w:rsid w:val="0044447C"/>
    <w:rsid w:val="00445352"/>
    <w:rsid w:val="00453149"/>
    <w:rsid w:val="004557D5"/>
    <w:rsid w:val="004620A0"/>
    <w:rsid w:val="00467348"/>
    <w:rsid w:val="00471EAD"/>
    <w:rsid w:val="004756E3"/>
    <w:rsid w:val="004766BD"/>
    <w:rsid w:val="00486F81"/>
    <w:rsid w:val="00490E0A"/>
    <w:rsid w:val="004A1F79"/>
    <w:rsid w:val="004B28D7"/>
    <w:rsid w:val="004B32E3"/>
    <w:rsid w:val="004B3582"/>
    <w:rsid w:val="004B49F1"/>
    <w:rsid w:val="004B6717"/>
    <w:rsid w:val="004B69FB"/>
    <w:rsid w:val="004C1FB2"/>
    <w:rsid w:val="004C2FBD"/>
    <w:rsid w:val="004C409F"/>
    <w:rsid w:val="004C7685"/>
    <w:rsid w:val="004D0CD8"/>
    <w:rsid w:val="004D3171"/>
    <w:rsid w:val="004D31E7"/>
    <w:rsid w:val="004D4F38"/>
    <w:rsid w:val="004E164B"/>
    <w:rsid w:val="004E4224"/>
    <w:rsid w:val="004E424A"/>
    <w:rsid w:val="004F2EA9"/>
    <w:rsid w:val="004F3A78"/>
    <w:rsid w:val="004F3A7D"/>
    <w:rsid w:val="004F5017"/>
    <w:rsid w:val="004F5C62"/>
    <w:rsid w:val="005045F7"/>
    <w:rsid w:val="005159DD"/>
    <w:rsid w:val="00522C6D"/>
    <w:rsid w:val="005238E6"/>
    <w:rsid w:val="005274EC"/>
    <w:rsid w:val="00532651"/>
    <w:rsid w:val="00541678"/>
    <w:rsid w:val="005511F6"/>
    <w:rsid w:val="00552225"/>
    <w:rsid w:val="00553DBC"/>
    <w:rsid w:val="00556C87"/>
    <w:rsid w:val="00566F1A"/>
    <w:rsid w:val="005831C8"/>
    <w:rsid w:val="00583831"/>
    <w:rsid w:val="00584AD3"/>
    <w:rsid w:val="005855FD"/>
    <w:rsid w:val="00594A83"/>
    <w:rsid w:val="005A3EE0"/>
    <w:rsid w:val="005A4CA7"/>
    <w:rsid w:val="005A5301"/>
    <w:rsid w:val="005B5B72"/>
    <w:rsid w:val="005B74DC"/>
    <w:rsid w:val="005C05BD"/>
    <w:rsid w:val="005C3C01"/>
    <w:rsid w:val="005E18A9"/>
    <w:rsid w:val="005F44EF"/>
    <w:rsid w:val="005F5132"/>
    <w:rsid w:val="005F53A2"/>
    <w:rsid w:val="006030DB"/>
    <w:rsid w:val="00603AF4"/>
    <w:rsid w:val="006049B6"/>
    <w:rsid w:val="00612D94"/>
    <w:rsid w:val="00617C5E"/>
    <w:rsid w:val="006202D6"/>
    <w:rsid w:val="0062372E"/>
    <w:rsid w:val="00626102"/>
    <w:rsid w:val="006315FB"/>
    <w:rsid w:val="006322B6"/>
    <w:rsid w:val="00636C86"/>
    <w:rsid w:val="00637A57"/>
    <w:rsid w:val="00641DF2"/>
    <w:rsid w:val="0065150E"/>
    <w:rsid w:val="00651FD7"/>
    <w:rsid w:val="006524B1"/>
    <w:rsid w:val="00655E6D"/>
    <w:rsid w:val="00656654"/>
    <w:rsid w:val="00661AC0"/>
    <w:rsid w:val="00661BD4"/>
    <w:rsid w:val="00666EEA"/>
    <w:rsid w:val="00667CB5"/>
    <w:rsid w:val="00670040"/>
    <w:rsid w:val="006716BF"/>
    <w:rsid w:val="00672933"/>
    <w:rsid w:val="006761F9"/>
    <w:rsid w:val="00676723"/>
    <w:rsid w:val="00682498"/>
    <w:rsid w:val="006833C6"/>
    <w:rsid w:val="00684615"/>
    <w:rsid w:val="00684704"/>
    <w:rsid w:val="00684C6A"/>
    <w:rsid w:val="00687221"/>
    <w:rsid w:val="006A2295"/>
    <w:rsid w:val="006A3BB4"/>
    <w:rsid w:val="006A5578"/>
    <w:rsid w:val="006B2D99"/>
    <w:rsid w:val="006B62E1"/>
    <w:rsid w:val="006D02B9"/>
    <w:rsid w:val="006D23B1"/>
    <w:rsid w:val="006D504C"/>
    <w:rsid w:val="006E38EA"/>
    <w:rsid w:val="006F7A68"/>
    <w:rsid w:val="00701C9B"/>
    <w:rsid w:val="00702E06"/>
    <w:rsid w:val="00703191"/>
    <w:rsid w:val="00703410"/>
    <w:rsid w:val="00705EA3"/>
    <w:rsid w:val="00707EEE"/>
    <w:rsid w:val="00712422"/>
    <w:rsid w:val="00714C7C"/>
    <w:rsid w:val="0072604A"/>
    <w:rsid w:val="00733506"/>
    <w:rsid w:val="00734864"/>
    <w:rsid w:val="00735082"/>
    <w:rsid w:val="00737FD5"/>
    <w:rsid w:val="00743465"/>
    <w:rsid w:val="00743B3E"/>
    <w:rsid w:val="007472A1"/>
    <w:rsid w:val="00752C83"/>
    <w:rsid w:val="007544CB"/>
    <w:rsid w:val="007578D8"/>
    <w:rsid w:val="007601AC"/>
    <w:rsid w:val="0076083A"/>
    <w:rsid w:val="007615D4"/>
    <w:rsid w:val="00762399"/>
    <w:rsid w:val="007659D1"/>
    <w:rsid w:val="00767FB8"/>
    <w:rsid w:val="00773167"/>
    <w:rsid w:val="0077634A"/>
    <w:rsid w:val="00776FBD"/>
    <w:rsid w:val="007A3769"/>
    <w:rsid w:val="007A3C41"/>
    <w:rsid w:val="007B21EF"/>
    <w:rsid w:val="007B24C3"/>
    <w:rsid w:val="007B60B7"/>
    <w:rsid w:val="007C2073"/>
    <w:rsid w:val="007C4CBA"/>
    <w:rsid w:val="007C6150"/>
    <w:rsid w:val="007C68A0"/>
    <w:rsid w:val="007D6564"/>
    <w:rsid w:val="007D7AD1"/>
    <w:rsid w:val="007D7E87"/>
    <w:rsid w:val="007E0D79"/>
    <w:rsid w:val="007E5044"/>
    <w:rsid w:val="007E5B58"/>
    <w:rsid w:val="007E6316"/>
    <w:rsid w:val="007E696D"/>
    <w:rsid w:val="007E7262"/>
    <w:rsid w:val="00806FB6"/>
    <w:rsid w:val="008120A0"/>
    <w:rsid w:val="00814616"/>
    <w:rsid w:val="008178C8"/>
    <w:rsid w:val="00825C61"/>
    <w:rsid w:val="008302B8"/>
    <w:rsid w:val="008306D7"/>
    <w:rsid w:val="00831DBF"/>
    <w:rsid w:val="00834FD6"/>
    <w:rsid w:val="00835C90"/>
    <w:rsid w:val="0083679B"/>
    <w:rsid w:val="00837E7C"/>
    <w:rsid w:val="008473AC"/>
    <w:rsid w:val="0085358A"/>
    <w:rsid w:val="00856BB9"/>
    <w:rsid w:val="00867C22"/>
    <w:rsid w:val="0087116A"/>
    <w:rsid w:val="00871699"/>
    <w:rsid w:val="00871C29"/>
    <w:rsid w:val="00875CBC"/>
    <w:rsid w:val="008906EE"/>
    <w:rsid w:val="008919DB"/>
    <w:rsid w:val="00894FDD"/>
    <w:rsid w:val="00895574"/>
    <w:rsid w:val="008A00F4"/>
    <w:rsid w:val="008A3C4C"/>
    <w:rsid w:val="008B09C4"/>
    <w:rsid w:val="008B29F4"/>
    <w:rsid w:val="008C6086"/>
    <w:rsid w:val="008C7028"/>
    <w:rsid w:val="008C7AFF"/>
    <w:rsid w:val="008C7E7E"/>
    <w:rsid w:val="008D4759"/>
    <w:rsid w:val="008E095E"/>
    <w:rsid w:val="008E25EF"/>
    <w:rsid w:val="008E68AB"/>
    <w:rsid w:val="008E6AFC"/>
    <w:rsid w:val="008E6BEB"/>
    <w:rsid w:val="008F739F"/>
    <w:rsid w:val="00904E3C"/>
    <w:rsid w:val="00914546"/>
    <w:rsid w:val="00921469"/>
    <w:rsid w:val="009228B4"/>
    <w:rsid w:val="00923B48"/>
    <w:rsid w:val="00925398"/>
    <w:rsid w:val="009260BD"/>
    <w:rsid w:val="009340BC"/>
    <w:rsid w:val="009349B0"/>
    <w:rsid w:val="00940A74"/>
    <w:rsid w:val="00942276"/>
    <w:rsid w:val="00945196"/>
    <w:rsid w:val="00953405"/>
    <w:rsid w:val="00955CA4"/>
    <w:rsid w:val="0095719C"/>
    <w:rsid w:val="00964934"/>
    <w:rsid w:val="00970FF6"/>
    <w:rsid w:val="00972B13"/>
    <w:rsid w:val="00975F6F"/>
    <w:rsid w:val="00975FEC"/>
    <w:rsid w:val="00982C3F"/>
    <w:rsid w:val="00987FFE"/>
    <w:rsid w:val="009908ED"/>
    <w:rsid w:val="009933C2"/>
    <w:rsid w:val="009A2206"/>
    <w:rsid w:val="009A39CC"/>
    <w:rsid w:val="009A4F27"/>
    <w:rsid w:val="009A55D1"/>
    <w:rsid w:val="009A795B"/>
    <w:rsid w:val="009B3F78"/>
    <w:rsid w:val="009B7A82"/>
    <w:rsid w:val="009C2EC7"/>
    <w:rsid w:val="009C5435"/>
    <w:rsid w:val="009C5E92"/>
    <w:rsid w:val="009C74EB"/>
    <w:rsid w:val="009D1566"/>
    <w:rsid w:val="009D2925"/>
    <w:rsid w:val="009D5533"/>
    <w:rsid w:val="009E066E"/>
    <w:rsid w:val="009E4AC5"/>
    <w:rsid w:val="009F6633"/>
    <w:rsid w:val="009F68C3"/>
    <w:rsid w:val="00A057CD"/>
    <w:rsid w:val="00A07FE4"/>
    <w:rsid w:val="00A15BCA"/>
    <w:rsid w:val="00A17DCD"/>
    <w:rsid w:val="00A21350"/>
    <w:rsid w:val="00A21C43"/>
    <w:rsid w:val="00A240C2"/>
    <w:rsid w:val="00A37C6B"/>
    <w:rsid w:val="00A41BB0"/>
    <w:rsid w:val="00A420DB"/>
    <w:rsid w:val="00A50FAF"/>
    <w:rsid w:val="00A55B57"/>
    <w:rsid w:val="00A60E3A"/>
    <w:rsid w:val="00A678E3"/>
    <w:rsid w:val="00A7079D"/>
    <w:rsid w:val="00A71307"/>
    <w:rsid w:val="00A725C9"/>
    <w:rsid w:val="00A76622"/>
    <w:rsid w:val="00A900FD"/>
    <w:rsid w:val="00A915A3"/>
    <w:rsid w:val="00A91E66"/>
    <w:rsid w:val="00A92A81"/>
    <w:rsid w:val="00A9731F"/>
    <w:rsid w:val="00AA1B27"/>
    <w:rsid w:val="00AA29E7"/>
    <w:rsid w:val="00AA361C"/>
    <w:rsid w:val="00AA3FBA"/>
    <w:rsid w:val="00AA6CDC"/>
    <w:rsid w:val="00AA7210"/>
    <w:rsid w:val="00AB25C7"/>
    <w:rsid w:val="00AB7B78"/>
    <w:rsid w:val="00AD6EDF"/>
    <w:rsid w:val="00AE0AD6"/>
    <w:rsid w:val="00AE1E11"/>
    <w:rsid w:val="00AE433E"/>
    <w:rsid w:val="00AE543E"/>
    <w:rsid w:val="00AF293E"/>
    <w:rsid w:val="00AF5319"/>
    <w:rsid w:val="00AF670F"/>
    <w:rsid w:val="00B031CC"/>
    <w:rsid w:val="00B05D29"/>
    <w:rsid w:val="00B11E21"/>
    <w:rsid w:val="00B20C9B"/>
    <w:rsid w:val="00B21C53"/>
    <w:rsid w:val="00B21C55"/>
    <w:rsid w:val="00B26009"/>
    <w:rsid w:val="00B314D7"/>
    <w:rsid w:val="00B3177E"/>
    <w:rsid w:val="00B35FAE"/>
    <w:rsid w:val="00B40970"/>
    <w:rsid w:val="00B433E2"/>
    <w:rsid w:val="00B4616B"/>
    <w:rsid w:val="00B46CF1"/>
    <w:rsid w:val="00B4788A"/>
    <w:rsid w:val="00B51858"/>
    <w:rsid w:val="00B53D0E"/>
    <w:rsid w:val="00B53DCE"/>
    <w:rsid w:val="00B5512A"/>
    <w:rsid w:val="00B62A67"/>
    <w:rsid w:val="00B711CB"/>
    <w:rsid w:val="00B7269B"/>
    <w:rsid w:val="00B72AD1"/>
    <w:rsid w:val="00B741F4"/>
    <w:rsid w:val="00B778FA"/>
    <w:rsid w:val="00B8501E"/>
    <w:rsid w:val="00B90344"/>
    <w:rsid w:val="00B904A7"/>
    <w:rsid w:val="00B91D3F"/>
    <w:rsid w:val="00BA0F70"/>
    <w:rsid w:val="00BA5133"/>
    <w:rsid w:val="00BB359A"/>
    <w:rsid w:val="00BB36D3"/>
    <w:rsid w:val="00BB5B8D"/>
    <w:rsid w:val="00BC12D4"/>
    <w:rsid w:val="00BC7F34"/>
    <w:rsid w:val="00BD5A3B"/>
    <w:rsid w:val="00BE518D"/>
    <w:rsid w:val="00BE5772"/>
    <w:rsid w:val="00BF4348"/>
    <w:rsid w:val="00BF697A"/>
    <w:rsid w:val="00C0361B"/>
    <w:rsid w:val="00C03805"/>
    <w:rsid w:val="00C04033"/>
    <w:rsid w:val="00C0674B"/>
    <w:rsid w:val="00C1022C"/>
    <w:rsid w:val="00C138C3"/>
    <w:rsid w:val="00C14A26"/>
    <w:rsid w:val="00C14CCD"/>
    <w:rsid w:val="00C205F0"/>
    <w:rsid w:val="00C22928"/>
    <w:rsid w:val="00C2308C"/>
    <w:rsid w:val="00C23527"/>
    <w:rsid w:val="00C2385A"/>
    <w:rsid w:val="00C2782E"/>
    <w:rsid w:val="00C33660"/>
    <w:rsid w:val="00C33725"/>
    <w:rsid w:val="00C349CB"/>
    <w:rsid w:val="00C4253D"/>
    <w:rsid w:val="00C463D9"/>
    <w:rsid w:val="00C53225"/>
    <w:rsid w:val="00C54485"/>
    <w:rsid w:val="00C54F17"/>
    <w:rsid w:val="00C57472"/>
    <w:rsid w:val="00C60257"/>
    <w:rsid w:val="00C643BC"/>
    <w:rsid w:val="00C70F8C"/>
    <w:rsid w:val="00C75B50"/>
    <w:rsid w:val="00C7677B"/>
    <w:rsid w:val="00C76966"/>
    <w:rsid w:val="00C7729C"/>
    <w:rsid w:val="00C801AD"/>
    <w:rsid w:val="00C81A9D"/>
    <w:rsid w:val="00C943F4"/>
    <w:rsid w:val="00C95AD6"/>
    <w:rsid w:val="00CA00FD"/>
    <w:rsid w:val="00CA23AB"/>
    <w:rsid w:val="00CA3D24"/>
    <w:rsid w:val="00CA5601"/>
    <w:rsid w:val="00CA7AD0"/>
    <w:rsid w:val="00CB22ED"/>
    <w:rsid w:val="00CB38F2"/>
    <w:rsid w:val="00CB5094"/>
    <w:rsid w:val="00CC0FCE"/>
    <w:rsid w:val="00CC115D"/>
    <w:rsid w:val="00CC3446"/>
    <w:rsid w:val="00CC729A"/>
    <w:rsid w:val="00CD1867"/>
    <w:rsid w:val="00CD2279"/>
    <w:rsid w:val="00CD49EB"/>
    <w:rsid w:val="00CD4EE8"/>
    <w:rsid w:val="00CE0E73"/>
    <w:rsid w:val="00CE6082"/>
    <w:rsid w:val="00CE63C0"/>
    <w:rsid w:val="00CF0537"/>
    <w:rsid w:val="00CF7F8C"/>
    <w:rsid w:val="00D01073"/>
    <w:rsid w:val="00D017EB"/>
    <w:rsid w:val="00D0500E"/>
    <w:rsid w:val="00D076C0"/>
    <w:rsid w:val="00D12CDA"/>
    <w:rsid w:val="00D12DE4"/>
    <w:rsid w:val="00D13965"/>
    <w:rsid w:val="00D14CB1"/>
    <w:rsid w:val="00D201A5"/>
    <w:rsid w:val="00D20470"/>
    <w:rsid w:val="00D216C4"/>
    <w:rsid w:val="00D25311"/>
    <w:rsid w:val="00D2552A"/>
    <w:rsid w:val="00D25980"/>
    <w:rsid w:val="00D302A6"/>
    <w:rsid w:val="00D30703"/>
    <w:rsid w:val="00D3529E"/>
    <w:rsid w:val="00D44130"/>
    <w:rsid w:val="00D457AE"/>
    <w:rsid w:val="00D45EE4"/>
    <w:rsid w:val="00D466B5"/>
    <w:rsid w:val="00D5311E"/>
    <w:rsid w:val="00D53966"/>
    <w:rsid w:val="00D55DC7"/>
    <w:rsid w:val="00D57DCE"/>
    <w:rsid w:val="00D64BE7"/>
    <w:rsid w:val="00D65533"/>
    <w:rsid w:val="00D67827"/>
    <w:rsid w:val="00D7012C"/>
    <w:rsid w:val="00D72CD2"/>
    <w:rsid w:val="00D77E9A"/>
    <w:rsid w:val="00D81720"/>
    <w:rsid w:val="00D819DA"/>
    <w:rsid w:val="00D84043"/>
    <w:rsid w:val="00D87901"/>
    <w:rsid w:val="00D96E7B"/>
    <w:rsid w:val="00DA008C"/>
    <w:rsid w:val="00DA15F5"/>
    <w:rsid w:val="00DA2BA0"/>
    <w:rsid w:val="00DA33A0"/>
    <w:rsid w:val="00DA4145"/>
    <w:rsid w:val="00DB0D34"/>
    <w:rsid w:val="00DB14BC"/>
    <w:rsid w:val="00DB5BDC"/>
    <w:rsid w:val="00DB750E"/>
    <w:rsid w:val="00DC3512"/>
    <w:rsid w:val="00DC76B3"/>
    <w:rsid w:val="00DD1A29"/>
    <w:rsid w:val="00DD2686"/>
    <w:rsid w:val="00DD3227"/>
    <w:rsid w:val="00DD6175"/>
    <w:rsid w:val="00DD70CE"/>
    <w:rsid w:val="00DE04B4"/>
    <w:rsid w:val="00DE2803"/>
    <w:rsid w:val="00DE36C2"/>
    <w:rsid w:val="00DE4997"/>
    <w:rsid w:val="00DF0CFF"/>
    <w:rsid w:val="00DF2A09"/>
    <w:rsid w:val="00DF5205"/>
    <w:rsid w:val="00DF58FA"/>
    <w:rsid w:val="00E00E19"/>
    <w:rsid w:val="00E12CBB"/>
    <w:rsid w:val="00E21E01"/>
    <w:rsid w:val="00E22325"/>
    <w:rsid w:val="00E2495F"/>
    <w:rsid w:val="00E25997"/>
    <w:rsid w:val="00E338D7"/>
    <w:rsid w:val="00E4096F"/>
    <w:rsid w:val="00E43ADC"/>
    <w:rsid w:val="00E446EA"/>
    <w:rsid w:val="00E5016A"/>
    <w:rsid w:val="00E526DA"/>
    <w:rsid w:val="00E552C8"/>
    <w:rsid w:val="00E61CDD"/>
    <w:rsid w:val="00E638F8"/>
    <w:rsid w:val="00E719AD"/>
    <w:rsid w:val="00E729A3"/>
    <w:rsid w:val="00E73D21"/>
    <w:rsid w:val="00E75AAE"/>
    <w:rsid w:val="00E80790"/>
    <w:rsid w:val="00E80F06"/>
    <w:rsid w:val="00E86E35"/>
    <w:rsid w:val="00E8797C"/>
    <w:rsid w:val="00E91B55"/>
    <w:rsid w:val="00EA3177"/>
    <w:rsid w:val="00EA7C23"/>
    <w:rsid w:val="00EB2011"/>
    <w:rsid w:val="00EB3E05"/>
    <w:rsid w:val="00EB3F97"/>
    <w:rsid w:val="00EB4199"/>
    <w:rsid w:val="00EB577C"/>
    <w:rsid w:val="00EB5C5E"/>
    <w:rsid w:val="00EC4D94"/>
    <w:rsid w:val="00EC52D4"/>
    <w:rsid w:val="00EC6B71"/>
    <w:rsid w:val="00ED0B9C"/>
    <w:rsid w:val="00ED3619"/>
    <w:rsid w:val="00EE02E1"/>
    <w:rsid w:val="00EE1B85"/>
    <w:rsid w:val="00EE2B8C"/>
    <w:rsid w:val="00EE5F9B"/>
    <w:rsid w:val="00EF0482"/>
    <w:rsid w:val="00EF71AD"/>
    <w:rsid w:val="00F06783"/>
    <w:rsid w:val="00F06BFC"/>
    <w:rsid w:val="00F115D5"/>
    <w:rsid w:val="00F12935"/>
    <w:rsid w:val="00F142D8"/>
    <w:rsid w:val="00F14FCE"/>
    <w:rsid w:val="00F20991"/>
    <w:rsid w:val="00F21B65"/>
    <w:rsid w:val="00F24BC1"/>
    <w:rsid w:val="00F256C2"/>
    <w:rsid w:val="00F31EF6"/>
    <w:rsid w:val="00F344EF"/>
    <w:rsid w:val="00F37590"/>
    <w:rsid w:val="00F37F2C"/>
    <w:rsid w:val="00F50E6D"/>
    <w:rsid w:val="00F534E1"/>
    <w:rsid w:val="00F56FD4"/>
    <w:rsid w:val="00F576FD"/>
    <w:rsid w:val="00F61605"/>
    <w:rsid w:val="00F642EE"/>
    <w:rsid w:val="00F67D5A"/>
    <w:rsid w:val="00F76787"/>
    <w:rsid w:val="00F80373"/>
    <w:rsid w:val="00F91D8E"/>
    <w:rsid w:val="00F92C80"/>
    <w:rsid w:val="00F944A2"/>
    <w:rsid w:val="00F95CAF"/>
    <w:rsid w:val="00F97AFD"/>
    <w:rsid w:val="00F97C5F"/>
    <w:rsid w:val="00FA057B"/>
    <w:rsid w:val="00FA224A"/>
    <w:rsid w:val="00FA22C0"/>
    <w:rsid w:val="00FA361C"/>
    <w:rsid w:val="00FA63D6"/>
    <w:rsid w:val="00FB69C7"/>
    <w:rsid w:val="00FB7CD5"/>
    <w:rsid w:val="00FC1E6E"/>
    <w:rsid w:val="00FC21E0"/>
    <w:rsid w:val="00FC29BA"/>
    <w:rsid w:val="00FC715C"/>
    <w:rsid w:val="00FC7415"/>
    <w:rsid w:val="00FC7BF1"/>
    <w:rsid w:val="00FD7EF3"/>
    <w:rsid w:val="00FE1303"/>
    <w:rsid w:val="00FE38C4"/>
    <w:rsid w:val="00FF03B0"/>
    <w:rsid w:val="00FF3C4F"/>
    <w:rsid w:val="00FF677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7FA6C7"/>
  <w15:docId w15:val="{105DB968-AC2B-4DF9-9DFF-631995B7E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nhideWhenUsed="1"/>
    <w:lsdException w:name="footnote text" w:locked="1" w:semiHidden="1" w:uiPriority="0" w:unhideWhenUsed="1"/>
    <w:lsdException w:name="annotation text" w:semiHidden="1" w:uiPriority="0" w:unhideWhenUsed="1"/>
    <w:lsdException w:name="header" w:semiHidden="1" w:uiPriority="0" w:unhideWhenUsed="1"/>
    <w:lsdException w:name="footer" w:locked="1" w:semiHidden="1" w:uiPriority="0" w:unhideWhenUsed="1"/>
    <w:lsdException w:name="index heading" w:locked="1" w:semiHidden="1" w:unhideWhenUsed="1"/>
    <w:lsdException w:name="caption"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semiHidden="1" w:uiPriority="0"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0E3A"/>
    <w:pPr>
      <w:spacing w:before="60" w:after="60"/>
    </w:pPr>
    <w:rPr>
      <w:sz w:val="20"/>
      <w:szCs w:val="20"/>
      <w:lang w:val="en-GB" w:eastAsia="fi-FI"/>
    </w:rPr>
  </w:style>
  <w:style w:type="paragraph" w:styleId="Heading1">
    <w:name w:val="heading 1"/>
    <w:basedOn w:val="Normal"/>
    <w:next w:val="Normal"/>
    <w:link w:val="Heading1Char"/>
    <w:uiPriority w:val="99"/>
    <w:qFormat/>
    <w:rsid w:val="003447CD"/>
    <w:pPr>
      <w:keepNext/>
      <w:numPr>
        <w:numId w:val="1"/>
      </w:numPr>
      <w:spacing w:before="240" w:after="120"/>
      <w:outlineLvl w:val="0"/>
    </w:pPr>
    <w:rPr>
      <w:rFonts w:ascii="Arial" w:hAnsi="Arial"/>
      <w:b/>
      <w:sz w:val="32"/>
    </w:rPr>
  </w:style>
  <w:style w:type="paragraph" w:styleId="Heading2">
    <w:name w:val="heading 2"/>
    <w:basedOn w:val="Normal"/>
    <w:next w:val="Normal"/>
    <w:link w:val="Heading2Char"/>
    <w:uiPriority w:val="99"/>
    <w:qFormat/>
    <w:rsid w:val="00A60E3A"/>
    <w:pPr>
      <w:keepNext/>
      <w:numPr>
        <w:ilvl w:val="1"/>
        <w:numId w:val="1"/>
      </w:numPr>
      <w:spacing w:before="120" w:after="120"/>
      <w:outlineLvl w:val="1"/>
    </w:pPr>
    <w:rPr>
      <w:rFonts w:ascii="Arial" w:hAnsi="Arial"/>
      <w:b/>
      <w:iCs/>
      <w:sz w:val="28"/>
    </w:rPr>
  </w:style>
  <w:style w:type="paragraph" w:styleId="Heading3">
    <w:name w:val="heading 3"/>
    <w:aliases w:val=" Char"/>
    <w:basedOn w:val="Normal"/>
    <w:next w:val="Normal"/>
    <w:link w:val="Heading3Char"/>
    <w:uiPriority w:val="99"/>
    <w:qFormat/>
    <w:rsid w:val="00FE38C4"/>
    <w:pPr>
      <w:keepNext/>
      <w:numPr>
        <w:ilvl w:val="2"/>
        <w:numId w:val="1"/>
      </w:numPr>
      <w:tabs>
        <w:tab w:val="left" w:pos="0"/>
        <w:tab w:val="left" w:pos="9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outlineLvl w:val="2"/>
    </w:pPr>
    <w:rPr>
      <w:rFonts w:ascii="Arial" w:hAnsi="Arial"/>
      <w:b/>
      <w:bCs/>
      <w:sz w:val="24"/>
      <w:szCs w:val="26"/>
    </w:rPr>
  </w:style>
  <w:style w:type="paragraph" w:styleId="Heading4">
    <w:name w:val="heading 4"/>
    <w:basedOn w:val="Normal"/>
    <w:next w:val="Normal"/>
    <w:link w:val="Heading4Char"/>
    <w:uiPriority w:val="99"/>
    <w:qFormat/>
    <w:rsid w:val="00C70F8C"/>
    <w:pPr>
      <w:keepNext/>
      <w:widowControl w:val="0"/>
      <w:numPr>
        <w:ilvl w:val="3"/>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outlineLvl w:val="3"/>
    </w:pPr>
    <w:rPr>
      <w:rFonts w:ascii="Arial" w:hAnsi="Arial"/>
      <w:b/>
      <w:sz w:val="40"/>
    </w:rPr>
  </w:style>
  <w:style w:type="paragraph" w:styleId="Heading5">
    <w:name w:val="heading 5"/>
    <w:basedOn w:val="Normal"/>
    <w:next w:val="Normal"/>
    <w:link w:val="Heading5Char"/>
    <w:uiPriority w:val="99"/>
    <w:qFormat/>
    <w:rsid w:val="00C70F8C"/>
    <w:pPr>
      <w:keepNext/>
      <w:numPr>
        <w:ilvl w:val="4"/>
        <w:numId w:val="1"/>
      </w:numPr>
      <w:tabs>
        <w:tab w:val="left" w:pos="740"/>
        <w:tab w:val="left" w:pos="2920"/>
      </w:tabs>
      <w:spacing w:line="100" w:lineRule="atLeast"/>
      <w:jc w:val="center"/>
      <w:outlineLvl w:val="4"/>
    </w:pPr>
    <w:rPr>
      <w:b/>
      <w:color w:val="000000"/>
      <w:sz w:val="22"/>
      <w:lang w:eastAsia="de-DE"/>
    </w:rPr>
  </w:style>
  <w:style w:type="paragraph" w:styleId="Heading6">
    <w:name w:val="heading 6"/>
    <w:basedOn w:val="Normal"/>
    <w:next w:val="Normal"/>
    <w:link w:val="Heading6Char"/>
    <w:uiPriority w:val="99"/>
    <w:qFormat/>
    <w:rsid w:val="00C70F8C"/>
    <w:pPr>
      <w:keepNext/>
      <w:keepLines/>
      <w:numPr>
        <w:ilvl w:val="5"/>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outlineLvl w:val="5"/>
    </w:pPr>
    <w:rPr>
      <w:b/>
      <w:bCs/>
      <w:sz w:val="22"/>
    </w:rPr>
  </w:style>
  <w:style w:type="paragraph" w:styleId="Heading7">
    <w:name w:val="heading 7"/>
    <w:basedOn w:val="Normal"/>
    <w:next w:val="Normal"/>
    <w:link w:val="Heading7Char"/>
    <w:uiPriority w:val="99"/>
    <w:qFormat/>
    <w:rsid w:val="00C70F8C"/>
    <w:pPr>
      <w:keepNext/>
      <w:numPr>
        <w:ilvl w:val="6"/>
        <w:numId w:val="1"/>
      </w:numPr>
      <w:tabs>
        <w:tab w:val="left" w:pos="740"/>
        <w:tab w:val="left" w:pos="2920"/>
      </w:tabs>
      <w:spacing w:line="380" w:lineRule="atLeast"/>
      <w:outlineLvl w:val="6"/>
    </w:pPr>
    <w:rPr>
      <w:rFonts w:ascii="Calibri" w:hAnsi="Calibri"/>
      <w:sz w:val="24"/>
      <w:szCs w:val="24"/>
    </w:rPr>
  </w:style>
  <w:style w:type="paragraph" w:styleId="Heading8">
    <w:name w:val="heading 8"/>
    <w:basedOn w:val="Normal"/>
    <w:next w:val="Normal"/>
    <w:link w:val="Heading8Char"/>
    <w:uiPriority w:val="99"/>
    <w:qFormat/>
    <w:rsid w:val="00C70F8C"/>
    <w:pPr>
      <w:keepNext/>
      <w:numPr>
        <w:ilvl w:val="7"/>
        <w:numId w:val="1"/>
      </w:numPr>
      <w:spacing w:after="120"/>
      <w:jc w:val="center"/>
      <w:outlineLvl w:val="7"/>
    </w:pPr>
    <w:rPr>
      <w:b/>
      <w:sz w:val="22"/>
    </w:rPr>
  </w:style>
  <w:style w:type="paragraph" w:styleId="Heading9">
    <w:name w:val="heading 9"/>
    <w:basedOn w:val="Normal"/>
    <w:next w:val="Normal"/>
    <w:link w:val="Heading9Char"/>
    <w:uiPriority w:val="99"/>
    <w:qFormat/>
    <w:rsid w:val="00C70F8C"/>
    <w:pPr>
      <w:keepNext/>
      <w:numPr>
        <w:ilvl w:val="8"/>
        <w:numId w:val="1"/>
      </w:numPr>
      <w:jc w:val="center"/>
      <w:outlineLvl w:val="8"/>
    </w:pPr>
    <w:rPr>
      <w:b/>
      <w:sz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447CD"/>
    <w:rPr>
      <w:rFonts w:ascii="Arial" w:hAnsi="Arial"/>
      <w:b/>
      <w:sz w:val="32"/>
      <w:szCs w:val="20"/>
      <w:lang w:val="en-GB" w:eastAsia="fi-FI"/>
    </w:rPr>
  </w:style>
  <w:style w:type="character" w:customStyle="1" w:styleId="Heading2Char">
    <w:name w:val="Heading 2 Char"/>
    <w:basedOn w:val="DefaultParagraphFont"/>
    <w:link w:val="Heading2"/>
    <w:uiPriority w:val="99"/>
    <w:locked/>
    <w:rsid w:val="00A60E3A"/>
    <w:rPr>
      <w:rFonts w:ascii="Arial" w:hAnsi="Arial"/>
      <w:b/>
      <w:iCs/>
      <w:sz w:val="28"/>
      <w:szCs w:val="20"/>
      <w:lang w:val="en-GB" w:eastAsia="fi-FI"/>
    </w:rPr>
  </w:style>
  <w:style w:type="character" w:customStyle="1" w:styleId="Heading3Char">
    <w:name w:val="Heading 3 Char"/>
    <w:aliases w:val=" Char Char"/>
    <w:basedOn w:val="DefaultParagraphFont"/>
    <w:link w:val="Heading3"/>
    <w:uiPriority w:val="99"/>
    <w:locked/>
    <w:rsid w:val="00FE38C4"/>
    <w:rPr>
      <w:rFonts w:ascii="Arial" w:hAnsi="Arial"/>
      <w:b/>
      <w:bCs/>
      <w:sz w:val="24"/>
      <w:szCs w:val="26"/>
      <w:lang w:val="en-GB" w:eastAsia="fi-FI"/>
    </w:rPr>
  </w:style>
  <w:style w:type="character" w:customStyle="1" w:styleId="Heading4Char">
    <w:name w:val="Heading 4 Char"/>
    <w:basedOn w:val="DefaultParagraphFont"/>
    <w:link w:val="Heading4"/>
    <w:uiPriority w:val="99"/>
    <w:locked/>
    <w:rsid w:val="001C7DCB"/>
    <w:rPr>
      <w:rFonts w:ascii="Arial" w:hAnsi="Arial"/>
      <w:b/>
      <w:sz w:val="40"/>
      <w:szCs w:val="20"/>
      <w:lang w:val="en-GB" w:eastAsia="fi-FI"/>
    </w:rPr>
  </w:style>
  <w:style w:type="character" w:customStyle="1" w:styleId="Heading5Char">
    <w:name w:val="Heading 5 Char"/>
    <w:basedOn w:val="DefaultParagraphFont"/>
    <w:link w:val="Heading5"/>
    <w:uiPriority w:val="99"/>
    <w:locked/>
    <w:rsid w:val="001C7DCB"/>
    <w:rPr>
      <w:b/>
      <w:color w:val="000000"/>
      <w:szCs w:val="20"/>
      <w:lang w:val="en-GB"/>
    </w:rPr>
  </w:style>
  <w:style w:type="character" w:customStyle="1" w:styleId="Heading6Char">
    <w:name w:val="Heading 6 Char"/>
    <w:basedOn w:val="DefaultParagraphFont"/>
    <w:link w:val="Heading6"/>
    <w:uiPriority w:val="99"/>
    <w:locked/>
    <w:rsid w:val="001C7DCB"/>
    <w:rPr>
      <w:b/>
      <w:bCs/>
      <w:szCs w:val="20"/>
      <w:lang w:val="en-GB" w:eastAsia="fi-FI"/>
    </w:rPr>
  </w:style>
  <w:style w:type="character" w:customStyle="1" w:styleId="Heading7Char">
    <w:name w:val="Heading 7 Char"/>
    <w:basedOn w:val="DefaultParagraphFont"/>
    <w:link w:val="Heading7"/>
    <w:uiPriority w:val="99"/>
    <w:locked/>
    <w:rsid w:val="001C7DCB"/>
    <w:rPr>
      <w:rFonts w:ascii="Calibri" w:hAnsi="Calibri"/>
      <w:sz w:val="24"/>
      <w:szCs w:val="24"/>
      <w:lang w:val="en-GB" w:eastAsia="fi-FI"/>
    </w:rPr>
  </w:style>
  <w:style w:type="character" w:customStyle="1" w:styleId="Heading8Char">
    <w:name w:val="Heading 8 Char"/>
    <w:basedOn w:val="DefaultParagraphFont"/>
    <w:link w:val="Heading8"/>
    <w:uiPriority w:val="99"/>
    <w:locked/>
    <w:rsid w:val="001C7DCB"/>
    <w:rPr>
      <w:b/>
      <w:szCs w:val="20"/>
      <w:lang w:val="en-GB" w:eastAsia="fi-FI"/>
    </w:rPr>
  </w:style>
  <w:style w:type="character" w:customStyle="1" w:styleId="Heading9Char">
    <w:name w:val="Heading 9 Char"/>
    <w:basedOn w:val="DefaultParagraphFont"/>
    <w:link w:val="Heading9"/>
    <w:uiPriority w:val="99"/>
    <w:locked/>
    <w:rsid w:val="001C7DCB"/>
    <w:rPr>
      <w:b/>
      <w:sz w:val="28"/>
      <w:szCs w:val="20"/>
      <w:lang w:val="fr-FR" w:eastAsia="fi-FI"/>
    </w:rPr>
  </w:style>
  <w:style w:type="paragraph" w:styleId="BalloonText">
    <w:name w:val="Balloon Text"/>
    <w:basedOn w:val="Normal"/>
    <w:link w:val="BalloonTextChar"/>
    <w:semiHidden/>
    <w:rsid w:val="00A60E3A"/>
    <w:rPr>
      <w:sz w:val="22"/>
    </w:rPr>
  </w:style>
  <w:style w:type="character" w:customStyle="1" w:styleId="BalloonTextChar">
    <w:name w:val="Balloon Text Char"/>
    <w:basedOn w:val="DefaultParagraphFont"/>
    <w:link w:val="BalloonText"/>
    <w:uiPriority w:val="99"/>
    <w:semiHidden/>
    <w:locked/>
    <w:rsid w:val="00A60E3A"/>
    <w:rPr>
      <w:sz w:val="22"/>
      <w:lang w:val="en-GB" w:eastAsia="fi-FI"/>
    </w:rPr>
  </w:style>
  <w:style w:type="paragraph" w:styleId="BodyText">
    <w:name w:val="Body Text"/>
    <w:basedOn w:val="Normal"/>
    <w:link w:val="BodyTextChar"/>
    <w:rsid w:val="00C70F8C"/>
    <w:pPr>
      <w:spacing w:before="120" w:after="120"/>
    </w:pPr>
  </w:style>
  <w:style w:type="character" w:customStyle="1" w:styleId="BodyTextChar">
    <w:name w:val="Body Text Char"/>
    <w:basedOn w:val="DefaultParagraphFont"/>
    <w:link w:val="BodyText"/>
    <w:uiPriority w:val="99"/>
    <w:semiHidden/>
    <w:locked/>
    <w:rsid w:val="001C7DCB"/>
    <w:rPr>
      <w:sz w:val="20"/>
      <w:lang w:val="en-GB" w:eastAsia="fi-FI"/>
    </w:rPr>
  </w:style>
  <w:style w:type="character" w:styleId="Hyperlink">
    <w:name w:val="Hyperlink"/>
    <w:basedOn w:val="DefaultParagraphFont"/>
    <w:uiPriority w:val="99"/>
    <w:rsid w:val="00C70F8C"/>
    <w:rPr>
      <w:rFonts w:cs="Times New Roman"/>
      <w:color w:val="0000FF"/>
      <w:u w:val="single"/>
    </w:rPr>
  </w:style>
  <w:style w:type="paragraph" w:styleId="BodyText2">
    <w:name w:val="Body Text 2"/>
    <w:basedOn w:val="Normal"/>
    <w:link w:val="BodyText2Char"/>
    <w:uiPriority w:val="99"/>
    <w:rsid w:val="00C70F8C"/>
    <w:pPr>
      <w:spacing w:line="360" w:lineRule="auto"/>
      <w:jc w:val="both"/>
    </w:pPr>
  </w:style>
  <w:style w:type="character" w:customStyle="1" w:styleId="BodyText2Char">
    <w:name w:val="Body Text 2 Char"/>
    <w:basedOn w:val="DefaultParagraphFont"/>
    <w:link w:val="BodyText2"/>
    <w:uiPriority w:val="99"/>
    <w:semiHidden/>
    <w:locked/>
    <w:rsid w:val="001C7DCB"/>
    <w:rPr>
      <w:sz w:val="20"/>
      <w:lang w:val="en-GB" w:eastAsia="fi-FI"/>
    </w:rPr>
  </w:style>
  <w:style w:type="paragraph" w:styleId="Title">
    <w:name w:val="Title"/>
    <w:basedOn w:val="Normal"/>
    <w:link w:val="TitleChar"/>
    <w:qFormat/>
    <w:rsid w:val="00C70F8C"/>
    <w:pPr>
      <w:widowControl w:val="0"/>
      <w:spacing w:before="240"/>
      <w:jc w:val="center"/>
    </w:pPr>
    <w:rPr>
      <w:rFonts w:ascii="Cambria" w:hAnsi="Cambria"/>
      <w:b/>
      <w:kern w:val="28"/>
      <w:sz w:val="32"/>
    </w:rPr>
  </w:style>
  <w:style w:type="character" w:customStyle="1" w:styleId="TitleChar">
    <w:name w:val="Title Char"/>
    <w:basedOn w:val="DefaultParagraphFont"/>
    <w:link w:val="Title"/>
    <w:uiPriority w:val="99"/>
    <w:locked/>
    <w:rsid w:val="001C7DCB"/>
    <w:rPr>
      <w:rFonts w:ascii="Cambria" w:hAnsi="Cambria"/>
      <w:b/>
      <w:kern w:val="28"/>
      <w:sz w:val="32"/>
      <w:lang w:val="en-GB" w:eastAsia="fi-FI"/>
    </w:rPr>
  </w:style>
  <w:style w:type="paragraph" w:styleId="Subtitle">
    <w:name w:val="Subtitle"/>
    <w:basedOn w:val="Normal"/>
    <w:link w:val="SubtitleChar"/>
    <w:qFormat/>
    <w:rsid w:val="00C70F8C"/>
    <w:pPr>
      <w:widowControl w:val="0"/>
      <w:jc w:val="center"/>
    </w:pPr>
    <w:rPr>
      <w:rFonts w:ascii="Cambria" w:hAnsi="Cambria"/>
      <w:sz w:val="24"/>
    </w:rPr>
  </w:style>
  <w:style w:type="character" w:customStyle="1" w:styleId="SubtitleChar">
    <w:name w:val="Subtitle Char"/>
    <w:basedOn w:val="DefaultParagraphFont"/>
    <w:link w:val="Subtitle"/>
    <w:uiPriority w:val="99"/>
    <w:locked/>
    <w:rsid w:val="001C7DCB"/>
    <w:rPr>
      <w:rFonts w:ascii="Cambria" w:hAnsi="Cambria"/>
      <w:sz w:val="24"/>
      <w:lang w:val="en-GB" w:eastAsia="fi-FI"/>
    </w:rPr>
  </w:style>
  <w:style w:type="paragraph" w:styleId="BodyTextIndent">
    <w:name w:val="Body Text Indent"/>
    <w:basedOn w:val="Normal"/>
    <w:link w:val="BodyTextIndentChar"/>
    <w:uiPriority w:val="99"/>
    <w:rsid w:val="00C70F8C"/>
    <w:pPr>
      <w:widowControl w:val="0"/>
      <w:spacing w:after="120"/>
      <w:ind w:left="283"/>
    </w:pPr>
  </w:style>
  <w:style w:type="character" w:customStyle="1" w:styleId="BodyTextIndentChar">
    <w:name w:val="Body Text Indent Char"/>
    <w:basedOn w:val="DefaultParagraphFont"/>
    <w:link w:val="BodyTextIndent"/>
    <w:uiPriority w:val="99"/>
    <w:semiHidden/>
    <w:locked/>
    <w:rsid w:val="001C7DCB"/>
    <w:rPr>
      <w:sz w:val="20"/>
      <w:lang w:val="en-GB" w:eastAsia="fi-FI"/>
    </w:rPr>
  </w:style>
  <w:style w:type="paragraph" w:styleId="List2">
    <w:name w:val="List 2"/>
    <w:basedOn w:val="Normal"/>
    <w:uiPriority w:val="99"/>
    <w:rsid w:val="00C70F8C"/>
    <w:pPr>
      <w:widowControl w:val="0"/>
      <w:ind w:left="566" w:hanging="283"/>
    </w:pPr>
    <w:rPr>
      <w:rFonts w:ascii="Arial" w:hAnsi="Arial"/>
      <w:lang w:val="nl-NL" w:eastAsia="en-US"/>
    </w:rPr>
  </w:style>
  <w:style w:type="paragraph" w:styleId="List">
    <w:name w:val="List"/>
    <w:basedOn w:val="Normal"/>
    <w:uiPriority w:val="99"/>
    <w:rsid w:val="00C70F8C"/>
    <w:pPr>
      <w:widowControl w:val="0"/>
      <w:ind w:left="283" w:hanging="283"/>
    </w:pPr>
    <w:rPr>
      <w:rFonts w:ascii="Arial" w:hAnsi="Arial"/>
      <w:lang w:val="nl-NL" w:eastAsia="en-US"/>
    </w:rPr>
  </w:style>
  <w:style w:type="paragraph" w:styleId="List3">
    <w:name w:val="List 3"/>
    <w:basedOn w:val="Normal"/>
    <w:uiPriority w:val="99"/>
    <w:rsid w:val="00C70F8C"/>
    <w:pPr>
      <w:widowControl w:val="0"/>
      <w:ind w:left="849" w:hanging="283"/>
    </w:pPr>
    <w:rPr>
      <w:rFonts w:ascii="Arial" w:hAnsi="Arial"/>
      <w:lang w:val="nl-NL" w:eastAsia="en-US"/>
    </w:rPr>
  </w:style>
  <w:style w:type="paragraph" w:styleId="List4">
    <w:name w:val="List 4"/>
    <w:basedOn w:val="Normal"/>
    <w:uiPriority w:val="99"/>
    <w:rsid w:val="00C70F8C"/>
    <w:pPr>
      <w:widowControl w:val="0"/>
      <w:ind w:left="1132" w:hanging="283"/>
    </w:pPr>
    <w:rPr>
      <w:rFonts w:ascii="Arial" w:hAnsi="Arial"/>
      <w:lang w:val="nl-NL" w:eastAsia="en-US"/>
    </w:rPr>
  </w:style>
  <w:style w:type="paragraph" w:styleId="ListContinue3">
    <w:name w:val="List Continue 3"/>
    <w:basedOn w:val="Normal"/>
    <w:uiPriority w:val="99"/>
    <w:rsid w:val="00C70F8C"/>
    <w:pPr>
      <w:widowControl w:val="0"/>
      <w:spacing w:after="120"/>
      <w:ind w:left="849"/>
    </w:pPr>
    <w:rPr>
      <w:rFonts w:ascii="Arial" w:hAnsi="Arial"/>
      <w:lang w:val="nl-NL" w:eastAsia="en-US"/>
    </w:rPr>
  </w:style>
  <w:style w:type="paragraph" w:styleId="List5">
    <w:name w:val="List 5"/>
    <w:basedOn w:val="Normal"/>
    <w:uiPriority w:val="99"/>
    <w:rsid w:val="00C70F8C"/>
    <w:pPr>
      <w:widowControl w:val="0"/>
      <w:ind w:left="1415" w:hanging="283"/>
    </w:pPr>
    <w:rPr>
      <w:rFonts w:ascii="Arial" w:hAnsi="Arial"/>
      <w:lang w:val="nl-NL" w:eastAsia="en-US"/>
    </w:rPr>
  </w:style>
  <w:style w:type="paragraph" w:styleId="ListContinue4">
    <w:name w:val="List Continue 4"/>
    <w:basedOn w:val="Normal"/>
    <w:uiPriority w:val="99"/>
    <w:rsid w:val="00C70F8C"/>
    <w:pPr>
      <w:widowControl w:val="0"/>
      <w:spacing w:after="120"/>
      <w:ind w:left="1132"/>
    </w:pPr>
    <w:rPr>
      <w:rFonts w:ascii="Arial" w:hAnsi="Arial"/>
      <w:lang w:val="nl-NL" w:eastAsia="en-US"/>
    </w:rPr>
  </w:style>
  <w:style w:type="paragraph" w:styleId="ListContinue5">
    <w:name w:val="List Continue 5"/>
    <w:basedOn w:val="Normal"/>
    <w:uiPriority w:val="99"/>
    <w:rsid w:val="00C70F8C"/>
    <w:pPr>
      <w:widowControl w:val="0"/>
      <w:spacing w:after="120"/>
      <w:ind w:left="1415"/>
    </w:pPr>
    <w:rPr>
      <w:rFonts w:ascii="Arial" w:hAnsi="Arial"/>
      <w:lang w:val="nl-NL" w:eastAsia="en-US"/>
    </w:rPr>
  </w:style>
  <w:style w:type="paragraph" w:styleId="Footer">
    <w:name w:val="footer"/>
    <w:basedOn w:val="Normal"/>
    <w:link w:val="FooterChar"/>
    <w:rsid w:val="00C70F8C"/>
    <w:pPr>
      <w:tabs>
        <w:tab w:val="center" w:pos="4153"/>
        <w:tab w:val="right" w:pos="8306"/>
      </w:tabs>
    </w:pPr>
  </w:style>
  <w:style w:type="character" w:customStyle="1" w:styleId="FooterChar">
    <w:name w:val="Footer Char"/>
    <w:basedOn w:val="DefaultParagraphFont"/>
    <w:link w:val="Footer"/>
    <w:uiPriority w:val="99"/>
    <w:semiHidden/>
    <w:locked/>
    <w:rsid w:val="001C7DCB"/>
    <w:rPr>
      <w:sz w:val="20"/>
      <w:lang w:val="en-GB" w:eastAsia="fi-FI"/>
    </w:rPr>
  </w:style>
  <w:style w:type="character" w:styleId="PageNumber">
    <w:name w:val="page number"/>
    <w:basedOn w:val="DefaultParagraphFont"/>
    <w:rsid w:val="00C70F8C"/>
    <w:rPr>
      <w:rFonts w:cs="Times New Roman"/>
    </w:rPr>
  </w:style>
  <w:style w:type="paragraph" w:styleId="TOC1">
    <w:name w:val="toc 1"/>
    <w:basedOn w:val="Normal"/>
    <w:next w:val="Normal"/>
    <w:autoRedefine/>
    <w:uiPriority w:val="39"/>
    <w:rsid w:val="00C70F8C"/>
    <w:pPr>
      <w:spacing w:before="120" w:after="120"/>
    </w:pPr>
    <w:rPr>
      <w:b/>
      <w:bCs/>
      <w:caps/>
      <w:szCs w:val="24"/>
    </w:rPr>
  </w:style>
  <w:style w:type="paragraph" w:styleId="TOC2">
    <w:name w:val="toc 2"/>
    <w:basedOn w:val="Normal"/>
    <w:next w:val="Normal"/>
    <w:autoRedefine/>
    <w:uiPriority w:val="39"/>
    <w:rsid w:val="00C70F8C"/>
    <w:pPr>
      <w:ind w:left="200"/>
    </w:pPr>
    <w:rPr>
      <w:smallCaps/>
      <w:szCs w:val="24"/>
    </w:rPr>
  </w:style>
  <w:style w:type="paragraph" w:styleId="TOC3">
    <w:name w:val="toc 3"/>
    <w:basedOn w:val="Normal"/>
    <w:next w:val="Normal"/>
    <w:autoRedefine/>
    <w:uiPriority w:val="39"/>
    <w:rsid w:val="00C70F8C"/>
    <w:pPr>
      <w:ind w:left="400"/>
    </w:pPr>
    <w:rPr>
      <w:i/>
      <w:iCs/>
      <w:szCs w:val="24"/>
    </w:rPr>
  </w:style>
  <w:style w:type="paragraph" w:styleId="TOC4">
    <w:name w:val="toc 4"/>
    <w:basedOn w:val="Normal"/>
    <w:next w:val="Normal"/>
    <w:autoRedefine/>
    <w:uiPriority w:val="39"/>
    <w:rsid w:val="00C70F8C"/>
    <w:pPr>
      <w:ind w:left="600"/>
    </w:pPr>
    <w:rPr>
      <w:szCs w:val="21"/>
    </w:rPr>
  </w:style>
  <w:style w:type="paragraph" w:styleId="TOC5">
    <w:name w:val="toc 5"/>
    <w:basedOn w:val="Normal"/>
    <w:next w:val="Normal"/>
    <w:autoRedefine/>
    <w:uiPriority w:val="39"/>
    <w:rsid w:val="00C70F8C"/>
    <w:pPr>
      <w:ind w:left="800"/>
    </w:pPr>
    <w:rPr>
      <w:szCs w:val="21"/>
    </w:rPr>
  </w:style>
  <w:style w:type="paragraph" w:styleId="TOC6">
    <w:name w:val="toc 6"/>
    <w:basedOn w:val="Normal"/>
    <w:next w:val="Normal"/>
    <w:autoRedefine/>
    <w:uiPriority w:val="39"/>
    <w:rsid w:val="00C70F8C"/>
    <w:pPr>
      <w:ind w:left="1000"/>
    </w:pPr>
    <w:rPr>
      <w:szCs w:val="21"/>
    </w:rPr>
  </w:style>
  <w:style w:type="paragraph" w:styleId="TOC7">
    <w:name w:val="toc 7"/>
    <w:basedOn w:val="Normal"/>
    <w:next w:val="Normal"/>
    <w:autoRedefine/>
    <w:uiPriority w:val="39"/>
    <w:rsid w:val="00C70F8C"/>
    <w:pPr>
      <w:ind w:left="1200"/>
    </w:pPr>
    <w:rPr>
      <w:szCs w:val="21"/>
    </w:rPr>
  </w:style>
  <w:style w:type="paragraph" w:styleId="TOC8">
    <w:name w:val="toc 8"/>
    <w:basedOn w:val="Normal"/>
    <w:next w:val="Normal"/>
    <w:autoRedefine/>
    <w:uiPriority w:val="39"/>
    <w:rsid w:val="00C70F8C"/>
    <w:pPr>
      <w:ind w:left="1400"/>
    </w:pPr>
    <w:rPr>
      <w:szCs w:val="21"/>
    </w:rPr>
  </w:style>
  <w:style w:type="paragraph" w:styleId="TOC9">
    <w:name w:val="toc 9"/>
    <w:basedOn w:val="Normal"/>
    <w:next w:val="Normal"/>
    <w:autoRedefine/>
    <w:uiPriority w:val="39"/>
    <w:rsid w:val="00C70F8C"/>
    <w:pPr>
      <w:ind w:left="1600"/>
    </w:pPr>
    <w:rPr>
      <w:szCs w:val="21"/>
    </w:rPr>
  </w:style>
  <w:style w:type="paragraph" w:styleId="Header">
    <w:name w:val="header"/>
    <w:basedOn w:val="Normal"/>
    <w:link w:val="HeaderChar"/>
    <w:rsid w:val="00C70F8C"/>
    <w:pPr>
      <w:tabs>
        <w:tab w:val="center" w:pos="4153"/>
        <w:tab w:val="right" w:pos="8306"/>
      </w:tabs>
    </w:pPr>
  </w:style>
  <w:style w:type="character" w:customStyle="1" w:styleId="HeaderChar">
    <w:name w:val="Header Char"/>
    <w:basedOn w:val="DefaultParagraphFont"/>
    <w:link w:val="Header"/>
    <w:uiPriority w:val="99"/>
    <w:locked/>
    <w:rsid w:val="001C7DCB"/>
    <w:rPr>
      <w:sz w:val="20"/>
      <w:lang w:val="en-GB" w:eastAsia="fi-FI"/>
    </w:rPr>
  </w:style>
  <w:style w:type="paragraph" w:styleId="BodyTextIndent3">
    <w:name w:val="Body Text Indent 3"/>
    <w:basedOn w:val="Normal"/>
    <w:link w:val="BodyTextIndent3Char"/>
    <w:uiPriority w:val="99"/>
    <w:rsid w:val="00C70F8C"/>
    <w:pPr>
      <w:widowControl w:val="0"/>
      <w:ind w:left="567"/>
      <w:jc w:val="both"/>
    </w:pPr>
    <w:rPr>
      <w:sz w:val="16"/>
    </w:rPr>
  </w:style>
  <w:style w:type="character" w:customStyle="1" w:styleId="BodyTextIndent3Char">
    <w:name w:val="Body Text Indent 3 Char"/>
    <w:basedOn w:val="DefaultParagraphFont"/>
    <w:link w:val="BodyTextIndent3"/>
    <w:uiPriority w:val="99"/>
    <w:semiHidden/>
    <w:locked/>
    <w:rsid w:val="001C7DCB"/>
    <w:rPr>
      <w:sz w:val="16"/>
      <w:lang w:val="en-GB" w:eastAsia="fi-FI"/>
    </w:rPr>
  </w:style>
  <w:style w:type="character" w:styleId="FootnoteReference">
    <w:name w:val="footnote reference"/>
    <w:basedOn w:val="DefaultParagraphFont"/>
    <w:semiHidden/>
    <w:rsid w:val="00C70F8C"/>
    <w:rPr>
      <w:rFonts w:cs="Times New Roman"/>
    </w:rPr>
  </w:style>
  <w:style w:type="character" w:customStyle="1" w:styleId="a">
    <w:name w:val="_"/>
    <w:rsid w:val="00C70F8C"/>
    <w:rPr>
      <w:rFonts w:ascii="Times New Roman" w:hAnsi="Times New Roman"/>
      <w:sz w:val="24"/>
    </w:rPr>
  </w:style>
  <w:style w:type="paragraph" w:styleId="BodyText3">
    <w:name w:val="Body Text 3"/>
    <w:basedOn w:val="Normal"/>
    <w:link w:val="BodyText3Char"/>
    <w:uiPriority w:val="99"/>
    <w:rsid w:val="00C70F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pPr>
    <w:rPr>
      <w:sz w:val="16"/>
    </w:rPr>
  </w:style>
  <w:style w:type="character" w:customStyle="1" w:styleId="BodyText3Char">
    <w:name w:val="Body Text 3 Char"/>
    <w:basedOn w:val="DefaultParagraphFont"/>
    <w:link w:val="BodyText3"/>
    <w:uiPriority w:val="99"/>
    <w:semiHidden/>
    <w:locked/>
    <w:rsid w:val="001C7DCB"/>
    <w:rPr>
      <w:sz w:val="16"/>
      <w:lang w:val="en-GB" w:eastAsia="fi-FI"/>
    </w:rPr>
  </w:style>
  <w:style w:type="paragraph" w:styleId="BodyTextIndent2">
    <w:name w:val="Body Text Indent 2"/>
    <w:basedOn w:val="Normal"/>
    <w:link w:val="BodyTextIndent2Char"/>
    <w:uiPriority w:val="99"/>
    <w:rsid w:val="00C70F8C"/>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ind w:left="720"/>
    </w:pPr>
  </w:style>
  <w:style w:type="character" w:customStyle="1" w:styleId="BodyTextIndent2Char">
    <w:name w:val="Body Text Indent 2 Char"/>
    <w:basedOn w:val="DefaultParagraphFont"/>
    <w:link w:val="BodyTextIndent2"/>
    <w:uiPriority w:val="99"/>
    <w:semiHidden/>
    <w:locked/>
    <w:rsid w:val="001C7DCB"/>
    <w:rPr>
      <w:sz w:val="20"/>
      <w:lang w:val="en-GB" w:eastAsia="fi-FI"/>
    </w:rPr>
  </w:style>
  <w:style w:type="character" w:styleId="CommentReference">
    <w:name w:val="annotation reference"/>
    <w:basedOn w:val="DefaultParagraphFont"/>
    <w:semiHidden/>
    <w:rsid w:val="00C70F8C"/>
    <w:rPr>
      <w:rFonts w:cs="Times New Roman"/>
      <w:sz w:val="16"/>
    </w:rPr>
  </w:style>
  <w:style w:type="paragraph" w:styleId="CommentText">
    <w:name w:val="annotation text"/>
    <w:basedOn w:val="Normal"/>
    <w:link w:val="CommentTextChar"/>
    <w:semiHidden/>
    <w:rsid w:val="00C70F8C"/>
  </w:style>
  <w:style w:type="character" w:customStyle="1" w:styleId="CommentTextChar">
    <w:name w:val="Comment Text Char"/>
    <w:basedOn w:val="DefaultParagraphFont"/>
    <w:link w:val="CommentText"/>
    <w:uiPriority w:val="99"/>
    <w:semiHidden/>
    <w:locked/>
    <w:rsid w:val="00D53966"/>
    <w:rPr>
      <w:lang w:val="en-GB" w:eastAsia="fi-FI"/>
    </w:rPr>
  </w:style>
  <w:style w:type="paragraph" w:styleId="FootnoteText">
    <w:name w:val="footnote text"/>
    <w:basedOn w:val="Normal"/>
    <w:link w:val="FootnoteTextChar"/>
    <w:semiHidden/>
    <w:rsid w:val="00C70F8C"/>
  </w:style>
  <w:style w:type="character" w:customStyle="1" w:styleId="FootnoteTextChar">
    <w:name w:val="Footnote Text Char"/>
    <w:basedOn w:val="DefaultParagraphFont"/>
    <w:link w:val="FootnoteText"/>
    <w:uiPriority w:val="99"/>
    <w:semiHidden/>
    <w:locked/>
    <w:rsid w:val="001C7DCB"/>
    <w:rPr>
      <w:sz w:val="20"/>
      <w:lang w:val="en-GB" w:eastAsia="fi-FI"/>
    </w:rPr>
  </w:style>
  <w:style w:type="character" w:styleId="FollowedHyperlink">
    <w:name w:val="FollowedHyperlink"/>
    <w:basedOn w:val="DefaultParagraphFont"/>
    <w:uiPriority w:val="99"/>
    <w:rsid w:val="00C70F8C"/>
    <w:rPr>
      <w:rFonts w:cs="Times New Roman"/>
      <w:color w:val="800080"/>
      <w:u w:val="single"/>
    </w:rPr>
  </w:style>
  <w:style w:type="character" w:styleId="Strong">
    <w:name w:val="Strong"/>
    <w:basedOn w:val="DefaultParagraphFont"/>
    <w:qFormat/>
    <w:rsid w:val="00C70F8C"/>
    <w:rPr>
      <w:rFonts w:cs="Times New Roman"/>
      <w:b/>
    </w:rPr>
  </w:style>
  <w:style w:type="paragraph" w:styleId="NormalWeb">
    <w:name w:val="Normal (Web)"/>
    <w:basedOn w:val="Normal"/>
    <w:uiPriority w:val="99"/>
    <w:rsid w:val="00C70F8C"/>
    <w:pPr>
      <w:spacing w:before="100" w:beforeAutospacing="1" w:after="100" w:afterAutospacing="1"/>
    </w:pPr>
    <w:rPr>
      <w:rFonts w:ascii="Arial Unicode MS" w:eastAsia="Arial Unicode MS" w:hAnsi="Arial Unicode MS" w:cs="Arial Unicode MS"/>
      <w:color w:val="003300"/>
      <w:sz w:val="24"/>
      <w:szCs w:val="24"/>
      <w:lang w:val="en-US" w:eastAsia="en-US"/>
    </w:rPr>
  </w:style>
  <w:style w:type="paragraph" w:styleId="Caption">
    <w:name w:val="caption"/>
    <w:basedOn w:val="Normal"/>
    <w:next w:val="Normal"/>
    <w:uiPriority w:val="35"/>
    <w:qFormat/>
    <w:rsid w:val="00C70F8C"/>
    <w:pPr>
      <w:spacing w:before="240"/>
      <w:jc w:val="center"/>
    </w:pPr>
    <w:rPr>
      <w:sz w:val="28"/>
    </w:rPr>
  </w:style>
  <w:style w:type="paragraph" w:styleId="DocumentMap">
    <w:name w:val="Document Map"/>
    <w:basedOn w:val="Normal"/>
    <w:link w:val="DocumentMapChar"/>
    <w:uiPriority w:val="99"/>
    <w:semiHidden/>
    <w:rsid w:val="00C70F8C"/>
    <w:pPr>
      <w:shd w:val="clear" w:color="auto" w:fill="000080"/>
    </w:pPr>
    <w:rPr>
      <w:sz w:val="2"/>
    </w:rPr>
  </w:style>
  <w:style w:type="character" w:customStyle="1" w:styleId="DocumentMapChar">
    <w:name w:val="Document Map Char"/>
    <w:basedOn w:val="DefaultParagraphFont"/>
    <w:link w:val="DocumentMap"/>
    <w:uiPriority w:val="99"/>
    <w:semiHidden/>
    <w:locked/>
    <w:rsid w:val="001C7DCB"/>
    <w:rPr>
      <w:sz w:val="2"/>
      <w:lang w:val="en-GB" w:eastAsia="fi-FI"/>
    </w:rPr>
  </w:style>
  <w:style w:type="paragraph" w:customStyle="1" w:styleId="Council1">
    <w:name w:val="Council1"/>
    <w:basedOn w:val="Normal"/>
    <w:uiPriority w:val="99"/>
    <w:rsid w:val="00C70F8C"/>
    <w:pPr>
      <w:tabs>
        <w:tab w:val="left" w:pos="4920"/>
      </w:tabs>
      <w:overflowPunct w:val="0"/>
      <w:autoSpaceDE w:val="0"/>
      <w:autoSpaceDN w:val="0"/>
      <w:adjustRightInd w:val="0"/>
      <w:textAlignment w:val="baseline"/>
    </w:pPr>
    <w:rPr>
      <w:b/>
      <w:bCs/>
      <w:i/>
      <w:iCs/>
      <w:sz w:val="24"/>
      <w:szCs w:val="24"/>
      <w:lang w:eastAsia="en-US"/>
    </w:rPr>
  </w:style>
  <w:style w:type="paragraph" w:customStyle="1" w:styleId="Appendix">
    <w:name w:val="Appendix"/>
    <w:basedOn w:val="Heading2"/>
    <w:uiPriority w:val="99"/>
    <w:rsid w:val="00C70F8C"/>
    <w:pPr>
      <w:numPr>
        <w:ilvl w:val="0"/>
        <w:numId w:val="0"/>
      </w:numPr>
      <w:tabs>
        <w:tab w:val="num" w:pos="1850"/>
      </w:tabs>
      <w:jc w:val="center"/>
    </w:pPr>
    <w:rPr>
      <w:iCs w:val="0"/>
    </w:rPr>
  </w:style>
  <w:style w:type="paragraph" w:customStyle="1" w:styleId="Council2">
    <w:name w:val="Council2"/>
    <w:basedOn w:val="Normal"/>
    <w:uiPriority w:val="99"/>
    <w:rsid w:val="00C70F8C"/>
    <w:pPr>
      <w:tabs>
        <w:tab w:val="left" w:pos="4920"/>
      </w:tabs>
      <w:overflowPunct w:val="0"/>
      <w:autoSpaceDE w:val="0"/>
      <w:autoSpaceDN w:val="0"/>
      <w:adjustRightInd w:val="0"/>
      <w:spacing w:before="360"/>
      <w:jc w:val="center"/>
      <w:textAlignment w:val="baseline"/>
    </w:pPr>
    <w:rPr>
      <w:i/>
      <w:iCs/>
      <w:sz w:val="24"/>
      <w:szCs w:val="24"/>
      <w:lang w:eastAsia="en-US"/>
    </w:rPr>
  </w:style>
  <w:style w:type="paragraph" w:customStyle="1" w:styleId="Council3">
    <w:name w:val="Council3"/>
    <w:basedOn w:val="Normal"/>
    <w:uiPriority w:val="99"/>
    <w:rsid w:val="00C70F8C"/>
    <w:pPr>
      <w:tabs>
        <w:tab w:val="left" w:pos="4920"/>
      </w:tabs>
      <w:overflowPunct w:val="0"/>
      <w:autoSpaceDE w:val="0"/>
      <w:autoSpaceDN w:val="0"/>
      <w:adjustRightInd w:val="0"/>
      <w:textAlignment w:val="baseline"/>
    </w:pPr>
    <w:rPr>
      <w:i/>
      <w:iCs/>
      <w:sz w:val="24"/>
      <w:szCs w:val="24"/>
      <w:lang w:eastAsia="en-US"/>
    </w:rPr>
  </w:style>
  <w:style w:type="paragraph" w:styleId="CommentSubject">
    <w:name w:val="annotation subject"/>
    <w:basedOn w:val="CommentText"/>
    <w:next w:val="CommentText"/>
    <w:link w:val="CommentSubjectChar"/>
    <w:rsid w:val="00D53966"/>
  </w:style>
  <w:style w:type="character" w:customStyle="1" w:styleId="CommentSubjectChar">
    <w:name w:val="Comment Subject Char"/>
    <w:basedOn w:val="CommentTextChar"/>
    <w:link w:val="CommentSubject"/>
    <w:uiPriority w:val="99"/>
    <w:locked/>
    <w:rsid w:val="00D53966"/>
    <w:rPr>
      <w:lang w:val="en-GB" w:eastAsia="fi-FI"/>
    </w:rPr>
  </w:style>
  <w:style w:type="paragraph" w:styleId="ListParagraph">
    <w:name w:val="List Paragraph"/>
    <w:basedOn w:val="Normal"/>
    <w:qFormat/>
    <w:rsid w:val="00453149"/>
    <w:pPr>
      <w:ind w:left="708"/>
    </w:pPr>
    <w:rPr>
      <w:rFonts w:ascii="Arial" w:hAnsi="Arial" w:cs="Calibri"/>
      <w:sz w:val="22"/>
      <w:szCs w:val="22"/>
      <w:lang w:eastAsia="en-GB"/>
    </w:rPr>
  </w:style>
  <w:style w:type="paragraph" w:styleId="Revision">
    <w:name w:val="Revision"/>
    <w:hidden/>
    <w:uiPriority w:val="99"/>
    <w:semiHidden/>
    <w:rsid w:val="00EB3E05"/>
    <w:rPr>
      <w:sz w:val="20"/>
      <w:szCs w:val="20"/>
      <w:lang w:val="en-GB" w:eastAsia="fi-FI"/>
    </w:rPr>
  </w:style>
  <w:style w:type="table" w:styleId="TableGrid">
    <w:name w:val="Table Grid"/>
    <w:basedOn w:val="TableNormal"/>
    <w:uiPriority w:val="99"/>
    <w:locked/>
    <w:rsid w:val="00170A7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uiPriority w:val="99"/>
    <w:rsid w:val="00E80790"/>
  </w:style>
  <w:style w:type="character" w:customStyle="1" w:styleId="searchalttitle">
    <w:name w:val="searchalttitle"/>
    <w:uiPriority w:val="99"/>
    <w:rsid w:val="00E75AAE"/>
  </w:style>
  <w:style w:type="character" w:customStyle="1" w:styleId="searchmatch">
    <w:name w:val="searchmatch"/>
    <w:uiPriority w:val="99"/>
    <w:rsid w:val="00E75AAE"/>
  </w:style>
  <w:style w:type="paragraph" w:customStyle="1" w:styleId="Default">
    <w:name w:val="Default"/>
    <w:rsid w:val="00D017EB"/>
    <w:pPr>
      <w:autoSpaceDE w:val="0"/>
      <w:autoSpaceDN w:val="0"/>
      <w:adjustRightInd w:val="0"/>
    </w:pPr>
    <w:rPr>
      <w:rFonts w:ascii="Arial" w:hAnsi="Arial" w:cs="Arial"/>
      <w:color w:val="000000"/>
      <w:sz w:val="24"/>
      <w:szCs w:val="24"/>
      <w:lang w:val="en-US" w:eastAsia="en-US"/>
    </w:rPr>
  </w:style>
  <w:style w:type="paragraph" w:customStyle="1" w:styleId="Figure1">
    <w:name w:val="Figure 1"/>
    <w:basedOn w:val="Normal"/>
    <w:autoRedefine/>
    <w:rsid w:val="0065150E"/>
    <w:pPr>
      <w:spacing w:before="0" w:after="0"/>
      <w:jc w:val="center"/>
    </w:pPr>
    <w:rPr>
      <w:rFonts w:ascii="Arial" w:hAnsi="Arial" w:cs="Arial"/>
      <w:b/>
      <w:bCs/>
      <w:sz w:val="24"/>
      <w:szCs w:val="32"/>
      <w:lang w:val="en-US" w:eastAsia="en-US"/>
    </w:rPr>
  </w:style>
  <w:style w:type="character" w:customStyle="1" w:styleId="CharCharChar">
    <w:name w:val="Char Char Char"/>
    <w:basedOn w:val="DefaultParagraphFont"/>
    <w:rsid w:val="0065150E"/>
    <w:rPr>
      <w:rFonts w:ascii="Arial" w:hAnsi="Arial" w:cs="Arial"/>
      <w:bCs/>
      <w:color w:val="0000FF"/>
      <w:sz w:val="24"/>
      <w:szCs w:val="26"/>
      <w:lang w:val="en-US" w:eastAsia="en-US" w:bidi="ar-SA"/>
    </w:rPr>
  </w:style>
  <w:style w:type="character" w:customStyle="1" w:styleId="CharChar">
    <w:name w:val="Char Char"/>
    <w:basedOn w:val="DefaultParagraphFont"/>
    <w:rsid w:val="0065150E"/>
    <w:rPr>
      <w:rFonts w:ascii="Arial" w:hAnsi="Arial" w:cs="Arial"/>
      <w:bCs/>
      <w:iCs/>
      <w:color w:val="0000FF"/>
      <w:sz w:val="24"/>
      <w:szCs w:val="26"/>
      <w:lang w:val="en-US" w:eastAsia="en-US" w:bidi="ar-SA"/>
    </w:rPr>
  </w:style>
  <w:style w:type="paragraph" w:customStyle="1" w:styleId="centerbold">
    <w:name w:val="center bold"/>
    <w:aliases w:val="cbo"/>
    <w:basedOn w:val="Normal"/>
    <w:rsid w:val="0014568A"/>
    <w:pPr>
      <w:spacing w:before="0" w:after="0"/>
      <w:jc w:val="center"/>
    </w:pPr>
    <w:rPr>
      <w:rFonts w:ascii="Book Antiqua" w:hAnsi="Book Antiqua"/>
      <w:b/>
      <w:sz w:val="24"/>
      <w:lang w:val="en-US" w:eastAsia="en-US"/>
    </w:rPr>
  </w:style>
  <w:style w:type="paragraph" w:customStyle="1" w:styleId="BulletDouble">
    <w:name w:val="Bullet Double"/>
    <w:basedOn w:val="Normal"/>
    <w:rsid w:val="0014568A"/>
    <w:pPr>
      <w:widowControl w:val="0"/>
      <w:spacing w:before="0" w:after="180"/>
      <w:ind w:left="720" w:hanging="360"/>
    </w:pPr>
    <w:rPr>
      <w:sz w:val="24"/>
      <w:lang w:val="en-US" w:eastAsia="en-US"/>
    </w:rPr>
  </w:style>
  <w:style w:type="paragraph" w:customStyle="1" w:styleId="BulletLast">
    <w:name w:val="Bullet Last"/>
    <w:basedOn w:val="BulletDouble"/>
    <w:rsid w:val="0014568A"/>
    <w:pPr>
      <w:spacing w:after="240"/>
    </w:pPr>
  </w:style>
  <w:style w:type="character" w:customStyle="1" w:styleId="EndnoteTextChar">
    <w:name w:val="Endnote Text Char"/>
    <w:basedOn w:val="DefaultParagraphFont"/>
    <w:link w:val="EndnoteText"/>
    <w:semiHidden/>
    <w:rsid w:val="0014568A"/>
    <w:rPr>
      <w:sz w:val="20"/>
      <w:szCs w:val="20"/>
      <w:lang w:val="en-US" w:eastAsia="en-US"/>
    </w:rPr>
  </w:style>
  <w:style w:type="paragraph" w:styleId="EndnoteText">
    <w:name w:val="endnote text"/>
    <w:basedOn w:val="Normal"/>
    <w:link w:val="EndnoteTextChar"/>
    <w:semiHidden/>
    <w:locked/>
    <w:rsid w:val="0014568A"/>
    <w:pPr>
      <w:widowControl w:val="0"/>
      <w:spacing w:before="0" w:after="0"/>
    </w:pPr>
    <w:rPr>
      <w:lang w:val="en-US" w:eastAsia="en-US"/>
    </w:rPr>
  </w:style>
  <w:style w:type="paragraph" w:customStyle="1" w:styleId="TableHeading">
    <w:name w:val="Table Heading"/>
    <w:basedOn w:val="Normal"/>
    <w:rsid w:val="0014568A"/>
    <w:pPr>
      <w:widowControl w:val="0"/>
      <w:jc w:val="center"/>
    </w:pPr>
    <w:rPr>
      <w:rFonts w:ascii="Arial" w:hAnsi="Arial"/>
      <w:b/>
      <w:sz w:val="18"/>
      <w:lang w:val="en-US" w:eastAsia="en-US"/>
    </w:rPr>
  </w:style>
  <w:style w:type="paragraph" w:customStyle="1" w:styleId="TableText">
    <w:name w:val="Table Text"/>
    <w:basedOn w:val="Normal"/>
    <w:rsid w:val="0014568A"/>
    <w:pPr>
      <w:widowControl w:val="0"/>
      <w:spacing w:before="0" w:after="0"/>
    </w:pPr>
    <w:rPr>
      <w:rFonts w:ascii="Arial" w:hAnsi="Arial"/>
      <w:sz w:val="18"/>
      <w:lang w:val="en-US" w:eastAsia="en-US"/>
    </w:rPr>
  </w:style>
  <w:style w:type="paragraph" w:customStyle="1" w:styleId="TableTitle">
    <w:name w:val="Table Title"/>
    <w:basedOn w:val="Heading4"/>
    <w:rsid w:val="0014568A"/>
    <w:pPr>
      <w:numPr>
        <w:ilvl w:val="0"/>
        <w:numId w:val="0"/>
      </w:numPr>
      <w:tabs>
        <w:tab w:val="clear" w:pos="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spacing w:before="0" w:after="240"/>
    </w:pPr>
    <w:rPr>
      <w:rFonts w:ascii="Times New Roman" w:hAnsi="Times New Roman"/>
      <w:sz w:val="24"/>
      <w:lang w:val="en-US" w:eastAsia="en-US"/>
    </w:rPr>
  </w:style>
  <w:style w:type="paragraph" w:customStyle="1" w:styleId="Graphic">
    <w:name w:val="Graphic"/>
    <w:basedOn w:val="Normal"/>
    <w:next w:val="Normal"/>
    <w:rsid w:val="0014568A"/>
    <w:pPr>
      <w:keepNext/>
      <w:spacing w:before="240" w:after="120" w:line="276" w:lineRule="auto"/>
      <w:jc w:val="center"/>
    </w:pPr>
    <w:rPr>
      <w:sz w:val="22"/>
      <w:szCs w:val="22"/>
      <w:lang w:val="en-US" w:eastAsia="en-US" w:bidi="en-US"/>
    </w:rPr>
  </w:style>
  <w:style w:type="character" w:customStyle="1" w:styleId="CharChar1">
    <w:name w:val="Char Char1"/>
    <w:basedOn w:val="DefaultParagraphFont"/>
    <w:rsid w:val="0014568A"/>
    <w:rPr>
      <w:rFonts w:ascii="Arial" w:hAnsi="Arial" w:cs="Arial"/>
      <w:bCs/>
      <w:iCs/>
      <w:sz w:val="24"/>
      <w:szCs w:val="26"/>
      <w:lang w:val="en-US" w:eastAsia="en-US" w:bidi="ar-SA"/>
    </w:rPr>
  </w:style>
  <w:style w:type="paragraph" w:customStyle="1" w:styleId="RTCAText">
    <w:name w:val="RTCA Text"/>
    <w:basedOn w:val="Normal"/>
    <w:rsid w:val="0014568A"/>
    <w:pPr>
      <w:spacing w:before="120" w:after="0"/>
      <w:ind w:left="1440"/>
      <w:jc w:val="both"/>
    </w:pPr>
    <w:rPr>
      <w:sz w:val="22"/>
      <w:lang w:val="en-US" w:eastAsia="en-US"/>
    </w:rPr>
  </w:style>
  <w:style w:type="character" w:customStyle="1" w:styleId="Bibliogrphy">
    <w:name w:val="Bibliogrphy"/>
    <w:basedOn w:val="DefaultParagraphFont"/>
    <w:rsid w:val="0014568A"/>
  </w:style>
  <w:style w:type="character" w:customStyle="1" w:styleId="TableHeadingChar">
    <w:name w:val="Table Heading Char"/>
    <w:basedOn w:val="DefaultParagraphFont"/>
    <w:rsid w:val="0014568A"/>
    <w:rPr>
      <w:rFonts w:ascii="Arial" w:hAnsi="Arial"/>
      <w:b/>
      <w:sz w:val="18"/>
      <w:lang w:val="en-US" w:eastAsia="en-US" w:bidi="ar-SA"/>
    </w:rPr>
  </w:style>
  <w:style w:type="paragraph" w:customStyle="1" w:styleId="RTCAtext0">
    <w:name w:val="RTCA text"/>
    <w:basedOn w:val="Normal"/>
    <w:rsid w:val="0014568A"/>
    <w:pPr>
      <w:widowControl w:val="0"/>
      <w:suppressAutoHyphens/>
      <w:spacing w:before="0" w:after="0"/>
      <w:ind w:left="1440"/>
    </w:pPr>
    <w:rPr>
      <w:sz w:val="22"/>
      <w:lang w:val="en-US" w:eastAsia="en-US"/>
    </w:rPr>
  </w:style>
  <w:style w:type="character" w:customStyle="1" w:styleId="RTCAtextChar">
    <w:name w:val="RTCA text Char"/>
    <w:basedOn w:val="DefaultParagraphFont"/>
    <w:rsid w:val="0014568A"/>
    <w:rPr>
      <w:sz w:val="22"/>
      <w:lang w:val="en-US" w:eastAsia="en-US" w:bidi="ar-SA"/>
    </w:rPr>
  </w:style>
  <w:style w:type="paragraph" w:customStyle="1" w:styleId="RTCANote">
    <w:name w:val="RTCA Note"/>
    <w:basedOn w:val="RTCAText"/>
    <w:rsid w:val="0014568A"/>
    <w:pPr>
      <w:ind w:left="2160" w:hanging="720"/>
    </w:pPr>
    <w:rPr>
      <w:i/>
    </w:rPr>
  </w:style>
  <w:style w:type="paragraph" w:customStyle="1" w:styleId="RTCAFigure">
    <w:name w:val="RTCA Figure"/>
    <w:basedOn w:val="Normal"/>
    <w:rsid w:val="0014568A"/>
    <w:pPr>
      <w:widowControl w:val="0"/>
      <w:spacing w:before="240" w:after="120"/>
      <w:jc w:val="center"/>
    </w:pPr>
    <w:rPr>
      <w:b/>
      <w:sz w:val="22"/>
      <w:lang w:val="en-US" w:eastAsia="en-US"/>
    </w:rPr>
  </w:style>
  <w:style w:type="paragraph" w:customStyle="1" w:styleId="RTCATable">
    <w:name w:val="RTCA Table"/>
    <w:basedOn w:val="Normal"/>
    <w:rsid w:val="0014568A"/>
    <w:pPr>
      <w:keepNext/>
      <w:keepLines/>
      <w:widowControl w:val="0"/>
      <w:tabs>
        <w:tab w:val="left" w:pos="-720"/>
      </w:tabs>
      <w:suppressAutoHyphens/>
      <w:spacing w:before="120" w:after="0"/>
      <w:jc w:val="center"/>
    </w:pPr>
    <w:rPr>
      <w:b/>
      <w:sz w:val="22"/>
      <w:lang w:val="en-US" w:eastAsia="en-US"/>
    </w:rPr>
  </w:style>
  <w:style w:type="character" w:customStyle="1" w:styleId="RTCAFigureChar">
    <w:name w:val="RTCA Figure Char"/>
    <w:basedOn w:val="DefaultParagraphFont"/>
    <w:rsid w:val="0014568A"/>
    <w:rPr>
      <w:b/>
      <w:sz w:val="22"/>
      <w:lang w:val="en-US" w:eastAsia="en-US" w:bidi="ar-SA"/>
    </w:rPr>
  </w:style>
  <w:style w:type="character" w:customStyle="1" w:styleId="DefaultChar">
    <w:name w:val="Default Char"/>
    <w:basedOn w:val="DefaultParagraphFont"/>
    <w:locked/>
    <w:rsid w:val="0014568A"/>
    <w:rPr>
      <w:rFonts w:ascii="Arial" w:hAnsi="Arial" w:cs="Arial"/>
      <w:color w:val="000000"/>
      <w:sz w:val="24"/>
      <w:szCs w:val="24"/>
      <w:lang w:val="en-US" w:eastAsia="en-US" w:bidi="ar-SA"/>
    </w:rPr>
  </w:style>
  <w:style w:type="paragraph" w:customStyle="1" w:styleId="msolistparagraph0">
    <w:name w:val="msolistparagraph"/>
    <w:basedOn w:val="Normal"/>
    <w:rsid w:val="0014568A"/>
    <w:pPr>
      <w:spacing w:before="0" w:after="0"/>
      <w:ind w:left="720"/>
    </w:pPr>
    <w:rPr>
      <w:sz w:val="24"/>
      <w:szCs w:val="24"/>
      <w:lang w:val="en-US" w:eastAsia="en-US"/>
    </w:rPr>
  </w:style>
  <w:style w:type="paragraph" w:customStyle="1" w:styleId="MTDisplayEquation">
    <w:name w:val="MTDisplayEquation"/>
    <w:basedOn w:val="Normal"/>
    <w:next w:val="Normal"/>
    <w:link w:val="MTDisplayEquationChar"/>
    <w:rsid w:val="0014568A"/>
    <w:pPr>
      <w:tabs>
        <w:tab w:val="center" w:pos="6480"/>
        <w:tab w:val="right" w:pos="12960"/>
      </w:tabs>
      <w:autoSpaceDE w:val="0"/>
      <w:autoSpaceDN w:val="0"/>
      <w:adjustRightInd w:val="0"/>
      <w:spacing w:before="0" w:after="0"/>
    </w:pPr>
    <w:rPr>
      <w:rFonts w:ascii="Arial,Italic" w:hAnsi="Arial,Italic" w:cs="Arial,Italic"/>
      <w:iCs/>
      <w:sz w:val="24"/>
      <w:szCs w:val="24"/>
      <w:lang w:val="it-IT" w:eastAsia="en-US"/>
    </w:rPr>
  </w:style>
  <w:style w:type="character" w:customStyle="1" w:styleId="MTDisplayEquationChar">
    <w:name w:val="MTDisplayEquation Char"/>
    <w:basedOn w:val="DefaultParagraphFont"/>
    <w:link w:val="MTDisplayEquation"/>
    <w:rsid w:val="0014568A"/>
    <w:rPr>
      <w:rFonts w:ascii="Arial,Italic" w:hAnsi="Arial,Italic" w:cs="Arial,Italic"/>
      <w:iCs/>
      <w:sz w:val="24"/>
      <w:szCs w:val="24"/>
      <w:lang w:val="it-IT" w:eastAsia="en-US"/>
    </w:rPr>
  </w:style>
  <w:style w:type="paragraph" w:customStyle="1" w:styleId="CaptionTable">
    <w:name w:val="Caption Table"/>
    <w:basedOn w:val="Normal"/>
    <w:next w:val="Normal"/>
    <w:rsid w:val="0014568A"/>
    <w:pPr>
      <w:spacing w:after="0" w:line="360" w:lineRule="auto"/>
      <w:jc w:val="center"/>
    </w:pPr>
    <w:rPr>
      <w:i/>
      <w:smallCaps/>
      <w:sz w:val="24"/>
      <w:lang w:eastAsia="en-US"/>
    </w:rPr>
  </w:style>
  <w:style w:type="character" w:customStyle="1" w:styleId="CharChar10">
    <w:name w:val="Char Char10"/>
    <w:basedOn w:val="DefaultParagraphFont"/>
    <w:rsid w:val="0014568A"/>
    <w:rPr>
      <w:rFonts w:ascii="Arial" w:hAnsi="Arial" w:cs="Arial"/>
      <w:b/>
      <w:bCs/>
      <w:color w:val="0000FF"/>
      <w:kern w:val="32"/>
      <w:sz w:val="32"/>
      <w:szCs w:val="32"/>
      <w:u w:val="single"/>
      <w:lang w:val="en-US" w:eastAsia="en-US" w:bidi="ar-SA"/>
    </w:rPr>
  </w:style>
  <w:style w:type="character" w:customStyle="1" w:styleId="CharChar9">
    <w:name w:val="Char Char9"/>
    <w:basedOn w:val="DefaultParagraphFont"/>
    <w:rsid w:val="0014568A"/>
    <w:rPr>
      <w:rFonts w:ascii="Arial" w:hAnsi="Arial" w:cs="Arial"/>
      <w:b/>
      <w:bCs/>
      <w:iCs/>
      <w:color w:val="0000FF"/>
      <w:sz w:val="28"/>
      <w:szCs w:val="28"/>
      <w:lang w:val="en-US" w:eastAsia="en-US" w:bidi="ar-SA"/>
    </w:rPr>
  </w:style>
  <w:style w:type="character" w:customStyle="1" w:styleId="CharChar8">
    <w:name w:val="Char Char8"/>
    <w:basedOn w:val="DefaultParagraphFont"/>
    <w:rsid w:val="0014568A"/>
    <w:rPr>
      <w:rFonts w:ascii="Cambria" w:eastAsia="Times New Roman" w:hAnsi="Cambria" w:cs="Times New Roman"/>
      <w:b/>
      <w:bCs/>
      <w:color w:val="4F81BD"/>
    </w:rPr>
  </w:style>
  <w:style w:type="character" w:customStyle="1" w:styleId="CharChar7">
    <w:name w:val="Char Char7"/>
    <w:basedOn w:val="DefaultParagraphFont"/>
    <w:rsid w:val="0014568A"/>
    <w:rPr>
      <w:rFonts w:ascii="Arial" w:hAnsi="Arial"/>
      <w:bCs/>
      <w:i/>
      <w:sz w:val="24"/>
      <w:szCs w:val="28"/>
      <w:lang w:val="en-US" w:eastAsia="en-US" w:bidi="ar-SA"/>
    </w:rPr>
  </w:style>
  <w:style w:type="character" w:customStyle="1" w:styleId="CharChar6">
    <w:name w:val="Char Char6"/>
    <w:basedOn w:val="DefaultParagraphFont"/>
    <w:rsid w:val="0014568A"/>
    <w:rPr>
      <w:rFonts w:ascii="Cambria" w:eastAsia="Times New Roman" w:hAnsi="Cambria" w:cs="Times New Roman"/>
      <w:color w:val="243F60"/>
    </w:rPr>
  </w:style>
  <w:style w:type="character" w:customStyle="1" w:styleId="CharChar5">
    <w:name w:val="Char Char5"/>
    <w:basedOn w:val="DefaultParagraphFont"/>
    <w:rsid w:val="0014568A"/>
    <w:rPr>
      <w:rFonts w:ascii="Cambria" w:hAnsi="Cambria"/>
      <w:i/>
      <w:iCs/>
      <w:color w:val="243F60"/>
      <w:sz w:val="22"/>
      <w:szCs w:val="22"/>
      <w:lang w:val="en-US" w:eastAsia="en-US" w:bidi="en-US"/>
    </w:rPr>
  </w:style>
  <w:style w:type="character" w:customStyle="1" w:styleId="CharChar4">
    <w:name w:val="Char Char4"/>
    <w:basedOn w:val="DefaultParagraphFont"/>
    <w:rsid w:val="0014568A"/>
    <w:rPr>
      <w:rFonts w:ascii="Cambria" w:hAnsi="Cambria"/>
      <w:i/>
      <w:iCs/>
      <w:color w:val="404040"/>
      <w:sz w:val="22"/>
      <w:szCs w:val="22"/>
      <w:lang w:val="en-US" w:eastAsia="en-US" w:bidi="en-US"/>
    </w:rPr>
  </w:style>
  <w:style w:type="character" w:customStyle="1" w:styleId="CharChar3">
    <w:name w:val="Char Char3"/>
    <w:basedOn w:val="DefaultParagraphFont"/>
    <w:rsid w:val="0014568A"/>
    <w:rPr>
      <w:rFonts w:ascii="Cambria" w:hAnsi="Cambria"/>
      <w:color w:val="4F81BD"/>
      <w:lang w:val="en-US" w:eastAsia="en-US" w:bidi="en-US"/>
    </w:rPr>
  </w:style>
  <w:style w:type="character" w:customStyle="1" w:styleId="CharChar2">
    <w:name w:val="Char Char2"/>
    <w:basedOn w:val="DefaultParagraphFont"/>
    <w:rsid w:val="0014568A"/>
    <w:rPr>
      <w:rFonts w:ascii="Arial" w:hAnsi="Arial" w:cs="Arial"/>
      <w:color w:val="0000FF"/>
      <w:sz w:val="32"/>
      <w:szCs w:val="22"/>
      <w:lang w:val="en-US" w:eastAsia="en-US" w:bidi="ar-SA"/>
    </w:rPr>
  </w:style>
  <w:style w:type="character" w:styleId="Emphasis">
    <w:name w:val="Emphasis"/>
    <w:basedOn w:val="DefaultParagraphFont"/>
    <w:qFormat/>
    <w:rsid w:val="0014568A"/>
    <w:rPr>
      <w:i/>
      <w:iCs/>
    </w:rPr>
  </w:style>
  <w:style w:type="paragraph" w:styleId="NoSpacing">
    <w:name w:val="No Spacing"/>
    <w:qFormat/>
    <w:rsid w:val="0014568A"/>
    <w:rPr>
      <w:rFonts w:ascii="Calibri" w:hAnsi="Calibri"/>
      <w:lang w:val="en-US" w:eastAsia="en-US" w:bidi="en-US"/>
    </w:rPr>
  </w:style>
  <w:style w:type="paragraph" w:styleId="Quote">
    <w:name w:val="Quote"/>
    <w:basedOn w:val="Normal"/>
    <w:next w:val="Normal"/>
    <w:link w:val="QuoteChar"/>
    <w:qFormat/>
    <w:rsid w:val="0014568A"/>
    <w:pPr>
      <w:spacing w:before="0" w:after="200" w:line="276" w:lineRule="auto"/>
    </w:pPr>
    <w:rPr>
      <w:rFonts w:ascii="Calibri" w:hAnsi="Calibri"/>
      <w:i/>
      <w:iCs/>
      <w:color w:val="000000"/>
      <w:sz w:val="22"/>
      <w:szCs w:val="22"/>
      <w:lang w:val="en-US" w:eastAsia="en-US" w:bidi="en-US"/>
    </w:rPr>
  </w:style>
  <w:style w:type="character" w:customStyle="1" w:styleId="QuoteChar">
    <w:name w:val="Quote Char"/>
    <w:basedOn w:val="DefaultParagraphFont"/>
    <w:link w:val="Quote"/>
    <w:rsid w:val="0014568A"/>
    <w:rPr>
      <w:rFonts w:ascii="Calibri" w:hAnsi="Calibri"/>
      <w:i/>
      <w:iCs/>
      <w:color w:val="000000"/>
      <w:lang w:val="en-US" w:eastAsia="en-US" w:bidi="en-US"/>
    </w:rPr>
  </w:style>
  <w:style w:type="paragraph" w:styleId="IntenseQuote">
    <w:name w:val="Intense Quote"/>
    <w:basedOn w:val="Normal"/>
    <w:next w:val="Normal"/>
    <w:link w:val="IntenseQuoteChar"/>
    <w:qFormat/>
    <w:rsid w:val="0014568A"/>
    <w:pPr>
      <w:pBdr>
        <w:bottom w:val="single" w:sz="4" w:space="4" w:color="4F81BD"/>
      </w:pBdr>
      <w:spacing w:before="200" w:after="280" w:line="276" w:lineRule="auto"/>
      <w:ind w:left="936" w:right="936"/>
    </w:pPr>
    <w:rPr>
      <w:rFonts w:ascii="Calibri" w:hAnsi="Calibri"/>
      <w:b/>
      <w:bCs/>
      <w:i/>
      <w:iCs/>
      <w:color w:val="4F81BD"/>
      <w:sz w:val="22"/>
      <w:szCs w:val="22"/>
      <w:lang w:val="en-US" w:eastAsia="en-US" w:bidi="en-US"/>
    </w:rPr>
  </w:style>
  <w:style w:type="character" w:customStyle="1" w:styleId="IntenseQuoteChar">
    <w:name w:val="Intense Quote Char"/>
    <w:basedOn w:val="DefaultParagraphFont"/>
    <w:link w:val="IntenseQuote"/>
    <w:rsid w:val="0014568A"/>
    <w:rPr>
      <w:rFonts w:ascii="Calibri" w:hAnsi="Calibri"/>
      <w:b/>
      <w:bCs/>
      <w:i/>
      <w:iCs/>
      <w:color w:val="4F81BD"/>
      <w:lang w:val="en-US" w:eastAsia="en-US" w:bidi="en-US"/>
    </w:rPr>
  </w:style>
  <w:style w:type="character" w:styleId="SubtleEmphasis">
    <w:name w:val="Subtle Emphasis"/>
    <w:basedOn w:val="DefaultParagraphFont"/>
    <w:qFormat/>
    <w:rsid w:val="0014568A"/>
    <w:rPr>
      <w:i/>
      <w:iCs/>
      <w:color w:val="808080"/>
    </w:rPr>
  </w:style>
  <w:style w:type="character" w:styleId="IntenseEmphasis">
    <w:name w:val="Intense Emphasis"/>
    <w:basedOn w:val="DefaultParagraphFont"/>
    <w:qFormat/>
    <w:rsid w:val="0014568A"/>
    <w:rPr>
      <w:b/>
      <w:bCs/>
      <w:i/>
      <w:iCs/>
      <w:color w:val="4F81BD"/>
    </w:rPr>
  </w:style>
  <w:style w:type="character" w:styleId="SubtleReference">
    <w:name w:val="Subtle Reference"/>
    <w:basedOn w:val="DefaultParagraphFont"/>
    <w:qFormat/>
    <w:rsid w:val="0014568A"/>
    <w:rPr>
      <w:smallCaps/>
      <w:color w:val="C0504D"/>
      <w:u w:val="single"/>
    </w:rPr>
  </w:style>
  <w:style w:type="character" w:styleId="IntenseReference">
    <w:name w:val="Intense Reference"/>
    <w:basedOn w:val="DefaultParagraphFont"/>
    <w:qFormat/>
    <w:rsid w:val="0014568A"/>
    <w:rPr>
      <w:b/>
      <w:bCs/>
      <w:smallCaps/>
      <w:color w:val="C0504D"/>
      <w:spacing w:val="5"/>
      <w:u w:val="single"/>
    </w:rPr>
  </w:style>
  <w:style w:type="character" w:styleId="BookTitle">
    <w:name w:val="Book Title"/>
    <w:basedOn w:val="DefaultParagraphFont"/>
    <w:qFormat/>
    <w:rsid w:val="0014568A"/>
    <w:rPr>
      <w:b/>
      <w:bCs/>
      <w:smallCaps/>
      <w:spacing w:val="5"/>
    </w:rPr>
  </w:style>
  <w:style w:type="paragraph" w:styleId="TOCHeading">
    <w:name w:val="TOC Heading"/>
    <w:basedOn w:val="Heading1"/>
    <w:next w:val="Normal"/>
    <w:qFormat/>
    <w:rsid w:val="0014568A"/>
    <w:pPr>
      <w:keepLines/>
      <w:numPr>
        <w:numId w:val="0"/>
      </w:numPr>
      <w:spacing w:before="480" w:after="0" w:line="276" w:lineRule="auto"/>
      <w:outlineLvl w:val="9"/>
    </w:pPr>
    <w:rPr>
      <w:rFonts w:ascii="Cambria" w:hAnsi="Cambria"/>
      <w:bCs/>
      <w:color w:val="365F91"/>
      <w:sz w:val="28"/>
      <w:szCs w:val="28"/>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3031816">
      <w:marLeft w:val="0"/>
      <w:marRight w:val="0"/>
      <w:marTop w:val="0"/>
      <w:marBottom w:val="0"/>
      <w:divBdr>
        <w:top w:val="none" w:sz="0" w:space="0" w:color="auto"/>
        <w:left w:val="none" w:sz="0" w:space="0" w:color="auto"/>
        <w:bottom w:val="none" w:sz="0" w:space="0" w:color="auto"/>
        <w:right w:val="none" w:sz="0" w:space="0" w:color="auto"/>
      </w:divBdr>
      <w:divsChild>
        <w:div w:id="583031818">
          <w:marLeft w:val="0"/>
          <w:marRight w:val="0"/>
          <w:marTop w:val="0"/>
          <w:marBottom w:val="0"/>
          <w:divBdr>
            <w:top w:val="none" w:sz="0" w:space="0" w:color="auto"/>
            <w:left w:val="none" w:sz="0" w:space="0" w:color="auto"/>
            <w:bottom w:val="none" w:sz="0" w:space="0" w:color="auto"/>
            <w:right w:val="none" w:sz="0" w:space="0" w:color="auto"/>
          </w:divBdr>
          <w:divsChild>
            <w:div w:id="583031815">
              <w:marLeft w:val="0"/>
              <w:marRight w:val="0"/>
              <w:marTop w:val="0"/>
              <w:marBottom w:val="0"/>
              <w:divBdr>
                <w:top w:val="none" w:sz="0" w:space="0" w:color="auto"/>
                <w:left w:val="none" w:sz="0" w:space="0" w:color="auto"/>
                <w:bottom w:val="none" w:sz="0" w:space="0" w:color="auto"/>
                <w:right w:val="none" w:sz="0" w:space="0" w:color="auto"/>
              </w:divBdr>
            </w:div>
            <w:div w:id="583031817">
              <w:marLeft w:val="0"/>
              <w:marRight w:val="0"/>
              <w:marTop w:val="0"/>
              <w:marBottom w:val="0"/>
              <w:divBdr>
                <w:top w:val="none" w:sz="0" w:space="0" w:color="auto"/>
                <w:left w:val="none" w:sz="0" w:space="0" w:color="auto"/>
                <w:bottom w:val="none" w:sz="0" w:space="0" w:color="auto"/>
                <w:right w:val="none" w:sz="0" w:space="0" w:color="auto"/>
              </w:divBdr>
            </w:div>
            <w:div w:id="583031821">
              <w:marLeft w:val="0"/>
              <w:marRight w:val="0"/>
              <w:marTop w:val="0"/>
              <w:marBottom w:val="0"/>
              <w:divBdr>
                <w:top w:val="none" w:sz="0" w:space="0" w:color="auto"/>
                <w:left w:val="none" w:sz="0" w:space="0" w:color="auto"/>
                <w:bottom w:val="none" w:sz="0" w:space="0" w:color="auto"/>
                <w:right w:val="none" w:sz="0" w:space="0" w:color="auto"/>
              </w:divBdr>
            </w:div>
            <w:div w:id="58303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031819">
      <w:marLeft w:val="0"/>
      <w:marRight w:val="0"/>
      <w:marTop w:val="0"/>
      <w:marBottom w:val="0"/>
      <w:divBdr>
        <w:top w:val="none" w:sz="0" w:space="0" w:color="auto"/>
        <w:left w:val="none" w:sz="0" w:space="0" w:color="auto"/>
        <w:bottom w:val="none" w:sz="0" w:space="0" w:color="auto"/>
        <w:right w:val="none" w:sz="0" w:space="0" w:color="auto"/>
      </w:divBdr>
      <w:divsChild>
        <w:div w:id="5830318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2.bin"/><Relationship Id="rId117" Type="http://schemas.openxmlformats.org/officeDocument/2006/relationships/oleObject" Target="embeddings/oleObject47.bin"/><Relationship Id="rId21" Type="http://schemas.openxmlformats.org/officeDocument/2006/relationships/oleObject" Target="embeddings/oleObject1.bin"/><Relationship Id="rId42" Type="http://schemas.openxmlformats.org/officeDocument/2006/relationships/image" Target="media/image16.wmf"/><Relationship Id="rId47" Type="http://schemas.openxmlformats.org/officeDocument/2006/relationships/oleObject" Target="embeddings/oleObject13.bin"/><Relationship Id="rId63" Type="http://schemas.openxmlformats.org/officeDocument/2006/relationships/image" Target="media/image27.png"/><Relationship Id="rId68" Type="http://schemas.openxmlformats.org/officeDocument/2006/relationships/oleObject" Target="embeddings/oleObject23.bin"/><Relationship Id="rId84" Type="http://schemas.openxmlformats.org/officeDocument/2006/relationships/oleObject" Target="embeddings/oleObject31.bin"/><Relationship Id="rId89" Type="http://schemas.openxmlformats.org/officeDocument/2006/relationships/image" Target="media/image40.wmf"/><Relationship Id="rId112" Type="http://schemas.openxmlformats.org/officeDocument/2006/relationships/image" Target="media/image52.wmf"/><Relationship Id="rId133" Type="http://schemas.openxmlformats.org/officeDocument/2006/relationships/fontTable" Target="fontTable.xml"/><Relationship Id="rId16" Type="http://schemas.openxmlformats.org/officeDocument/2006/relationships/footer" Target="footer2.xml"/><Relationship Id="rId107" Type="http://schemas.openxmlformats.org/officeDocument/2006/relationships/oleObject" Target="embeddings/oleObject42.bin"/><Relationship Id="rId11" Type="http://schemas.openxmlformats.org/officeDocument/2006/relationships/comments" Target="comments.xml"/><Relationship Id="rId32" Type="http://schemas.openxmlformats.org/officeDocument/2006/relationships/oleObject" Target="embeddings/oleObject5.bin"/><Relationship Id="rId37" Type="http://schemas.openxmlformats.org/officeDocument/2006/relationships/oleObject" Target="embeddings/oleObject8.bin"/><Relationship Id="rId53" Type="http://schemas.openxmlformats.org/officeDocument/2006/relationships/image" Target="media/image22.wmf"/><Relationship Id="rId58" Type="http://schemas.openxmlformats.org/officeDocument/2006/relationships/oleObject" Target="embeddings/oleObject18.bin"/><Relationship Id="rId74" Type="http://schemas.openxmlformats.org/officeDocument/2006/relationships/oleObject" Target="embeddings/oleObject26.bin"/><Relationship Id="rId79" Type="http://schemas.openxmlformats.org/officeDocument/2006/relationships/image" Target="media/image35.wmf"/><Relationship Id="rId102" Type="http://schemas.openxmlformats.org/officeDocument/2006/relationships/oleObject" Target="embeddings/oleObject40.bin"/><Relationship Id="rId123" Type="http://schemas.openxmlformats.org/officeDocument/2006/relationships/oleObject" Target="embeddings/oleObject50.bin"/><Relationship Id="rId128" Type="http://schemas.openxmlformats.org/officeDocument/2006/relationships/image" Target="media/image60.wmf"/><Relationship Id="rId5" Type="http://schemas.openxmlformats.org/officeDocument/2006/relationships/webSettings" Target="webSettings.xml"/><Relationship Id="rId90" Type="http://schemas.openxmlformats.org/officeDocument/2006/relationships/oleObject" Target="embeddings/oleObject34.bin"/><Relationship Id="rId95" Type="http://schemas.openxmlformats.org/officeDocument/2006/relationships/image" Target="media/image43.wmf"/><Relationship Id="rId14" Type="http://schemas.openxmlformats.org/officeDocument/2006/relationships/header" Target="header1.xml"/><Relationship Id="rId22" Type="http://schemas.openxmlformats.org/officeDocument/2006/relationships/image" Target="media/image5.emf"/><Relationship Id="rId27" Type="http://schemas.openxmlformats.org/officeDocument/2006/relationships/image" Target="media/image9.wmf"/><Relationship Id="rId30" Type="http://schemas.openxmlformats.org/officeDocument/2006/relationships/oleObject" Target="embeddings/oleObject4.bin"/><Relationship Id="rId35" Type="http://schemas.openxmlformats.org/officeDocument/2006/relationships/oleObject" Target="embeddings/oleObject7.bin"/><Relationship Id="rId43" Type="http://schemas.openxmlformats.org/officeDocument/2006/relationships/oleObject" Target="embeddings/oleObject11.bin"/><Relationship Id="rId48" Type="http://schemas.openxmlformats.org/officeDocument/2006/relationships/image" Target="media/image19.png"/><Relationship Id="rId56" Type="http://schemas.openxmlformats.org/officeDocument/2006/relationships/oleObject" Target="embeddings/oleObject17.bin"/><Relationship Id="rId64" Type="http://schemas.openxmlformats.org/officeDocument/2006/relationships/oleObject" Target="embeddings/oleObject21.bin"/><Relationship Id="rId69" Type="http://schemas.openxmlformats.org/officeDocument/2006/relationships/image" Target="media/image30.wmf"/><Relationship Id="rId77" Type="http://schemas.openxmlformats.org/officeDocument/2006/relationships/image" Target="media/image34.wmf"/><Relationship Id="rId100" Type="http://schemas.openxmlformats.org/officeDocument/2006/relationships/oleObject" Target="embeddings/oleObject39.bin"/><Relationship Id="rId105" Type="http://schemas.openxmlformats.org/officeDocument/2006/relationships/oleObject" Target="embeddings/oleObject41.bin"/><Relationship Id="rId113" Type="http://schemas.openxmlformats.org/officeDocument/2006/relationships/oleObject" Target="embeddings/oleObject45.bin"/><Relationship Id="rId118" Type="http://schemas.openxmlformats.org/officeDocument/2006/relationships/image" Target="media/image55.wmf"/><Relationship Id="rId126" Type="http://schemas.openxmlformats.org/officeDocument/2006/relationships/image" Target="media/image59.wmf"/><Relationship Id="rId134" Type="http://schemas.microsoft.com/office/2011/relationships/people" Target="people.xml"/><Relationship Id="rId8" Type="http://schemas.openxmlformats.org/officeDocument/2006/relationships/image" Target="media/image1.png"/><Relationship Id="rId51" Type="http://schemas.openxmlformats.org/officeDocument/2006/relationships/image" Target="media/image21.wmf"/><Relationship Id="rId72" Type="http://schemas.openxmlformats.org/officeDocument/2006/relationships/oleObject" Target="embeddings/oleObject25.bin"/><Relationship Id="rId80" Type="http://schemas.openxmlformats.org/officeDocument/2006/relationships/oleObject" Target="embeddings/oleObject29.bin"/><Relationship Id="rId85" Type="http://schemas.openxmlformats.org/officeDocument/2006/relationships/image" Target="media/image38.wmf"/><Relationship Id="rId93" Type="http://schemas.openxmlformats.org/officeDocument/2006/relationships/image" Target="media/image42.wmf"/><Relationship Id="rId98" Type="http://schemas.openxmlformats.org/officeDocument/2006/relationships/oleObject" Target="embeddings/oleObject38.bin"/><Relationship Id="rId121" Type="http://schemas.openxmlformats.org/officeDocument/2006/relationships/oleObject" Target="embeddings/oleObject49.bin"/><Relationship Id="rId3" Type="http://schemas.openxmlformats.org/officeDocument/2006/relationships/styles" Target="styles.xml"/><Relationship Id="rId12" Type="http://schemas.microsoft.com/office/2011/relationships/commentsExtended" Target="commentsExtended.xml"/><Relationship Id="rId17" Type="http://schemas.openxmlformats.org/officeDocument/2006/relationships/header" Target="header2.xml"/><Relationship Id="rId25" Type="http://schemas.openxmlformats.org/officeDocument/2006/relationships/image" Target="media/image8.wmf"/><Relationship Id="rId33" Type="http://schemas.openxmlformats.org/officeDocument/2006/relationships/oleObject" Target="embeddings/oleObject6.bin"/><Relationship Id="rId38" Type="http://schemas.openxmlformats.org/officeDocument/2006/relationships/image" Target="media/image14.wmf"/><Relationship Id="rId46" Type="http://schemas.openxmlformats.org/officeDocument/2006/relationships/image" Target="media/image18.wmf"/><Relationship Id="rId59" Type="http://schemas.openxmlformats.org/officeDocument/2006/relationships/image" Target="media/image25.wmf"/><Relationship Id="rId67" Type="http://schemas.openxmlformats.org/officeDocument/2006/relationships/image" Target="media/image29.wmf"/><Relationship Id="rId103" Type="http://schemas.openxmlformats.org/officeDocument/2006/relationships/image" Target="media/image47.png"/><Relationship Id="rId108" Type="http://schemas.openxmlformats.org/officeDocument/2006/relationships/image" Target="media/image50.wmf"/><Relationship Id="rId116" Type="http://schemas.openxmlformats.org/officeDocument/2006/relationships/image" Target="media/image54.wmf"/><Relationship Id="rId124" Type="http://schemas.openxmlformats.org/officeDocument/2006/relationships/image" Target="media/image58.wmf"/><Relationship Id="rId129" Type="http://schemas.openxmlformats.org/officeDocument/2006/relationships/oleObject" Target="embeddings/oleObject53.bin"/><Relationship Id="rId20" Type="http://schemas.openxmlformats.org/officeDocument/2006/relationships/image" Target="media/image4.wmf"/><Relationship Id="rId41" Type="http://schemas.openxmlformats.org/officeDocument/2006/relationships/oleObject" Target="embeddings/oleObject10.bin"/><Relationship Id="rId54" Type="http://schemas.openxmlformats.org/officeDocument/2006/relationships/oleObject" Target="embeddings/oleObject16.bin"/><Relationship Id="rId62" Type="http://schemas.openxmlformats.org/officeDocument/2006/relationships/oleObject" Target="embeddings/oleObject20.bin"/><Relationship Id="rId70" Type="http://schemas.openxmlformats.org/officeDocument/2006/relationships/oleObject" Target="embeddings/oleObject24.bin"/><Relationship Id="rId75" Type="http://schemas.openxmlformats.org/officeDocument/2006/relationships/image" Target="media/image33.wmf"/><Relationship Id="rId83" Type="http://schemas.openxmlformats.org/officeDocument/2006/relationships/image" Target="media/image37.wmf"/><Relationship Id="rId88" Type="http://schemas.openxmlformats.org/officeDocument/2006/relationships/oleObject" Target="embeddings/oleObject33.bin"/><Relationship Id="rId91" Type="http://schemas.openxmlformats.org/officeDocument/2006/relationships/image" Target="media/image41.wmf"/><Relationship Id="rId96" Type="http://schemas.openxmlformats.org/officeDocument/2006/relationships/oleObject" Target="embeddings/oleObject37.bin"/><Relationship Id="rId111" Type="http://schemas.openxmlformats.org/officeDocument/2006/relationships/oleObject" Target="embeddings/oleObject44.bin"/><Relationship Id="rId132" Type="http://schemas.openxmlformats.org/officeDocument/2006/relationships/image" Target="media/image62.e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image" Target="media/image6.png"/><Relationship Id="rId28" Type="http://schemas.openxmlformats.org/officeDocument/2006/relationships/oleObject" Target="embeddings/oleObject3.bin"/><Relationship Id="rId36" Type="http://schemas.openxmlformats.org/officeDocument/2006/relationships/image" Target="media/image13.wmf"/><Relationship Id="rId49" Type="http://schemas.openxmlformats.org/officeDocument/2006/relationships/image" Target="media/image20.wmf"/><Relationship Id="rId57" Type="http://schemas.openxmlformats.org/officeDocument/2006/relationships/image" Target="media/image24.wmf"/><Relationship Id="rId106" Type="http://schemas.openxmlformats.org/officeDocument/2006/relationships/image" Target="media/image49.wmf"/><Relationship Id="rId114" Type="http://schemas.openxmlformats.org/officeDocument/2006/relationships/image" Target="media/image53.wmf"/><Relationship Id="rId119" Type="http://schemas.openxmlformats.org/officeDocument/2006/relationships/oleObject" Target="embeddings/oleObject48.bin"/><Relationship Id="rId127" Type="http://schemas.openxmlformats.org/officeDocument/2006/relationships/oleObject" Target="embeddings/oleObject52.bin"/><Relationship Id="rId10" Type="http://schemas.openxmlformats.org/officeDocument/2006/relationships/hyperlink" Target="mailto:iala-aism@wanadoo.fr" TargetMode="External"/><Relationship Id="rId31" Type="http://schemas.openxmlformats.org/officeDocument/2006/relationships/image" Target="media/image11.wmf"/><Relationship Id="rId44" Type="http://schemas.openxmlformats.org/officeDocument/2006/relationships/image" Target="media/image17.wmf"/><Relationship Id="rId52" Type="http://schemas.openxmlformats.org/officeDocument/2006/relationships/oleObject" Target="embeddings/oleObject15.bin"/><Relationship Id="rId60" Type="http://schemas.openxmlformats.org/officeDocument/2006/relationships/oleObject" Target="embeddings/oleObject19.bin"/><Relationship Id="rId65" Type="http://schemas.openxmlformats.org/officeDocument/2006/relationships/image" Target="media/image28.wmf"/><Relationship Id="rId73" Type="http://schemas.openxmlformats.org/officeDocument/2006/relationships/image" Target="media/image32.wmf"/><Relationship Id="rId78" Type="http://schemas.openxmlformats.org/officeDocument/2006/relationships/oleObject" Target="embeddings/oleObject28.bin"/><Relationship Id="rId81" Type="http://schemas.openxmlformats.org/officeDocument/2006/relationships/image" Target="media/image36.wmf"/><Relationship Id="rId86" Type="http://schemas.openxmlformats.org/officeDocument/2006/relationships/oleObject" Target="embeddings/oleObject32.bin"/><Relationship Id="rId94" Type="http://schemas.openxmlformats.org/officeDocument/2006/relationships/oleObject" Target="embeddings/oleObject36.bin"/><Relationship Id="rId99" Type="http://schemas.openxmlformats.org/officeDocument/2006/relationships/image" Target="media/image45.wmf"/><Relationship Id="rId101" Type="http://schemas.openxmlformats.org/officeDocument/2006/relationships/image" Target="media/image46.wmf"/><Relationship Id="rId122" Type="http://schemas.openxmlformats.org/officeDocument/2006/relationships/image" Target="media/image57.wmf"/><Relationship Id="rId130" Type="http://schemas.openxmlformats.org/officeDocument/2006/relationships/image" Target="media/image61.wmf"/><Relationship Id="rId13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ala-aism@wanadoo.fr" TargetMode="External"/><Relationship Id="rId13" Type="http://schemas.openxmlformats.org/officeDocument/2006/relationships/image" Target="media/image2.jpeg"/><Relationship Id="rId18" Type="http://schemas.openxmlformats.org/officeDocument/2006/relationships/footer" Target="footer3.xml"/><Relationship Id="rId39" Type="http://schemas.openxmlformats.org/officeDocument/2006/relationships/oleObject" Target="embeddings/oleObject9.bin"/><Relationship Id="rId109" Type="http://schemas.openxmlformats.org/officeDocument/2006/relationships/oleObject" Target="embeddings/oleObject43.bin"/><Relationship Id="rId34" Type="http://schemas.openxmlformats.org/officeDocument/2006/relationships/image" Target="media/image12.wmf"/><Relationship Id="rId50" Type="http://schemas.openxmlformats.org/officeDocument/2006/relationships/oleObject" Target="embeddings/oleObject14.bin"/><Relationship Id="rId55" Type="http://schemas.openxmlformats.org/officeDocument/2006/relationships/image" Target="media/image23.wmf"/><Relationship Id="rId76" Type="http://schemas.openxmlformats.org/officeDocument/2006/relationships/oleObject" Target="embeddings/oleObject27.bin"/><Relationship Id="rId97" Type="http://schemas.openxmlformats.org/officeDocument/2006/relationships/image" Target="media/image44.wmf"/><Relationship Id="rId104" Type="http://schemas.openxmlformats.org/officeDocument/2006/relationships/image" Target="media/image48.wmf"/><Relationship Id="rId120" Type="http://schemas.openxmlformats.org/officeDocument/2006/relationships/image" Target="media/image56.wmf"/><Relationship Id="rId125" Type="http://schemas.openxmlformats.org/officeDocument/2006/relationships/oleObject" Target="embeddings/oleObject51.bin"/><Relationship Id="rId7" Type="http://schemas.openxmlformats.org/officeDocument/2006/relationships/endnotes" Target="endnotes.xml"/><Relationship Id="rId71" Type="http://schemas.openxmlformats.org/officeDocument/2006/relationships/image" Target="media/image31.wmf"/><Relationship Id="rId92" Type="http://schemas.openxmlformats.org/officeDocument/2006/relationships/oleObject" Target="embeddings/oleObject35.bin"/><Relationship Id="rId2" Type="http://schemas.openxmlformats.org/officeDocument/2006/relationships/numbering" Target="numbering.xml"/><Relationship Id="rId29" Type="http://schemas.openxmlformats.org/officeDocument/2006/relationships/image" Target="media/image10.wmf"/><Relationship Id="rId24" Type="http://schemas.openxmlformats.org/officeDocument/2006/relationships/image" Target="media/image7.jpeg"/><Relationship Id="rId40" Type="http://schemas.openxmlformats.org/officeDocument/2006/relationships/image" Target="media/image15.wmf"/><Relationship Id="rId45" Type="http://schemas.openxmlformats.org/officeDocument/2006/relationships/oleObject" Target="embeddings/oleObject12.bin"/><Relationship Id="rId66" Type="http://schemas.openxmlformats.org/officeDocument/2006/relationships/oleObject" Target="embeddings/oleObject22.bin"/><Relationship Id="rId87" Type="http://schemas.openxmlformats.org/officeDocument/2006/relationships/image" Target="media/image39.wmf"/><Relationship Id="rId110" Type="http://schemas.openxmlformats.org/officeDocument/2006/relationships/image" Target="media/image51.wmf"/><Relationship Id="rId115" Type="http://schemas.openxmlformats.org/officeDocument/2006/relationships/oleObject" Target="embeddings/oleObject46.bin"/><Relationship Id="rId131" Type="http://schemas.openxmlformats.org/officeDocument/2006/relationships/oleObject" Target="embeddings/oleObject54.bin"/><Relationship Id="rId61" Type="http://schemas.openxmlformats.org/officeDocument/2006/relationships/image" Target="media/image26.wmf"/><Relationship Id="rId82" Type="http://schemas.openxmlformats.org/officeDocument/2006/relationships/oleObject" Target="embeddings/oleObject30.bin"/><Relationship Id="rId1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629852-0664-4F8F-85DB-8C0F24C4B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46</Pages>
  <Words>12569</Words>
  <Characters>71644</Characters>
  <Application>Microsoft Office Word</Application>
  <DocSecurity>0</DocSecurity>
  <Lines>597</Lines>
  <Paragraphs>168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DLR</Company>
  <LinksUpToDate>false</LinksUpToDate>
  <CharactersWithSpaces>84045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IALA-AISM</dc:creator>
  <cp:lastModifiedBy>Seamus Doyle</cp:lastModifiedBy>
  <cp:revision>4</cp:revision>
  <cp:lastPrinted>2013-08-22T13:34:00Z</cp:lastPrinted>
  <dcterms:created xsi:type="dcterms:W3CDTF">2015-09-17T08:23:00Z</dcterms:created>
  <dcterms:modified xsi:type="dcterms:W3CDTF">2015-10-21T08:03:00Z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0x01010013A73CDEE2FF8C48B79656F897E74561</vt:lpwstr>
  </property>
  <property fmtid="{D5CDD505-2E9C-101B-9397-08002B2CF9AE}" pid="3" name="_dlc_DocIdItemGuid">
    <vt:lpwstr>80e7cb04-25a4-4c81-8459-7e72a7a5b0c4</vt:lpwstr>
  </property>
  <property fmtid="{D5CDD505-2E9C-101B-9397-08002B2CF9AE}" pid="4" name="_dlc_DocId">
    <vt:lpwstr>325QW4V5S5DV-2-134</vt:lpwstr>
  </property>
  <property fmtid="{D5CDD505-2E9C-101B-9397-08002B2CF9AE}" pid="5" name="_dlc_DocIdUrl">
    <vt:lpwstr>https://teamsites-extranet.dlr.de/kn/dt-PNT-Arbeitsgruppe/_layouts/DocIdRedir.aspx?ID=325QW4V5S5DV-2-134, 325QW4V5S5DV-2-134</vt:lpwstr>
  </property>
</Properties>
</file>